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694D21" w14:textId="688068C4" w:rsidR="001D165A" w:rsidRPr="00C727F2" w:rsidRDefault="001D165A" w:rsidP="006E4CA7">
      <w:pPr>
        <w:rPr>
          <w:bCs/>
          <w:sz w:val="20"/>
          <w:szCs w:val="20"/>
        </w:rPr>
      </w:pPr>
      <w:r w:rsidRPr="00C727F2">
        <w:rPr>
          <w:rFonts w:ascii="Arial" w:hAnsi="Arial" w:cs="Arial"/>
          <w:sz w:val="22"/>
          <w:szCs w:val="22"/>
          <w:lang w:eastAsia="ja-JP"/>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99CC00"/>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FFFFFF"/>
                              </a:solidFill>
                              <a:miter lim="800000"/>
                              <a:headEnd/>
                              <a:tailEnd/>
                            </a14:hiddenLine>
                          </a:ext>
                        </a:extLst>
                      </wps:spPr>
                      <wps:txbx>
                        <w:txbxContent>
                          <w:p w14:paraId="4B334183" w14:textId="77777777" w:rsidR="00C727F2" w:rsidRPr="008B1339" w:rsidRDefault="00C727F2"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C727F2" w:rsidRPr="008B1339" w:rsidRDefault="00C727F2" w:rsidP="001D165A">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w10:wrap anchorx="margin"/>
              </v:shape>
            </w:pict>
          </mc:Fallback>
        </mc:AlternateContent>
      </w:r>
      <w:r w:rsidRPr="00C727F2">
        <w:rPr>
          <w:rFonts w:ascii="Arial" w:hAnsi="Arial" w:cs="Arial"/>
          <w:sz w:val="22"/>
          <w:szCs w:val="22"/>
        </w:rPr>
        <w:tab/>
      </w:r>
      <w:r w:rsidRPr="00C727F2">
        <w:rPr>
          <w:rFonts w:ascii="Arial" w:hAnsi="Arial" w:cs="Arial"/>
          <w:sz w:val="22"/>
          <w:szCs w:val="22"/>
          <w:lang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C727F2" w:rsidRDefault="001D165A" w:rsidP="00DA4EB8">
      <w:pPr>
        <w:jc w:val="both"/>
        <w:rPr>
          <w:rFonts w:ascii="Arial" w:hAnsi="Arial" w:cs="Arial"/>
          <w:sz w:val="22"/>
          <w:szCs w:val="22"/>
        </w:rPr>
      </w:pPr>
    </w:p>
    <w:p w14:paraId="0C65D509" w14:textId="77777777" w:rsidR="001D165A" w:rsidRPr="00C727F2" w:rsidRDefault="001D165A" w:rsidP="00DA4EB8">
      <w:pPr>
        <w:jc w:val="both"/>
        <w:rPr>
          <w:rFonts w:ascii="Arial" w:hAnsi="Arial" w:cs="Arial"/>
          <w:sz w:val="22"/>
          <w:szCs w:val="22"/>
        </w:rPr>
      </w:pPr>
    </w:p>
    <w:p w14:paraId="39AA8413" w14:textId="77777777" w:rsidR="001D165A" w:rsidRPr="00C727F2" w:rsidRDefault="001D165A" w:rsidP="00DA4EB8">
      <w:pPr>
        <w:jc w:val="both"/>
        <w:rPr>
          <w:rFonts w:ascii="Arial" w:hAnsi="Arial" w:cs="Arial"/>
          <w:sz w:val="22"/>
          <w:szCs w:val="22"/>
        </w:rPr>
      </w:pPr>
    </w:p>
    <w:p w14:paraId="5D99A385" w14:textId="77777777" w:rsidR="00DA4EB8" w:rsidRPr="00C727F2" w:rsidRDefault="00DA4EB8" w:rsidP="00DA4EB8">
      <w:pPr>
        <w:jc w:val="both"/>
        <w:rPr>
          <w:rFonts w:ascii="Arial" w:hAnsi="Arial" w:cs="Arial"/>
          <w:sz w:val="22"/>
          <w:szCs w:val="22"/>
        </w:rPr>
      </w:pPr>
    </w:p>
    <w:p w14:paraId="6A22FE41" w14:textId="77777777" w:rsidR="001D165A" w:rsidRPr="00C727F2" w:rsidRDefault="001D165A" w:rsidP="00DA4EB8">
      <w:pPr>
        <w:jc w:val="both"/>
        <w:rPr>
          <w:rFonts w:ascii="Arial" w:hAnsi="Arial" w:cs="Arial"/>
          <w:sz w:val="22"/>
          <w:szCs w:val="22"/>
        </w:rPr>
      </w:pPr>
    </w:p>
    <w:p w14:paraId="5B80F4C1" w14:textId="77777777" w:rsidR="001D165A" w:rsidRPr="00C727F2" w:rsidRDefault="001D165A" w:rsidP="00DA4EB8">
      <w:pPr>
        <w:jc w:val="center"/>
        <w:rPr>
          <w:rFonts w:ascii="Arial Black" w:hAnsi="Arial Black" w:cs="Arial"/>
          <w:b/>
          <w:sz w:val="28"/>
          <w:szCs w:val="28"/>
        </w:rPr>
      </w:pPr>
      <w:r w:rsidRPr="00C727F2">
        <w:rPr>
          <w:rFonts w:ascii="Arial Black" w:hAnsi="Arial Black" w:cs="Arial"/>
          <w:b/>
          <w:sz w:val="28"/>
          <w:szCs w:val="28"/>
        </w:rPr>
        <w:t>AKREDITASI PROGRAM STUDI KESEHATAN</w:t>
      </w:r>
    </w:p>
    <w:p w14:paraId="7D3A7497" w14:textId="77777777" w:rsidR="001D165A" w:rsidRPr="00C727F2" w:rsidRDefault="001D165A" w:rsidP="00DA4EB8">
      <w:pPr>
        <w:jc w:val="both"/>
        <w:rPr>
          <w:rFonts w:ascii="Arial Black" w:hAnsi="Arial Black" w:cs="Arial"/>
          <w:b/>
          <w:sz w:val="28"/>
          <w:szCs w:val="28"/>
        </w:rPr>
      </w:pPr>
    </w:p>
    <w:p w14:paraId="4697B4F3" w14:textId="77777777" w:rsidR="00DA4EB8" w:rsidRPr="00C727F2" w:rsidRDefault="00DA4EB8" w:rsidP="00DA4EB8">
      <w:pPr>
        <w:jc w:val="both"/>
        <w:rPr>
          <w:rFonts w:ascii="Arial Black" w:hAnsi="Arial Black" w:cs="Arial"/>
          <w:b/>
          <w:sz w:val="28"/>
          <w:szCs w:val="28"/>
        </w:rPr>
      </w:pPr>
    </w:p>
    <w:p w14:paraId="03886A2A" w14:textId="77777777" w:rsidR="001D165A" w:rsidRPr="00C727F2" w:rsidRDefault="001D165A" w:rsidP="00DA4EB8">
      <w:pPr>
        <w:jc w:val="both"/>
        <w:rPr>
          <w:rFonts w:ascii="Arial Black" w:hAnsi="Arial Black" w:cs="Arial"/>
          <w:b/>
          <w:sz w:val="28"/>
          <w:szCs w:val="28"/>
        </w:rPr>
      </w:pPr>
    </w:p>
    <w:p w14:paraId="235D714D" w14:textId="77777777" w:rsidR="001D165A" w:rsidRPr="00C727F2" w:rsidRDefault="001D165A" w:rsidP="00DA4EB8">
      <w:pPr>
        <w:jc w:val="both"/>
        <w:rPr>
          <w:rFonts w:ascii="Arial Black" w:hAnsi="Arial Black" w:cs="Arial"/>
          <w:b/>
          <w:sz w:val="28"/>
          <w:szCs w:val="28"/>
        </w:rPr>
      </w:pPr>
    </w:p>
    <w:p w14:paraId="571F1580" w14:textId="77777777" w:rsidR="001D165A" w:rsidRPr="00C727F2" w:rsidRDefault="001D165A" w:rsidP="00DA4EB8">
      <w:pPr>
        <w:jc w:val="both"/>
        <w:rPr>
          <w:rFonts w:ascii="Arial Black" w:hAnsi="Arial Black" w:cs="Arial"/>
          <w:b/>
          <w:sz w:val="28"/>
          <w:szCs w:val="28"/>
        </w:rPr>
      </w:pPr>
    </w:p>
    <w:p w14:paraId="5E88BE2B" w14:textId="77777777" w:rsidR="001D165A" w:rsidRPr="00C727F2" w:rsidRDefault="001D165A" w:rsidP="00DA4EB8">
      <w:pPr>
        <w:jc w:val="center"/>
        <w:rPr>
          <w:rFonts w:ascii="Arial Black" w:hAnsi="Arial Black" w:cs="Arial"/>
          <w:b/>
          <w:sz w:val="28"/>
          <w:szCs w:val="28"/>
        </w:rPr>
      </w:pPr>
      <w:r w:rsidRPr="00C727F2">
        <w:rPr>
          <w:rFonts w:ascii="Arial Black" w:hAnsi="Arial Black" w:cs="Arial"/>
          <w:b/>
          <w:sz w:val="28"/>
          <w:szCs w:val="28"/>
        </w:rPr>
        <w:t>BUKU III</w:t>
      </w:r>
      <w:r w:rsidR="008858D8" w:rsidRPr="00C727F2">
        <w:rPr>
          <w:rFonts w:ascii="Arial Black" w:hAnsi="Arial Black" w:cs="Arial"/>
          <w:b/>
          <w:sz w:val="28"/>
          <w:szCs w:val="28"/>
        </w:rPr>
        <w:t>B</w:t>
      </w:r>
    </w:p>
    <w:p w14:paraId="3EF45C53" w14:textId="794B94CB" w:rsidR="001D165A" w:rsidRPr="00C727F2" w:rsidRDefault="001D165A" w:rsidP="00DA4EB8">
      <w:pPr>
        <w:jc w:val="center"/>
        <w:rPr>
          <w:rFonts w:ascii="Arial Black" w:hAnsi="Arial Black" w:cs="Arial"/>
          <w:b/>
          <w:sz w:val="28"/>
          <w:szCs w:val="28"/>
        </w:rPr>
      </w:pPr>
      <w:r w:rsidRPr="00C727F2">
        <w:rPr>
          <w:rFonts w:ascii="Arial Black" w:hAnsi="Arial Black" w:cs="Arial"/>
          <w:b/>
          <w:sz w:val="28"/>
          <w:szCs w:val="28"/>
        </w:rPr>
        <w:t xml:space="preserve">PANDUAN PENYUSUNAN </w:t>
      </w:r>
      <w:r w:rsidR="008520EF" w:rsidRPr="00C727F2">
        <w:rPr>
          <w:rFonts w:ascii="Arial Black" w:hAnsi="Arial Black" w:cs="Arial"/>
          <w:b/>
          <w:sz w:val="28"/>
          <w:szCs w:val="28"/>
        </w:rPr>
        <w:t xml:space="preserve">LAPORAN </w:t>
      </w:r>
      <w:r w:rsidRPr="00C727F2">
        <w:rPr>
          <w:rFonts w:ascii="Arial Black" w:hAnsi="Arial Black" w:cs="Arial"/>
          <w:b/>
          <w:sz w:val="28"/>
          <w:szCs w:val="28"/>
        </w:rPr>
        <w:t>EVALUASI DIRI</w:t>
      </w:r>
    </w:p>
    <w:p w14:paraId="63981E30" w14:textId="318708E2" w:rsidR="000412DF" w:rsidRPr="00C727F2" w:rsidRDefault="000412DF" w:rsidP="00DA4EB8">
      <w:pPr>
        <w:jc w:val="center"/>
        <w:rPr>
          <w:rFonts w:ascii="Arial Black" w:hAnsi="Arial Black" w:cs="Arial"/>
          <w:b/>
          <w:sz w:val="28"/>
          <w:szCs w:val="28"/>
        </w:rPr>
      </w:pPr>
      <w:r w:rsidRPr="00C727F2">
        <w:rPr>
          <w:rFonts w:ascii="Arial Black" w:hAnsi="Arial Black" w:cs="Arial"/>
          <w:b/>
          <w:sz w:val="28"/>
          <w:szCs w:val="28"/>
        </w:rPr>
        <w:t xml:space="preserve">AKREDITASI PROGRAM STUDI </w:t>
      </w:r>
      <w:r w:rsidR="00E45AA3" w:rsidRPr="00C727F2">
        <w:rPr>
          <w:rFonts w:ascii="Arial Black" w:hAnsi="Arial Black" w:cs="Arial"/>
          <w:b/>
          <w:sz w:val="28"/>
          <w:szCs w:val="28"/>
        </w:rPr>
        <w:t>DIPLOMA TIGA KESEHATAN GIGI DAN SARJANA TERAPAN TERAPI GIGI</w:t>
      </w:r>
    </w:p>
    <w:p w14:paraId="3F86BACA" w14:textId="77777777" w:rsidR="001D165A" w:rsidRPr="00C727F2" w:rsidRDefault="001D165A" w:rsidP="00DA4EB8">
      <w:pPr>
        <w:jc w:val="both"/>
        <w:rPr>
          <w:rFonts w:ascii="Arial Black" w:hAnsi="Arial Black" w:cs="Arial"/>
          <w:b/>
          <w:sz w:val="28"/>
          <w:szCs w:val="28"/>
        </w:rPr>
      </w:pPr>
    </w:p>
    <w:p w14:paraId="2EB89AAB" w14:textId="77777777" w:rsidR="001D165A" w:rsidRPr="00C727F2" w:rsidRDefault="001D165A" w:rsidP="00DA4EB8">
      <w:pPr>
        <w:jc w:val="both"/>
        <w:rPr>
          <w:rFonts w:ascii="Arial Black" w:hAnsi="Arial Black" w:cs="Arial"/>
          <w:b/>
          <w:sz w:val="28"/>
          <w:szCs w:val="28"/>
        </w:rPr>
      </w:pPr>
    </w:p>
    <w:p w14:paraId="7B12704D" w14:textId="77777777" w:rsidR="001D165A" w:rsidRPr="00C727F2" w:rsidRDefault="001D165A" w:rsidP="00DA4EB8">
      <w:pPr>
        <w:jc w:val="both"/>
        <w:rPr>
          <w:rFonts w:ascii="Arial Black" w:hAnsi="Arial Black" w:cs="Arial"/>
          <w:b/>
          <w:sz w:val="28"/>
          <w:szCs w:val="28"/>
        </w:rPr>
      </w:pPr>
    </w:p>
    <w:p w14:paraId="64EDB32A" w14:textId="77777777" w:rsidR="00DA4EB8" w:rsidRPr="00C727F2" w:rsidRDefault="00DA4EB8" w:rsidP="00DA4EB8">
      <w:pPr>
        <w:jc w:val="both"/>
        <w:rPr>
          <w:rFonts w:ascii="Arial Black" w:hAnsi="Arial Black" w:cs="Arial"/>
          <w:b/>
          <w:sz w:val="28"/>
          <w:szCs w:val="28"/>
        </w:rPr>
      </w:pPr>
    </w:p>
    <w:p w14:paraId="0DFF37F0" w14:textId="77777777" w:rsidR="00DA4EB8" w:rsidRPr="00C727F2" w:rsidRDefault="00DA4EB8" w:rsidP="00DA4EB8">
      <w:pPr>
        <w:jc w:val="both"/>
        <w:rPr>
          <w:rFonts w:ascii="Arial Black" w:hAnsi="Arial Black" w:cs="Arial"/>
          <w:b/>
          <w:sz w:val="28"/>
          <w:szCs w:val="28"/>
        </w:rPr>
      </w:pPr>
    </w:p>
    <w:p w14:paraId="1311B853" w14:textId="77777777" w:rsidR="001D165A" w:rsidRPr="00C727F2" w:rsidRDefault="001D165A" w:rsidP="00DA4EB8">
      <w:pPr>
        <w:jc w:val="both"/>
        <w:rPr>
          <w:rFonts w:ascii="Arial Black" w:hAnsi="Arial Black" w:cs="Arial"/>
          <w:b/>
          <w:sz w:val="28"/>
          <w:szCs w:val="28"/>
        </w:rPr>
      </w:pPr>
    </w:p>
    <w:p w14:paraId="29D8FC3B" w14:textId="77777777" w:rsidR="001D165A" w:rsidRPr="00C727F2" w:rsidRDefault="001D165A" w:rsidP="00DA4EB8">
      <w:pPr>
        <w:jc w:val="both"/>
        <w:rPr>
          <w:rFonts w:ascii="Arial Black" w:hAnsi="Arial Black" w:cs="Arial"/>
          <w:b/>
          <w:sz w:val="28"/>
          <w:szCs w:val="28"/>
        </w:rPr>
      </w:pPr>
    </w:p>
    <w:p w14:paraId="04512021" w14:textId="77777777" w:rsidR="008520EF" w:rsidRPr="00C727F2" w:rsidRDefault="001D165A" w:rsidP="00DA4EB8">
      <w:pPr>
        <w:jc w:val="center"/>
        <w:rPr>
          <w:rFonts w:ascii="Arial Black" w:hAnsi="Arial Black" w:cs="Arial"/>
          <w:b/>
          <w:sz w:val="28"/>
          <w:szCs w:val="28"/>
        </w:rPr>
      </w:pPr>
      <w:r w:rsidRPr="00C727F2">
        <w:rPr>
          <w:rFonts w:ascii="Arial Black" w:hAnsi="Arial Black" w:cs="Arial"/>
          <w:b/>
          <w:sz w:val="28"/>
          <w:szCs w:val="28"/>
        </w:rPr>
        <w:t xml:space="preserve">LEMBAGA AKREDITASI MANDIRI </w:t>
      </w:r>
    </w:p>
    <w:p w14:paraId="374A4A69" w14:textId="77777777" w:rsidR="001D165A" w:rsidRPr="00C727F2" w:rsidRDefault="001D165A" w:rsidP="00DA4EB8">
      <w:pPr>
        <w:jc w:val="center"/>
        <w:rPr>
          <w:rFonts w:ascii="Arial Black" w:hAnsi="Arial Black" w:cs="Arial"/>
          <w:b/>
          <w:sz w:val="28"/>
          <w:szCs w:val="28"/>
        </w:rPr>
      </w:pPr>
      <w:r w:rsidRPr="00C727F2">
        <w:rPr>
          <w:rFonts w:ascii="Arial Black" w:hAnsi="Arial Black" w:cs="Arial"/>
          <w:b/>
          <w:sz w:val="28"/>
          <w:szCs w:val="28"/>
        </w:rPr>
        <w:t>PENDIDIKAN TINGGI KESEHATAN</w:t>
      </w:r>
    </w:p>
    <w:p w14:paraId="38156F5E" w14:textId="77777777" w:rsidR="001D165A" w:rsidRPr="00C727F2" w:rsidRDefault="001D165A" w:rsidP="00DA4EB8">
      <w:pPr>
        <w:jc w:val="center"/>
        <w:rPr>
          <w:rFonts w:ascii="Arial Black" w:hAnsi="Arial Black" w:cs="Arial"/>
          <w:b/>
          <w:sz w:val="28"/>
          <w:szCs w:val="28"/>
        </w:rPr>
      </w:pPr>
      <w:r w:rsidRPr="00C727F2">
        <w:rPr>
          <w:rFonts w:ascii="Arial Black" w:hAnsi="Arial Black" w:cs="Arial"/>
          <w:b/>
          <w:sz w:val="28"/>
          <w:szCs w:val="28"/>
        </w:rPr>
        <w:t>JAKARTA</w:t>
      </w:r>
    </w:p>
    <w:p w14:paraId="295E3F18" w14:textId="0E291EC8" w:rsidR="001D165A" w:rsidRPr="00C727F2" w:rsidRDefault="00C727F2" w:rsidP="00DA4EB8">
      <w:pPr>
        <w:jc w:val="center"/>
        <w:rPr>
          <w:rFonts w:ascii="Arial Black" w:hAnsi="Arial Black" w:cs="Arial"/>
          <w:b/>
          <w:sz w:val="28"/>
          <w:szCs w:val="28"/>
        </w:rPr>
      </w:pPr>
      <w:r w:rsidRPr="00C727F2">
        <w:rPr>
          <w:rFonts w:ascii="Arial Black" w:hAnsi="Arial Black" w:cs="Arial"/>
          <w:b/>
          <w:sz w:val="28"/>
          <w:szCs w:val="28"/>
        </w:rPr>
        <w:t>2019</w:t>
      </w:r>
    </w:p>
    <w:p w14:paraId="1FA73C4F" w14:textId="77777777" w:rsidR="001D165A" w:rsidRPr="00C727F2" w:rsidRDefault="001D165A" w:rsidP="00DA4EB8">
      <w:pPr>
        <w:jc w:val="both"/>
        <w:rPr>
          <w:rFonts w:ascii="Arial" w:hAnsi="Arial" w:cs="Arial"/>
          <w:sz w:val="22"/>
          <w:szCs w:val="22"/>
        </w:rPr>
      </w:pPr>
    </w:p>
    <w:p w14:paraId="6DC16C34" w14:textId="77777777" w:rsidR="00A13FCB" w:rsidRPr="00C727F2" w:rsidRDefault="00A13FCB" w:rsidP="00DA4EB8">
      <w:pPr>
        <w:jc w:val="both"/>
        <w:rPr>
          <w:rFonts w:ascii="Arial" w:hAnsi="Arial" w:cs="Arial"/>
          <w:sz w:val="22"/>
          <w:szCs w:val="22"/>
        </w:rPr>
      </w:pPr>
      <w:r w:rsidRPr="00C727F2">
        <w:rPr>
          <w:rFonts w:ascii="Arial" w:hAnsi="Arial" w:cs="Arial"/>
          <w:sz w:val="22"/>
          <w:szCs w:val="22"/>
        </w:rPr>
        <w:br w:type="page"/>
      </w:r>
    </w:p>
    <w:p w14:paraId="3060E800" w14:textId="77777777" w:rsidR="001D165A" w:rsidRPr="00C727F2" w:rsidRDefault="001D165A" w:rsidP="00DA4EB8">
      <w:pPr>
        <w:pStyle w:val="Heading1"/>
        <w:spacing w:before="0"/>
        <w:jc w:val="center"/>
        <w:rPr>
          <w:rFonts w:ascii="Arial" w:hAnsi="Arial" w:cs="Arial"/>
          <w:color w:val="auto"/>
          <w:sz w:val="22"/>
          <w:szCs w:val="22"/>
        </w:rPr>
      </w:pPr>
      <w:bookmarkStart w:id="0" w:name="_Toc29965389"/>
      <w:r w:rsidRPr="00C727F2">
        <w:rPr>
          <w:rFonts w:ascii="Arial" w:hAnsi="Arial" w:cs="Arial"/>
          <w:color w:val="auto"/>
          <w:sz w:val="22"/>
          <w:szCs w:val="22"/>
        </w:rPr>
        <w:lastRenderedPageBreak/>
        <w:t>KATA PENGANTAR</w:t>
      </w:r>
      <w:bookmarkEnd w:id="0"/>
    </w:p>
    <w:p w14:paraId="10B10B10" w14:textId="77777777" w:rsidR="00A61DDD" w:rsidRPr="00C727F2" w:rsidRDefault="00A61DDD" w:rsidP="00DA4EB8">
      <w:pPr>
        <w:jc w:val="both"/>
        <w:rPr>
          <w:rFonts w:ascii="Arial" w:hAnsi="Arial" w:cs="Arial"/>
          <w:sz w:val="22"/>
          <w:szCs w:val="22"/>
        </w:rPr>
      </w:pPr>
    </w:p>
    <w:p w14:paraId="73022E17" w14:textId="77777777" w:rsidR="009A4226" w:rsidRPr="00C727F2" w:rsidRDefault="009A4226" w:rsidP="00DA4EB8">
      <w:pPr>
        <w:jc w:val="both"/>
        <w:rPr>
          <w:rFonts w:ascii="Arial" w:hAnsi="Arial" w:cs="Arial"/>
          <w:sz w:val="22"/>
          <w:szCs w:val="22"/>
        </w:rPr>
      </w:pPr>
    </w:p>
    <w:p w14:paraId="35AF1AEC" w14:textId="5FA92C81" w:rsidR="009A4226" w:rsidRPr="00C727F2" w:rsidRDefault="00352CB6" w:rsidP="00DA4EB8">
      <w:pPr>
        <w:jc w:val="both"/>
        <w:rPr>
          <w:rFonts w:ascii="Arial" w:hAnsi="Arial" w:cs="Arial"/>
          <w:sz w:val="22"/>
          <w:szCs w:val="22"/>
        </w:rPr>
      </w:pPr>
      <w:r w:rsidRPr="00C727F2">
        <w:rPr>
          <w:rFonts w:ascii="Arial" w:hAnsi="Arial" w:cs="Arial"/>
          <w:sz w:val="22"/>
          <w:szCs w:val="22"/>
        </w:rPr>
        <w:t xml:space="preserve">Akreditasi program studi kesehatan yang dimulai pada tahun 2015 oleh LAM-PTKes menggunakan instrumen akreditasi dengan 7 Standar: Standar 1 </w:t>
      </w:r>
      <w:r w:rsidR="00244218" w:rsidRPr="00C727F2">
        <w:rPr>
          <w:rFonts w:ascii="Arial" w:hAnsi="Arial" w:cs="Arial"/>
          <w:sz w:val="22"/>
          <w:szCs w:val="22"/>
        </w:rPr>
        <w:t xml:space="preserve">Visi, Misi, Tujuan dan Sasaran, </w:t>
      </w:r>
      <w:r w:rsidR="00176BEF" w:rsidRPr="00C727F2">
        <w:rPr>
          <w:rFonts w:ascii="Arial" w:hAnsi="Arial" w:cs="Arial"/>
          <w:sz w:val="22"/>
          <w:szCs w:val="22"/>
        </w:rPr>
        <w:t>s</w:t>
      </w:r>
      <w:r w:rsidR="00244218" w:rsidRPr="00C727F2">
        <w:rPr>
          <w:rFonts w:ascii="Arial" w:hAnsi="Arial" w:cs="Arial"/>
          <w:sz w:val="22"/>
          <w:szCs w:val="22"/>
        </w:rPr>
        <w:t>erta Strategi Pencapaian</w:t>
      </w:r>
      <w:r w:rsidRPr="00C727F2">
        <w:rPr>
          <w:rFonts w:ascii="Arial" w:hAnsi="Arial" w:cs="Arial"/>
          <w:sz w:val="22"/>
          <w:szCs w:val="22"/>
        </w:rPr>
        <w:t xml:space="preserve">; Standar 2 </w:t>
      </w:r>
      <w:r w:rsidR="00244218" w:rsidRPr="00C727F2">
        <w:rPr>
          <w:rFonts w:ascii="Arial" w:hAnsi="Arial" w:cs="Arial"/>
          <w:sz w:val="22"/>
          <w:szCs w:val="22"/>
        </w:rPr>
        <w:t>Tata Pamong, Kepemimpinan, Sistem Pengelolaan, dan Penjaminan Mutu</w:t>
      </w:r>
      <w:r w:rsidRPr="00C727F2">
        <w:rPr>
          <w:rFonts w:ascii="Arial" w:hAnsi="Arial" w:cs="Arial"/>
          <w:sz w:val="22"/>
          <w:szCs w:val="22"/>
        </w:rPr>
        <w:t xml:space="preserve">; Standar 3 </w:t>
      </w:r>
      <w:r w:rsidR="00244218" w:rsidRPr="00C727F2">
        <w:rPr>
          <w:rFonts w:ascii="Arial" w:hAnsi="Arial" w:cs="Arial"/>
          <w:sz w:val="22"/>
          <w:szCs w:val="22"/>
        </w:rPr>
        <w:t>Mahasiswa dan Lulusan</w:t>
      </w:r>
      <w:r w:rsidRPr="00C727F2">
        <w:rPr>
          <w:rFonts w:ascii="Arial" w:hAnsi="Arial" w:cs="Arial"/>
          <w:sz w:val="22"/>
          <w:szCs w:val="22"/>
        </w:rPr>
        <w:t xml:space="preserve">; Standar 4 </w:t>
      </w:r>
      <w:r w:rsidR="00244218" w:rsidRPr="00C727F2">
        <w:rPr>
          <w:rFonts w:ascii="Arial" w:hAnsi="Arial" w:cs="Arial"/>
          <w:sz w:val="22"/>
          <w:szCs w:val="22"/>
        </w:rPr>
        <w:t>Sumber Daya Manusia</w:t>
      </w:r>
      <w:r w:rsidRPr="00C727F2">
        <w:rPr>
          <w:rFonts w:ascii="Arial" w:hAnsi="Arial" w:cs="Arial"/>
          <w:sz w:val="22"/>
          <w:szCs w:val="22"/>
        </w:rPr>
        <w:t xml:space="preserve">; Standar 5 </w:t>
      </w:r>
      <w:r w:rsidR="00244218" w:rsidRPr="00C727F2">
        <w:rPr>
          <w:rFonts w:ascii="Arial" w:hAnsi="Arial" w:cs="Arial"/>
          <w:sz w:val="22"/>
          <w:szCs w:val="22"/>
        </w:rPr>
        <w:t>Kurikulum, Pembelajaran, dan Suasana Akademik</w:t>
      </w:r>
      <w:r w:rsidRPr="00C727F2">
        <w:rPr>
          <w:rFonts w:ascii="Arial" w:hAnsi="Arial" w:cs="Arial"/>
          <w:sz w:val="22"/>
          <w:szCs w:val="22"/>
        </w:rPr>
        <w:t xml:space="preserve">; Standar 6 </w:t>
      </w:r>
      <w:r w:rsidR="00244218" w:rsidRPr="00C727F2">
        <w:rPr>
          <w:rFonts w:ascii="Arial" w:hAnsi="Arial" w:cs="Arial"/>
          <w:sz w:val="22"/>
          <w:szCs w:val="22"/>
        </w:rPr>
        <w:t>Pembiayaan, Sarana dan Prasarana,</w:t>
      </w:r>
      <w:r w:rsidR="00176BEF" w:rsidRPr="00C727F2">
        <w:rPr>
          <w:rFonts w:ascii="Arial" w:hAnsi="Arial" w:cs="Arial"/>
          <w:sz w:val="22"/>
          <w:szCs w:val="22"/>
        </w:rPr>
        <w:t xml:space="preserve"> s</w:t>
      </w:r>
      <w:r w:rsidR="00244218" w:rsidRPr="00C727F2">
        <w:rPr>
          <w:rFonts w:ascii="Arial" w:hAnsi="Arial" w:cs="Arial"/>
          <w:sz w:val="22"/>
          <w:szCs w:val="22"/>
        </w:rPr>
        <w:t>erta Sistem Informasi</w:t>
      </w:r>
      <w:r w:rsidRPr="00C727F2">
        <w:rPr>
          <w:rFonts w:ascii="Arial" w:hAnsi="Arial" w:cs="Arial"/>
          <w:sz w:val="22"/>
          <w:szCs w:val="22"/>
        </w:rPr>
        <w:t xml:space="preserve">; Standar 7 </w:t>
      </w:r>
      <w:r w:rsidR="00244218" w:rsidRPr="00C727F2">
        <w:rPr>
          <w:rFonts w:ascii="Arial" w:hAnsi="Arial" w:cs="Arial"/>
          <w:sz w:val="22"/>
          <w:szCs w:val="22"/>
        </w:rPr>
        <w:t xml:space="preserve">Penelitian, Pengabdian kepada Masyarakat, dan </w:t>
      </w:r>
      <w:r w:rsidR="00176BEF" w:rsidRPr="00C727F2">
        <w:rPr>
          <w:rFonts w:ascii="Arial" w:hAnsi="Arial" w:cs="Arial"/>
          <w:sz w:val="22"/>
          <w:szCs w:val="22"/>
        </w:rPr>
        <w:t>Kerja sama</w:t>
      </w:r>
      <w:r w:rsidRPr="00C727F2">
        <w:rPr>
          <w:rFonts w:ascii="Arial" w:hAnsi="Arial" w:cs="Arial"/>
          <w:sz w:val="22"/>
          <w:szCs w:val="22"/>
        </w:rPr>
        <w:t xml:space="preserve">.  </w:t>
      </w:r>
    </w:p>
    <w:p w14:paraId="19A89F3C" w14:textId="77777777" w:rsidR="00DA4EB8" w:rsidRPr="00C727F2" w:rsidRDefault="00DA4EB8" w:rsidP="00DA4EB8">
      <w:pPr>
        <w:jc w:val="both"/>
        <w:rPr>
          <w:rFonts w:ascii="Arial" w:hAnsi="Arial" w:cs="Arial"/>
          <w:sz w:val="22"/>
          <w:szCs w:val="22"/>
        </w:rPr>
      </w:pPr>
    </w:p>
    <w:p w14:paraId="74F18FEB" w14:textId="1423F43C" w:rsidR="006200A5" w:rsidRPr="00C727F2" w:rsidRDefault="00352CB6" w:rsidP="00DA4EB8">
      <w:pPr>
        <w:jc w:val="both"/>
        <w:rPr>
          <w:rFonts w:ascii="Arial" w:hAnsi="Arial" w:cs="Arial"/>
          <w:sz w:val="22"/>
          <w:szCs w:val="22"/>
        </w:rPr>
      </w:pPr>
      <w:r w:rsidRPr="00C727F2">
        <w:rPr>
          <w:rFonts w:ascii="Arial" w:hAnsi="Arial" w:cs="Arial"/>
          <w:sz w:val="22"/>
          <w:szCs w:val="22"/>
        </w:rPr>
        <w:t>Instrumen</w:t>
      </w:r>
      <w:r w:rsidR="009A4226" w:rsidRPr="00C727F2">
        <w:rPr>
          <w:rFonts w:ascii="Arial" w:hAnsi="Arial" w:cs="Arial"/>
          <w:sz w:val="22"/>
          <w:szCs w:val="22"/>
        </w:rPr>
        <w:t xml:space="preserve"> akreditasi</w:t>
      </w:r>
      <w:r w:rsidRPr="00C727F2">
        <w:rPr>
          <w:rFonts w:ascii="Arial" w:hAnsi="Arial" w:cs="Arial"/>
          <w:sz w:val="22"/>
          <w:szCs w:val="22"/>
        </w:rPr>
        <w:t xml:space="preserve"> </w:t>
      </w:r>
      <w:r w:rsidR="009A4226" w:rsidRPr="00C727F2">
        <w:rPr>
          <w:rFonts w:ascii="Arial" w:hAnsi="Arial" w:cs="Arial"/>
          <w:sz w:val="22"/>
          <w:szCs w:val="22"/>
        </w:rPr>
        <w:t xml:space="preserve">program studi kesehatan </w:t>
      </w:r>
      <w:r w:rsidRPr="00C727F2">
        <w:rPr>
          <w:rFonts w:ascii="Arial" w:hAnsi="Arial" w:cs="Arial"/>
          <w:sz w:val="22"/>
          <w:szCs w:val="22"/>
        </w:rPr>
        <w:t xml:space="preserve">7 Standar </w:t>
      </w:r>
      <w:r w:rsidR="00244218" w:rsidRPr="00C727F2">
        <w:rPr>
          <w:rFonts w:ascii="Arial" w:hAnsi="Arial" w:cs="Arial"/>
          <w:sz w:val="22"/>
          <w:szCs w:val="22"/>
        </w:rPr>
        <w:t>terbagi</w:t>
      </w:r>
      <w:r w:rsidRPr="00C727F2">
        <w:rPr>
          <w:rFonts w:ascii="Arial" w:hAnsi="Arial" w:cs="Arial"/>
          <w:sz w:val="22"/>
          <w:szCs w:val="22"/>
        </w:rPr>
        <w:t xml:space="preserve"> dalam 9 buku, Buku 1-</w:t>
      </w:r>
      <w:r w:rsidR="00686250" w:rsidRPr="00C727F2">
        <w:rPr>
          <w:rFonts w:ascii="Arial" w:hAnsi="Arial" w:cs="Arial"/>
          <w:sz w:val="22"/>
          <w:szCs w:val="22"/>
        </w:rPr>
        <w:t>Naskah Akademik Akreditasi Program Studi</w:t>
      </w:r>
      <w:r w:rsidRPr="00C727F2">
        <w:rPr>
          <w:rFonts w:ascii="Arial" w:hAnsi="Arial" w:cs="Arial"/>
          <w:sz w:val="22"/>
          <w:szCs w:val="22"/>
        </w:rPr>
        <w:t>; Buku 2-</w:t>
      </w:r>
      <w:r w:rsidR="00686250" w:rsidRPr="00C727F2">
        <w:rPr>
          <w:rFonts w:ascii="Arial" w:hAnsi="Arial" w:cs="Arial"/>
          <w:sz w:val="22"/>
          <w:szCs w:val="22"/>
        </w:rPr>
        <w:t xml:space="preserve">Standar </w:t>
      </w:r>
      <w:r w:rsidR="00176BEF" w:rsidRPr="00C727F2">
        <w:rPr>
          <w:rFonts w:ascii="Arial" w:hAnsi="Arial" w:cs="Arial"/>
          <w:sz w:val="22"/>
          <w:szCs w:val="22"/>
        </w:rPr>
        <w:t>d</w:t>
      </w:r>
      <w:r w:rsidR="00686250" w:rsidRPr="00C727F2">
        <w:rPr>
          <w:rFonts w:ascii="Arial" w:hAnsi="Arial" w:cs="Arial"/>
          <w:sz w:val="22"/>
          <w:szCs w:val="22"/>
        </w:rPr>
        <w:t>an Prosedur Akreditasi Program Studi</w:t>
      </w:r>
      <w:r w:rsidRPr="00C727F2">
        <w:rPr>
          <w:rFonts w:ascii="Arial" w:hAnsi="Arial" w:cs="Arial"/>
          <w:sz w:val="22"/>
          <w:szCs w:val="22"/>
        </w:rPr>
        <w:t>; Buku 3A-</w:t>
      </w:r>
      <w:r w:rsidR="00686250" w:rsidRPr="00C727F2">
        <w:rPr>
          <w:rFonts w:ascii="Arial" w:hAnsi="Arial" w:cs="Arial"/>
          <w:sz w:val="22"/>
          <w:szCs w:val="22"/>
        </w:rPr>
        <w:t>Borang Akreditasi Program Studi</w:t>
      </w:r>
      <w:r w:rsidRPr="00C727F2">
        <w:rPr>
          <w:rFonts w:ascii="Arial" w:hAnsi="Arial" w:cs="Arial"/>
          <w:sz w:val="22"/>
          <w:szCs w:val="22"/>
        </w:rPr>
        <w:t>; Buku 3B-</w:t>
      </w:r>
      <w:r w:rsidR="00686250" w:rsidRPr="00C727F2">
        <w:rPr>
          <w:rFonts w:ascii="Arial" w:hAnsi="Arial" w:cs="Arial"/>
          <w:sz w:val="22"/>
          <w:szCs w:val="22"/>
        </w:rPr>
        <w:t>Borang Institusi Pengelola Program Studi</w:t>
      </w:r>
      <w:r w:rsidRPr="00C727F2">
        <w:rPr>
          <w:rFonts w:ascii="Arial" w:hAnsi="Arial" w:cs="Arial"/>
          <w:sz w:val="22"/>
          <w:szCs w:val="22"/>
        </w:rPr>
        <w:t>; Buku 4-</w:t>
      </w:r>
      <w:r w:rsidR="00686250" w:rsidRPr="00C727F2">
        <w:rPr>
          <w:rFonts w:ascii="Arial" w:hAnsi="Arial" w:cs="Arial"/>
          <w:sz w:val="22"/>
          <w:szCs w:val="22"/>
        </w:rPr>
        <w:t>Panduan Pengisian Instrumen Akreditasi Program Studi</w:t>
      </w:r>
      <w:r w:rsidRPr="00C727F2">
        <w:rPr>
          <w:rFonts w:ascii="Arial" w:hAnsi="Arial" w:cs="Arial"/>
          <w:sz w:val="22"/>
          <w:szCs w:val="22"/>
        </w:rPr>
        <w:t>; Buku 5-</w:t>
      </w:r>
      <w:r w:rsidR="00686250" w:rsidRPr="00C727F2">
        <w:rPr>
          <w:rFonts w:ascii="Arial" w:hAnsi="Arial" w:cs="Arial"/>
          <w:sz w:val="22"/>
          <w:szCs w:val="22"/>
        </w:rPr>
        <w:t>Pedoman Penilaian Instrumen Akreditasi Program Studi</w:t>
      </w:r>
      <w:r w:rsidRPr="00C727F2">
        <w:rPr>
          <w:rFonts w:ascii="Arial" w:hAnsi="Arial" w:cs="Arial"/>
          <w:sz w:val="22"/>
          <w:szCs w:val="22"/>
        </w:rPr>
        <w:t xml:space="preserve">; </w:t>
      </w:r>
      <w:r w:rsidR="00686250" w:rsidRPr="00C727F2">
        <w:rPr>
          <w:rFonts w:ascii="Arial" w:hAnsi="Arial" w:cs="Arial"/>
          <w:sz w:val="22"/>
          <w:szCs w:val="22"/>
        </w:rPr>
        <w:t>B</w:t>
      </w:r>
      <w:r w:rsidRPr="00C727F2">
        <w:rPr>
          <w:rFonts w:ascii="Arial" w:hAnsi="Arial" w:cs="Arial"/>
          <w:sz w:val="22"/>
          <w:szCs w:val="22"/>
        </w:rPr>
        <w:t>uku 6-</w:t>
      </w:r>
      <w:r w:rsidR="00686250" w:rsidRPr="00C727F2">
        <w:rPr>
          <w:rFonts w:ascii="Arial" w:hAnsi="Arial" w:cs="Arial"/>
          <w:sz w:val="22"/>
          <w:szCs w:val="22"/>
        </w:rPr>
        <w:t>Matriks Penilaian Instrumen Akreditasi Program Studi</w:t>
      </w:r>
      <w:r w:rsidRPr="00C727F2">
        <w:rPr>
          <w:rFonts w:ascii="Arial" w:hAnsi="Arial" w:cs="Arial"/>
          <w:sz w:val="22"/>
          <w:szCs w:val="22"/>
        </w:rPr>
        <w:t>; Buku 7-</w:t>
      </w:r>
      <w:r w:rsidR="00686250" w:rsidRPr="00C727F2">
        <w:rPr>
          <w:rFonts w:ascii="Arial" w:hAnsi="Arial" w:cs="Arial"/>
          <w:sz w:val="22"/>
          <w:szCs w:val="22"/>
        </w:rPr>
        <w:t>Pedoman Asesmen Lapangan</w:t>
      </w:r>
      <w:r w:rsidRPr="00C727F2">
        <w:rPr>
          <w:rFonts w:ascii="Arial" w:hAnsi="Arial" w:cs="Arial"/>
          <w:sz w:val="22"/>
          <w:szCs w:val="22"/>
        </w:rPr>
        <w:t xml:space="preserve">; dan Buku </w:t>
      </w:r>
      <w:r w:rsidR="00686250" w:rsidRPr="00C727F2">
        <w:rPr>
          <w:rFonts w:ascii="Arial" w:hAnsi="Arial" w:cs="Arial"/>
          <w:sz w:val="22"/>
          <w:szCs w:val="22"/>
        </w:rPr>
        <w:t>Pedoman Evaluasi Diri</w:t>
      </w:r>
      <w:r w:rsidRPr="00C727F2">
        <w:rPr>
          <w:rFonts w:ascii="Arial" w:hAnsi="Arial" w:cs="Arial"/>
          <w:sz w:val="22"/>
          <w:szCs w:val="22"/>
        </w:rPr>
        <w:t xml:space="preserve">.  </w:t>
      </w:r>
      <w:r w:rsidR="009936FF" w:rsidRPr="00C727F2">
        <w:rPr>
          <w:rFonts w:ascii="Arial" w:hAnsi="Arial" w:cs="Arial"/>
          <w:sz w:val="22"/>
          <w:szCs w:val="22"/>
        </w:rPr>
        <w:t>Pada I</w:t>
      </w:r>
      <w:r w:rsidRPr="00C727F2">
        <w:rPr>
          <w:rFonts w:ascii="Arial" w:hAnsi="Arial" w:cs="Arial"/>
          <w:sz w:val="22"/>
          <w:szCs w:val="22"/>
        </w:rPr>
        <w:t xml:space="preserve">nstrumen </w:t>
      </w:r>
      <w:r w:rsidR="009936FF" w:rsidRPr="00C727F2">
        <w:rPr>
          <w:rFonts w:ascii="Arial" w:hAnsi="Arial" w:cs="Arial"/>
          <w:sz w:val="22"/>
          <w:szCs w:val="22"/>
        </w:rPr>
        <w:t>A</w:t>
      </w:r>
      <w:r w:rsidRPr="00C727F2">
        <w:rPr>
          <w:rFonts w:ascii="Arial" w:hAnsi="Arial" w:cs="Arial"/>
          <w:sz w:val="22"/>
          <w:szCs w:val="22"/>
        </w:rPr>
        <w:t>kreditasi 7 Standar terdapat formulir akreditasi yang ber</w:t>
      </w:r>
      <w:r w:rsidR="00244218" w:rsidRPr="00C727F2">
        <w:rPr>
          <w:rFonts w:ascii="Arial" w:hAnsi="Arial" w:cs="Arial"/>
          <w:sz w:val="22"/>
          <w:szCs w:val="22"/>
        </w:rPr>
        <w:t>upa</w:t>
      </w:r>
      <w:r w:rsidRPr="00C727F2">
        <w:rPr>
          <w:rFonts w:ascii="Arial" w:hAnsi="Arial" w:cs="Arial"/>
          <w:sz w:val="22"/>
          <w:szCs w:val="22"/>
        </w:rPr>
        <w:t xml:space="preserve"> borang program studi, borang unit pengelola program studi dan laporan evaluasi diri</w:t>
      </w:r>
      <w:r w:rsidR="001017A8" w:rsidRPr="00C727F2">
        <w:rPr>
          <w:rFonts w:ascii="Arial" w:hAnsi="Arial" w:cs="Arial"/>
          <w:sz w:val="22"/>
          <w:szCs w:val="22"/>
        </w:rPr>
        <w:t xml:space="preserve"> program studi</w:t>
      </w:r>
      <w:r w:rsidRPr="00C727F2">
        <w:rPr>
          <w:rFonts w:ascii="Arial" w:hAnsi="Arial" w:cs="Arial"/>
          <w:sz w:val="22"/>
          <w:szCs w:val="22"/>
        </w:rPr>
        <w:t xml:space="preserve">. </w:t>
      </w:r>
      <w:r w:rsidR="006200A5" w:rsidRPr="00C727F2">
        <w:rPr>
          <w:rFonts w:ascii="Arial" w:hAnsi="Arial" w:cs="Arial"/>
          <w:sz w:val="22"/>
          <w:szCs w:val="22"/>
        </w:rPr>
        <w:t xml:space="preserve"> </w:t>
      </w:r>
      <w:r w:rsidR="009A4226" w:rsidRPr="00C727F2">
        <w:rPr>
          <w:rFonts w:ascii="Arial" w:hAnsi="Arial" w:cs="Arial"/>
          <w:sz w:val="22"/>
          <w:szCs w:val="22"/>
        </w:rPr>
        <w:t>Usulan akreditasi sampai akhir tahun 2019 menggunakan instrumen akreditasi program studi kesehatan 7 Standar.</w:t>
      </w:r>
    </w:p>
    <w:p w14:paraId="722B2361" w14:textId="77777777" w:rsidR="00DA4EB8" w:rsidRPr="00C727F2" w:rsidRDefault="00DA4EB8" w:rsidP="00DA4EB8">
      <w:pPr>
        <w:jc w:val="both"/>
        <w:rPr>
          <w:rFonts w:ascii="Arial" w:hAnsi="Arial" w:cs="Arial"/>
          <w:sz w:val="22"/>
          <w:szCs w:val="22"/>
        </w:rPr>
      </w:pPr>
    </w:p>
    <w:p w14:paraId="7BF92790" w14:textId="5CD2242B" w:rsidR="009A4226" w:rsidRPr="00C727F2" w:rsidRDefault="00770D9A" w:rsidP="00DA4EB8">
      <w:pPr>
        <w:jc w:val="both"/>
        <w:rPr>
          <w:rFonts w:ascii="Arial" w:hAnsi="Arial" w:cs="Arial"/>
          <w:sz w:val="22"/>
          <w:szCs w:val="22"/>
        </w:rPr>
      </w:pPr>
      <w:r w:rsidRPr="00C727F2">
        <w:rPr>
          <w:rFonts w:ascii="Arial" w:hAnsi="Arial" w:cs="Arial"/>
          <w:sz w:val="22"/>
          <w:szCs w:val="22"/>
        </w:rPr>
        <w:t xml:space="preserve">Tahun 2018 LAM-PTKes mengembangkan Instrumen </w:t>
      </w:r>
      <w:r w:rsidR="009A4226" w:rsidRPr="00C727F2">
        <w:rPr>
          <w:rFonts w:ascii="Arial" w:hAnsi="Arial" w:cs="Arial"/>
          <w:sz w:val="22"/>
          <w:szCs w:val="22"/>
        </w:rPr>
        <w:t xml:space="preserve">Akreditasi Program Studi Kesehatan </w:t>
      </w:r>
      <w:r w:rsidRPr="00C727F2">
        <w:rPr>
          <w:rFonts w:ascii="Arial" w:hAnsi="Arial" w:cs="Arial"/>
          <w:sz w:val="22"/>
          <w:szCs w:val="22"/>
        </w:rPr>
        <w:t>dengan 9 Kriteria</w:t>
      </w:r>
      <w:r w:rsidR="006200A5" w:rsidRPr="00C727F2">
        <w:rPr>
          <w:rFonts w:ascii="Arial" w:hAnsi="Arial" w:cs="Arial"/>
          <w:sz w:val="22"/>
          <w:szCs w:val="22"/>
        </w:rPr>
        <w:t xml:space="preserve">: </w:t>
      </w:r>
      <w:r w:rsidR="008A0D66" w:rsidRPr="00C727F2">
        <w:rPr>
          <w:rFonts w:ascii="Arial" w:hAnsi="Arial" w:cs="Arial"/>
          <w:sz w:val="22"/>
          <w:szCs w:val="22"/>
        </w:rPr>
        <w:t xml:space="preserve">Kriteria 1 </w:t>
      </w:r>
      <w:r w:rsidR="00686250" w:rsidRPr="00C727F2">
        <w:rPr>
          <w:rFonts w:ascii="Arial" w:hAnsi="Arial" w:cs="Arial"/>
          <w:sz w:val="22"/>
          <w:szCs w:val="22"/>
        </w:rPr>
        <w:t>Visi, Misi, Tujuan, dan Strategi</w:t>
      </w:r>
      <w:r w:rsidR="006200A5" w:rsidRPr="00C727F2">
        <w:rPr>
          <w:rFonts w:ascii="Arial" w:hAnsi="Arial" w:cs="Arial"/>
          <w:sz w:val="22"/>
          <w:szCs w:val="22"/>
        </w:rPr>
        <w:t xml:space="preserve">; Kriteria 2 </w:t>
      </w:r>
      <w:r w:rsidR="00686250" w:rsidRPr="00C727F2">
        <w:rPr>
          <w:rFonts w:ascii="Arial" w:hAnsi="Arial" w:cs="Arial"/>
          <w:sz w:val="22"/>
          <w:szCs w:val="22"/>
        </w:rPr>
        <w:t>Tata Pamong</w:t>
      </w:r>
      <w:r w:rsidR="00771D6B" w:rsidRPr="00C727F2">
        <w:rPr>
          <w:rFonts w:ascii="Arial" w:hAnsi="Arial" w:cs="Arial"/>
          <w:sz w:val="22"/>
          <w:szCs w:val="22"/>
        </w:rPr>
        <w:t>, Tata Kelola</w:t>
      </w:r>
      <w:r w:rsidR="00686250" w:rsidRPr="00C727F2">
        <w:rPr>
          <w:rFonts w:ascii="Arial" w:hAnsi="Arial" w:cs="Arial"/>
          <w:sz w:val="22"/>
          <w:szCs w:val="22"/>
        </w:rPr>
        <w:t xml:space="preserve"> dan </w:t>
      </w:r>
      <w:r w:rsidR="00176BEF" w:rsidRPr="00C727F2">
        <w:rPr>
          <w:rFonts w:ascii="Arial" w:hAnsi="Arial" w:cs="Arial"/>
          <w:sz w:val="22"/>
          <w:szCs w:val="22"/>
        </w:rPr>
        <w:t>Kerja sama</w:t>
      </w:r>
      <w:r w:rsidR="006200A5" w:rsidRPr="00C727F2">
        <w:rPr>
          <w:rFonts w:ascii="Arial" w:hAnsi="Arial" w:cs="Arial"/>
          <w:sz w:val="22"/>
          <w:szCs w:val="22"/>
        </w:rPr>
        <w:t xml:space="preserve">; Kriteria 3 </w:t>
      </w:r>
      <w:r w:rsidR="00686250" w:rsidRPr="00C727F2">
        <w:rPr>
          <w:rFonts w:ascii="Arial" w:hAnsi="Arial" w:cs="Arial"/>
          <w:sz w:val="22"/>
          <w:szCs w:val="22"/>
        </w:rPr>
        <w:t>Mahasiswa</w:t>
      </w:r>
      <w:r w:rsidR="006200A5" w:rsidRPr="00C727F2">
        <w:rPr>
          <w:rFonts w:ascii="Arial" w:hAnsi="Arial" w:cs="Arial"/>
          <w:sz w:val="22"/>
          <w:szCs w:val="22"/>
        </w:rPr>
        <w:t xml:space="preserve">; Kriteria 4 </w:t>
      </w:r>
      <w:r w:rsidR="00686250" w:rsidRPr="00C727F2">
        <w:rPr>
          <w:rFonts w:ascii="Arial" w:hAnsi="Arial" w:cs="Arial"/>
          <w:sz w:val="22"/>
          <w:szCs w:val="22"/>
        </w:rPr>
        <w:t>Sumber Daya Manusia</w:t>
      </w:r>
      <w:r w:rsidR="006200A5" w:rsidRPr="00C727F2">
        <w:rPr>
          <w:rFonts w:ascii="Arial" w:hAnsi="Arial" w:cs="Arial"/>
          <w:sz w:val="22"/>
          <w:szCs w:val="22"/>
        </w:rPr>
        <w:t xml:space="preserve">; Kriteria 5 </w:t>
      </w:r>
      <w:r w:rsidR="00686250" w:rsidRPr="00C727F2">
        <w:rPr>
          <w:rFonts w:ascii="Arial" w:hAnsi="Arial" w:cs="Arial"/>
          <w:sz w:val="22"/>
          <w:szCs w:val="22"/>
        </w:rPr>
        <w:t>Keuangan, Sarana, dan Prasarana</w:t>
      </w:r>
      <w:r w:rsidR="006200A5" w:rsidRPr="00C727F2">
        <w:rPr>
          <w:rFonts w:ascii="Arial" w:hAnsi="Arial" w:cs="Arial"/>
          <w:sz w:val="22"/>
          <w:szCs w:val="22"/>
        </w:rPr>
        <w:t xml:space="preserve">; Kriteria 6 </w:t>
      </w:r>
      <w:r w:rsidR="00686250" w:rsidRPr="00C727F2">
        <w:rPr>
          <w:rFonts w:ascii="Arial" w:hAnsi="Arial" w:cs="Arial"/>
          <w:sz w:val="22"/>
          <w:szCs w:val="22"/>
        </w:rPr>
        <w:t>Pendidikan</w:t>
      </w:r>
      <w:r w:rsidR="006200A5" w:rsidRPr="00C727F2">
        <w:rPr>
          <w:rFonts w:ascii="Arial" w:hAnsi="Arial" w:cs="Arial"/>
          <w:sz w:val="22"/>
          <w:szCs w:val="22"/>
        </w:rPr>
        <w:t xml:space="preserve">; Kriteria 7 </w:t>
      </w:r>
      <w:r w:rsidR="00686250" w:rsidRPr="00C727F2">
        <w:rPr>
          <w:rFonts w:ascii="Arial" w:hAnsi="Arial" w:cs="Arial"/>
          <w:sz w:val="22"/>
          <w:szCs w:val="22"/>
        </w:rPr>
        <w:t>Penelitian</w:t>
      </w:r>
      <w:r w:rsidR="006200A5" w:rsidRPr="00C727F2">
        <w:rPr>
          <w:rFonts w:ascii="Arial" w:hAnsi="Arial" w:cs="Arial"/>
          <w:sz w:val="22"/>
          <w:szCs w:val="22"/>
        </w:rPr>
        <w:t xml:space="preserve">; Kriteria 8 </w:t>
      </w:r>
      <w:r w:rsidR="00686250" w:rsidRPr="00C727F2">
        <w:rPr>
          <w:rFonts w:ascii="Arial" w:hAnsi="Arial" w:cs="Arial"/>
          <w:sz w:val="22"/>
          <w:szCs w:val="22"/>
        </w:rPr>
        <w:t>Pengabdian kepada Masyarakat</w:t>
      </w:r>
      <w:r w:rsidR="006200A5" w:rsidRPr="00C727F2">
        <w:rPr>
          <w:rFonts w:ascii="Arial" w:hAnsi="Arial" w:cs="Arial"/>
          <w:sz w:val="22"/>
          <w:szCs w:val="22"/>
        </w:rPr>
        <w:t xml:space="preserve">; Kriteria 9 </w:t>
      </w:r>
      <w:r w:rsidR="00686250" w:rsidRPr="00C727F2">
        <w:rPr>
          <w:rFonts w:ascii="Arial" w:hAnsi="Arial" w:cs="Arial"/>
          <w:sz w:val="22"/>
          <w:szCs w:val="22"/>
        </w:rPr>
        <w:t>Luaran dan Capaian</w:t>
      </w:r>
      <w:r w:rsidR="006200A5" w:rsidRPr="00C727F2">
        <w:rPr>
          <w:rFonts w:ascii="Arial" w:hAnsi="Arial" w:cs="Arial"/>
          <w:sz w:val="22"/>
          <w:szCs w:val="22"/>
        </w:rPr>
        <w:t xml:space="preserve">: </w:t>
      </w:r>
      <w:r w:rsidR="00686250" w:rsidRPr="00C727F2">
        <w:rPr>
          <w:rFonts w:ascii="Arial" w:hAnsi="Arial" w:cs="Arial"/>
          <w:sz w:val="22"/>
          <w:szCs w:val="22"/>
        </w:rPr>
        <w:t xml:space="preserve">Pendidikan, Penelitian, dan Pengabdian </w:t>
      </w:r>
      <w:r w:rsidR="002E7972" w:rsidRPr="00C727F2">
        <w:rPr>
          <w:rFonts w:ascii="Arial" w:hAnsi="Arial" w:cs="Arial"/>
          <w:sz w:val="22"/>
          <w:szCs w:val="22"/>
        </w:rPr>
        <w:t>k</w:t>
      </w:r>
      <w:r w:rsidR="00686250" w:rsidRPr="00C727F2">
        <w:rPr>
          <w:rFonts w:ascii="Arial" w:hAnsi="Arial" w:cs="Arial"/>
          <w:sz w:val="22"/>
          <w:szCs w:val="22"/>
        </w:rPr>
        <w:t>epada Masyarakat</w:t>
      </w:r>
      <w:r w:rsidR="006200A5" w:rsidRPr="00C727F2">
        <w:rPr>
          <w:rFonts w:ascii="Arial" w:hAnsi="Arial" w:cs="Arial"/>
          <w:sz w:val="22"/>
          <w:szCs w:val="22"/>
        </w:rPr>
        <w:t xml:space="preserve">. </w:t>
      </w:r>
    </w:p>
    <w:p w14:paraId="206FABBC" w14:textId="77777777" w:rsidR="00DA4EB8" w:rsidRPr="00C727F2" w:rsidRDefault="00DA4EB8" w:rsidP="00DA4EB8">
      <w:pPr>
        <w:jc w:val="both"/>
        <w:rPr>
          <w:rFonts w:ascii="Arial" w:hAnsi="Arial" w:cs="Arial"/>
          <w:sz w:val="22"/>
          <w:szCs w:val="22"/>
        </w:rPr>
      </w:pPr>
    </w:p>
    <w:p w14:paraId="771C1ED7" w14:textId="2866C547" w:rsidR="00770D9A" w:rsidRPr="00C727F2" w:rsidRDefault="008A0D66" w:rsidP="00DA4EB8">
      <w:pPr>
        <w:jc w:val="both"/>
        <w:rPr>
          <w:rFonts w:ascii="Arial" w:hAnsi="Arial" w:cs="Arial"/>
          <w:sz w:val="22"/>
          <w:szCs w:val="22"/>
        </w:rPr>
      </w:pPr>
      <w:r w:rsidRPr="00C727F2">
        <w:rPr>
          <w:rFonts w:ascii="Arial" w:hAnsi="Arial" w:cs="Arial"/>
          <w:sz w:val="22"/>
          <w:szCs w:val="22"/>
        </w:rPr>
        <w:t>Instrumen</w:t>
      </w:r>
      <w:r w:rsidR="009A4226" w:rsidRPr="00C727F2">
        <w:rPr>
          <w:rFonts w:ascii="Arial" w:hAnsi="Arial" w:cs="Arial"/>
          <w:sz w:val="22"/>
          <w:szCs w:val="22"/>
        </w:rPr>
        <w:t xml:space="preserve"> akreditasi</w:t>
      </w:r>
      <w:r w:rsidRPr="00C727F2">
        <w:rPr>
          <w:rFonts w:ascii="Arial" w:hAnsi="Arial" w:cs="Arial"/>
          <w:sz w:val="22"/>
          <w:szCs w:val="22"/>
        </w:rPr>
        <w:t xml:space="preserve"> </w:t>
      </w:r>
      <w:r w:rsidR="009A4226" w:rsidRPr="00C727F2">
        <w:rPr>
          <w:rFonts w:ascii="Arial" w:hAnsi="Arial" w:cs="Arial"/>
          <w:sz w:val="22"/>
          <w:szCs w:val="22"/>
        </w:rPr>
        <w:t xml:space="preserve">program studi kesehatan </w:t>
      </w:r>
      <w:r w:rsidRPr="00C727F2">
        <w:rPr>
          <w:rFonts w:ascii="Arial" w:hAnsi="Arial" w:cs="Arial"/>
          <w:sz w:val="22"/>
          <w:szCs w:val="22"/>
        </w:rPr>
        <w:t xml:space="preserve">9 Kriteria </w:t>
      </w:r>
      <w:r w:rsidR="00244218" w:rsidRPr="00C727F2">
        <w:rPr>
          <w:rFonts w:ascii="Arial" w:hAnsi="Arial" w:cs="Arial"/>
          <w:sz w:val="22"/>
          <w:szCs w:val="22"/>
        </w:rPr>
        <w:t>terbagi</w:t>
      </w:r>
      <w:r w:rsidR="00770D9A" w:rsidRPr="00C727F2">
        <w:rPr>
          <w:rFonts w:ascii="Arial" w:hAnsi="Arial" w:cs="Arial"/>
          <w:sz w:val="22"/>
          <w:szCs w:val="22"/>
        </w:rPr>
        <w:t xml:space="preserve"> dalam </w:t>
      </w:r>
      <w:r w:rsidR="00742601" w:rsidRPr="00C727F2">
        <w:rPr>
          <w:rFonts w:ascii="Arial" w:hAnsi="Arial" w:cs="Arial"/>
          <w:sz w:val="22"/>
          <w:szCs w:val="22"/>
        </w:rPr>
        <w:t>6</w:t>
      </w:r>
      <w:r w:rsidR="00770D9A" w:rsidRPr="00C727F2">
        <w:rPr>
          <w:rFonts w:ascii="Arial" w:hAnsi="Arial" w:cs="Arial"/>
          <w:sz w:val="22"/>
          <w:szCs w:val="22"/>
        </w:rPr>
        <w:t xml:space="preserve"> buku</w:t>
      </w:r>
      <w:r w:rsidR="006200A5" w:rsidRPr="00C727F2">
        <w:rPr>
          <w:rFonts w:ascii="Arial" w:hAnsi="Arial" w:cs="Arial"/>
          <w:sz w:val="22"/>
          <w:szCs w:val="22"/>
        </w:rPr>
        <w:t xml:space="preserve">, Buku 1 </w:t>
      </w:r>
      <w:r w:rsidR="00686250" w:rsidRPr="00C727F2">
        <w:rPr>
          <w:rFonts w:ascii="Arial" w:hAnsi="Arial" w:cs="Arial"/>
          <w:sz w:val="22"/>
          <w:szCs w:val="22"/>
        </w:rPr>
        <w:t>Naskah Akademik Akreditasi Program Studi</w:t>
      </w:r>
      <w:r w:rsidR="006200A5" w:rsidRPr="00C727F2">
        <w:rPr>
          <w:rFonts w:ascii="Arial" w:hAnsi="Arial" w:cs="Arial"/>
          <w:sz w:val="22"/>
          <w:szCs w:val="22"/>
        </w:rPr>
        <w:t xml:space="preserve">; Buku 2 </w:t>
      </w:r>
      <w:r w:rsidR="00686250" w:rsidRPr="00C727F2">
        <w:rPr>
          <w:rFonts w:ascii="Arial" w:hAnsi="Arial" w:cs="Arial"/>
          <w:sz w:val="22"/>
          <w:szCs w:val="22"/>
        </w:rPr>
        <w:t>Kriteria dan Prosedur Akreditasi Program Studi</w:t>
      </w:r>
      <w:r w:rsidR="006200A5" w:rsidRPr="00C727F2">
        <w:rPr>
          <w:rFonts w:ascii="Arial" w:hAnsi="Arial" w:cs="Arial"/>
          <w:sz w:val="22"/>
          <w:szCs w:val="22"/>
        </w:rPr>
        <w:t xml:space="preserve">; </w:t>
      </w:r>
      <w:bookmarkStart w:id="1" w:name="_Hlk3891605"/>
      <w:r w:rsidR="006200A5" w:rsidRPr="00C727F2">
        <w:rPr>
          <w:rFonts w:ascii="Arial" w:hAnsi="Arial" w:cs="Arial"/>
          <w:sz w:val="22"/>
          <w:szCs w:val="22"/>
        </w:rPr>
        <w:t>Buku 3</w:t>
      </w:r>
      <w:r w:rsidR="00742601" w:rsidRPr="00C727F2">
        <w:rPr>
          <w:rFonts w:ascii="Arial" w:hAnsi="Arial" w:cs="Arial"/>
          <w:sz w:val="22"/>
          <w:szCs w:val="22"/>
        </w:rPr>
        <w:t>A</w:t>
      </w:r>
      <w:r w:rsidR="006200A5" w:rsidRPr="00C727F2">
        <w:rPr>
          <w:rFonts w:ascii="Arial" w:hAnsi="Arial" w:cs="Arial"/>
          <w:sz w:val="22"/>
          <w:szCs w:val="22"/>
        </w:rPr>
        <w:t xml:space="preserve"> </w:t>
      </w:r>
      <w:r w:rsidR="00686250" w:rsidRPr="00C727F2">
        <w:rPr>
          <w:rFonts w:ascii="Arial" w:hAnsi="Arial" w:cs="Arial"/>
          <w:sz w:val="22"/>
          <w:szCs w:val="22"/>
        </w:rPr>
        <w:t xml:space="preserve">Panduan Pengisian Dokumen Kinerja </w:t>
      </w:r>
      <w:r w:rsidR="00742601" w:rsidRPr="00C727F2">
        <w:rPr>
          <w:rFonts w:ascii="Arial" w:hAnsi="Arial" w:cs="Arial"/>
          <w:sz w:val="22"/>
          <w:szCs w:val="22"/>
        </w:rPr>
        <w:t>Akreditasi Program Studi</w:t>
      </w:r>
      <w:bookmarkEnd w:id="1"/>
      <w:r w:rsidR="00742601" w:rsidRPr="00C727F2">
        <w:rPr>
          <w:rFonts w:ascii="Arial" w:hAnsi="Arial" w:cs="Arial"/>
          <w:sz w:val="22"/>
          <w:szCs w:val="22"/>
        </w:rPr>
        <w:t>; Buku 3B Panduan Penyusunan Laporan Evaluasi Diri Akreditasi Program Studi</w:t>
      </w:r>
      <w:r w:rsidR="006200A5" w:rsidRPr="00C727F2">
        <w:rPr>
          <w:rFonts w:ascii="Arial" w:hAnsi="Arial" w:cs="Arial"/>
          <w:sz w:val="22"/>
          <w:szCs w:val="22"/>
        </w:rPr>
        <w:t xml:space="preserve">; Buku 4 </w:t>
      </w:r>
      <w:r w:rsidR="00686250" w:rsidRPr="00C727F2">
        <w:rPr>
          <w:rFonts w:ascii="Arial" w:hAnsi="Arial" w:cs="Arial"/>
          <w:sz w:val="22"/>
          <w:szCs w:val="22"/>
        </w:rPr>
        <w:t>Pedoman dan Matriks Penilaian Dokumen Kinerja dan Laporan Evaluasi Diri Akreditasi Program Studi</w:t>
      </w:r>
      <w:r w:rsidR="006200A5" w:rsidRPr="00C727F2">
        <w:rPr>
          <w:rFonts w:ascii="Arial" w:hAnsi="Arial" w:cs="Arial"/>
          <w:sz w:val="22"/>
          <w:szCs w:val="22"/>
        </w:rPr>
        <w:t xml:space="preserve">; Buku 5 </w:t>
      </w:r>
      <w:r w:rsidR="00686250" w:rsidRPr="00C727F2">
        <w:rPr>
          <w:rFonts w:ascii="Arial" w:hAnsi="Arial" w:cs="Arial"/>
          <w:sz w:val="22"/>
          <w:szCs w:val="22"/>
        </w:rPr>
        <w:t>Pedoman Asesmen Lapangan Akreditasi Program Studi</w:t>
      </w:r>
      <w:r w:rsidR="000F3363" w:rsidRPr="00C727F2">
        <w:rPr>
          <w:rFonts w:ascii="Arial" w:hAnsi="Arial" w:cs="Arial"/>
          <w:sz w:val="22"/>
          <w:szCs w:val="22"/>
        </w:rPr>
        <w:t xml:space="preserve">. </w:t>
      </w:r>
      <w:r w:rsidR="00244218" w:rsidRPr="00C727F2">
        <w:rPr>
          <w:rFonts w:ascii="Arial" w:hAnsi="Arial" w:cs="Arial"/>
          <w:sz w:val="22"/>
          <w:szCs w:val="22"/>
        </w:rPr>
        <w:t>Pada</w:t>
      </w:r>
      <w:r w:rsidR="000F3363" w:rsidRPr="00C727F2">
        <w:rPr>
          <w:rFonts w:ascii="Arial" w:hAnsi="Arial" w:cs="Arial"/>
          <w:sz w:val="22"/>
          <w:szCs w:val="22"/>
        </w:rPr>
        <w:t xml:space="preserve"> Instrumen </w:t>
      </w:r>
      <w:r w:rsidR="009936FF" w:rsidRPr="00C727F2">
        <w:rPr>
          <w:rFonts w:ascii="Arial" w:hAnsi="Arial" w:cs="Arial"/>
          <w:sz w:val="22"/>
          <w:szCs w:val="22"/>
        </w:rPr>
        <w:t>A</w:t>
      </w:r>
      <w:r w:rsidR="000F3363" w:rsidRPr="00C727F2">
        <w:rPr>
          <w:rFonts w:ascii="Arial" w:hAnsi="Arial" w:cs="Arial"/>
          <w:sz w:val="22"/>
          <w:szCs w:val="22"/>
        </w:rPr>
        <w:t xml:space="preserve">kreditasi 9 Kriteria terdapat formulir akreditasi yang </w:t>
      </w:r>
      <w:r w:rsidR="009936FF" w:rsidRPr="00C727F2">
        <w:rPr>
          <w:rFonts w:ascii="Arial" w:hAnsi="Arial" w:cs="Arial"/>
          <w:sz w:val="22"/>
          <w:szCs w:val="22"/>
        </w:rPr>
        <w:t>berupa</w:t>
      </w:r>
      <w:r w:rsidR="000F3363" w:rsidRPr="00C727F2">
        <w:rPr>
          <w:rFonts w:ascii="Arial" w:hAnsi="Arial" w:cs="Arial"/>
          <w:sz w:val="22"/>
          <w:szCs w:val="22"/>
        </w:rPr>
        <w:t xml:space="preserve"> </w:t>
      </w:r>
      <w:r w:rsidR="002E7972" w:rsidRPr="00C727F2">
        <w:rPr>
          <w:rFonts w:ascii="Arial" w:hAnsi="Arial" w:cs="Arial"/>
          <w:sz w:val="22"/>
          <w:szCs w:val="22"/>
        </w:rPr>
        <w:t xml:space="preserve">Dokumen Kinerja Program Studi (DKPS) </w:t>
      </w:r>
      <w:r w:rsidR="000F3363" w:rsidRPr="00C727F2">
        <w:rPr>
          <w:rFonts w:ascii="Arial" w:hAnsi="Arial" w:cs="Arial"/>
          <w:sz w:val="22"/>
          <w:szCs w:val="22"/>
        </w:rPr>
        <w:t xml:space="preserve">dan </w:t>
      </w:r>
      <w:r w:rsidR="002E7972" w:rsidRPr="00C727F2">
        <w:rPr>
          <w:rFonts w:ascii="Arial" w:hAnsi="Arial" w:cs="Arial"/>
          <w:sz w:val="22"/>
          <w:szCs w:val="22"/>
        </w:rPr>
        <w:t>Laporan Evaluasi Diri (LED)</w:t>
      </w:r>
      <w:r w:rsidR="000F3363" w:rsidRPr="00C727F2">
        <w:rPr>
          <w:rFonts w:ascii="Arial" w:hAnsi="Arial" w:cs="Arial"/>
          <w:sz w:val="22"/>
          <w:szCs w:val="22"/>
        </w:rPr>
        <w:t xml:space="preserve">. </w:t>
      </w:r>
      <w:r w:rsidR="00E45B8B" w:rsidRPr="00C727F2">
        <w:rPr>
          <w:rFonts w:ascii="Arial" w:hAnsi="Arial" w:cs="Arial"/>
          <w:sz w:val="22"/>
          <w:szCs w:val="22"/>
        </w:rPr>
        <w:t>D</w:t>
      </w:r>
      <w:r w:rsidR="000F3363" w:rsidRPr="00C727F2">
        <w:rPr>
          <w:rFonts w:ascii="Arial" w:hAnsi="Arial" w:cs="Arial"/>
          <w:sz w:val="22"/>
          <w:szCs w:val="22"/>
        </w:rPr>
        <w:t>okumen kinerja program studi dan laporan evaluasi diri merupakan gabungan data, informasi dan kinerja dari program studi dan unit pengelola program studi.</w:t>
      </w:r>
    </w:p>
    <w:p w14:paraId="0CD80C41" w14:textId="77777777" w:rsidR="00DA4EB8" w:rsidRPr="00C727F2" w:rsidRDefault="00DA4EB8" w:rsidP="00DA4EB8">
      <w:pPr>
        <w:jc w:val="both"/>
        <w:rPr>
          <w:rFonts w:ascii="Arial" w:hAnsi="Arial" w:cs="Arial"/>
          <w:sz w:val="22"/>
          <w:szCs w:val="22"/>
        </w:rPr>
      </w:pPr>
    </w:p>
    <w:p w14:paraId="575ACDB0" w14:textId="2A4F769D" w:rsidR="000F3363" w:rsidRPr="00C727F2" w:rsidRDefault="000F3363" w:rsidP="00DA4EB8">
      <w:pPr>
        <w:jc w:val="both"/>
        <w:rPr>
          <w:rFonts w:ascii="Arial" w:hAnsi="Arial" w:cs="Arial"/>
          <w:sz w:val="22"/>
          <w:szCs w:val="22"/>
        </w:rPr>
      </w:pPr>
      <w:r w:rsidRPr="00C727F2">
        <w:rPr>
          <w:rFonts w:ascii="Arial" w:hAnsi="Arial" w:cs="Arial"/>
          <w:sz w:val="22"/>
          <w:szCs w:val="22"/>
        </w:rPr>
        <w:t>I</w:t>
      </w:r>
      <w:r w:rsidR="006200A5" w:rsidRPr="00C727F2">
        <w:rPr>
          <w:rFonts w:ascii="Arial" w:hAnsi="Arial" w:cs="Arial"/>
          <w:sz w:val="22"/>
          <w:szCs w:val="22"/>
        </w:rPr>
        <w:t xml:space="preserve">mplementasi </w:t>
      </w:r>
      <w:r w:rsidR="00744806" w:rsidRPr="00C727F2">
        <w:rPr>
          <w:rFonts w:ascii="Arial" w:hAnsi="Arial" w:cs="Arial"/>
          <w:sz w:val="22"/>
          <w:szCs w:val="22"/>
        </w:rPr>
        <w:t xml:space="preserve">penggunaan </w:t>
      </w:r>
      <w:r w:rsidR="006200A5" w:rsidRPr="00C727F2">
        <w:rPr>
          <w:rFonts w:ascii="Arial" w:hAnsi="Arial" w:cs="Arial"/>
          <w:sz w:val="22"/>
          <w:szCs w:val="22"/>
        </w:rPr>
        <w:t xml:space="preserve">instrumen 7 Standar </w:t>
      </w:r>
      <w:r w:rsidR="00744806" w:rsidRPr="00C727F2">
        <w:rPr>
          <w:rFonts w:ascii="Arial" w:hAnsi="Arial" w:cs="Arial"/>
          <w:sz w:val="22"/>
          <w:szCs w:val="22"/>
        </w:rPr>
        <w:t xml:space="preserve">oleh </w:t>
      </w:r>
      <w:r w:rsidRPr="00C727F2">
        <w:rPr>
          <w:rFonts w:ascii="Arial" w:hAnsi="Arial" w:cs="Arial"/>
          <w:sz w:val="22"/>
          <w:szCs w:val="22"/>
        </w:rPr>
        <w:t xml:space="preserve">LAM-PTKes </w:t>
      </w:r>
      <w:r w:rsidR="006200A5" w:rsidRPr="00C727F2">
        <w:rPr>
          <w:rFonts w:ascii="Arial" w:hAnsi="Arial" w:cs="Arial"/>
          <w:sz w:val="22"/>
          <w:szCs w:val="22"/>
        </w:rPr>
        <w:t>berlaku sampai akhir tahun 2019</w:t>
      </w:r>
      <w:r w:rsidRPr="00C727F2">
        <w:rPr>
          <w:rFonts w:ascii="Arial" w:hAnsi="Arial" w:cs="Arial"/>
          <w:sz w:val="22"/>
          <w:szCs w:val="22"/>
        </w:rPr>
        <w:t xml:space="preserve"> dan </w:t>
      </w:r>
      <w:r w:rsidR="008A0D66" w:rsidRPr="00C727F2">
        <w:rPr>
          <w:rFonts w:ascii="Arial" w:hAnsi="Arial" w:cs="Arial"/>
          <w:sz w:val="22"/>
          <w:szCs w:val="22"/>
        </w:rPr>
        <w:t>m</w:t>
      </w:r>
      <w:r w:rsidR="00770D9A" w:rsidRPr="00C727F2">
        <w:rPr>
          <w:rFonts w:ascii="Arial" w:hAnsi="Arial" w:cs="Arial"/>
          <w:sz w:val="22"/>
          <w:szCs w:val="22"/>
        </w:rPr>
        <w:t xml:space="preserve">ulai 1 Januari </w:t>
      </w:r>
      <w:r w:rsidR="00C727F2" w:rsidRPr="00C727F2">
        <w:rPr>
          <w:rFonts w:ascii="Arial" w:hAnsi="Arial" w:cs="Arial"/>
          <w:sz w:val="22"/>
          <w:szCs w:val="22"/>
        </w:rPr>
        <w:t>2019</w:t>
      </w:r>
      <w:r w:rsidRPr="00C727F2">
        <w:rPr>
          <w:rFonts w:ascii="Arial" w:hAnsi="Arial" w:cs="Arial"/>
          <w:sz w:val="22"/>
          <w:szCs w:val="22"/>
        </w:rPr>
        <w:t xml:space="preserve"> menggunakan instrumen 9 Kriteria sesuai dengan peraturan BAN-PT No.4 Tahun 2017 tentang </w:t>
      </w:r>
      <w:r w:rsidR="00744806" w:rsidRPr="00C727F2">
        <w:rPr>
          <w:rFonts w:ascii="Arial" w:hAnsi="Arial" w:cs="Arial"/>
          <w:sz w:val="22"/>
          <w:szCs w:val="22"/>
        </w:rPr>
        <w:t>kebijakan penyusunan instrumen akreditasi</w:t>
      </w:r>
      <w:r w:rsidRPr="00C727F2">
        <w:rPr>
          <w:rFonts w:ascii="Arial" w:hAnsi="Arial" w:cs="Arial"/>
          <w:sz w:val="22"/>
          <w:szCs w:val="22"/>
        </w:rPr>
        <w:t>.</w:t>
      </w:r>
    </w:p>
    <w:p w14:paraId="5191BBFE" w14:textId="77777777" w:rsidR="00DA4EB8" w:rsidRPr="00C727F2" w:rsidRDefault="00DA4EB8" w:rsidP="00DA4EB8">
      <w:pPr>
        <w:jc w:val="both"/>
        <w:rPr>
          <w:rFonts w:ascii="Arial" w:hAnsi="Arial" w:cs="Arial"/>
          <w:sz w:val="22"/>
          <w:szCs w:val="22"/>
        </w:rPr>
      </w:pPr>
    </w:p>
    <w:p w14:paraId="5EE5DE0E" w14:textId="77777777" w:rsidR="008A0D66" w:rsidRPr="00C727F2" w:rsidRDefault="00906782" w:rsidP="00DA4EB8">
      <w:pPr>
        <w:jc w:val="both"/>
        <w:rPr>
          <w:rFonts w:ascii="Arial" w:hAnsi="Arial" w:cs="Arial"/>
          <w:sz w:val="22"/>
          <w:szCs w:val="22"/>
        </w:rPr>
      </w:pPr>
      <w:r w:rsidRPr="00C727F2">
        <w:rPr>
          <w:rFonts w:ascii="Arial" w:hAnsi="Arial" w:cs="Arial"/>
          <w:sz w:val="22"/>
          <w:szCs w:val="22"/>
        </w:rPr>
        <w:t>Pada instrumen akreditasi program studi kesehatan dengan 7 standar</w:t>
      </w:r>
      <w:r w:rsidR="001017A8" w:rsidRPr="00C727F2">
        <w:rPr>
          <w:rFonts w:ascii="Arial" w:hAnsi="Arial" w:cs="Arial"/>
          <w:sz w:val="22"/>
          <w:szCs w:val="22"/>
        </w:rPr>
        <w:t xml:space="preserve">, </w:t>
      </w:r>
      <w:r w:rsidRPr="00C727F2">
        <w:rPr>
          <w:rFonts w:ascii="Arial" w:hAnsi="Arial" w:cs="Arial"/>
          <w:sz w:val="22"/>
          <w:szCs w:val="22"/>
        </w:rPr>
        <w:t>program studi harus menyiapkan 3 dokumen</w:t>
      </w:r>
      <w:r w:rsidR="009936FF" w:rsidRPr="00C727F2">
        <w:rPr>
          <w:rFonts w:ascii="Arial" w:hAnsi="Arial" w:cs="Arial"/>
          <w:sz w:val="22"/>
          <w:szCs w:val="22"/>
        </w:rPr>
        <w:t>, yaitu</w:t>
      </w:r>
      <w:r w:rsidR="00115C5C" w:rsidRPr="00C727F2">
        <w:rPr>
          <w:rFonts w:ascii="Arial" w:hAnsi="Arial" w:cs="Arial"/>
          <w:sz w:val="22"/>
          <w:szCs w:val="22"/>
        </w:rPr>
        <w:t xml:space="preserve">: </w:t>
      </w:r>
      <w:r w:rsidRPr="00C727F2">
        <w:rPr>
          <w:rFonts w:ascii="Arial" w:hAnsi="Arial" w:cs="Arial"/>
          <w:sz w:val="22"/>
          <w:szCs w:val="22"/>
        </w:rPr>
        <w:t>borang program studi, borang unit pengelola program studi dan laporan evaluasi diri</w:t>
      </w:r>
      <w:r w:rsidR="001017A8" w:rsidRPr="00C727F2">
        <w:rPr>
          <w:rFonts w:ascii="Arial" w:hAnsi="Arial" w:cs="Arial"/>
          <w:sz w:val="22"/>
          <w:szCs w:val="22"/>
        </w:rPr>
        <w:t xml:space="preserve"> program studi </w:t>
      </w:r>
      <w:r w:rsidR="009936FF" w:rsidRPr="00C727F2">
        <w:rPr>
          <w:rFonts w:ascii="Arial" w:hAnsi="Arial" w:cs="Arial"/>
          <w:sz w:val="22"/>
          <w:szCs w:val="22"/>
        </w:rPr>
        <w:t xml:space="preserve">sesuai </w:t>
      </w:r>
      <w:r w:rsidR="001017A8" w:rsidRPr="00C727F2">
        <w:rPr>
          <w:rFonts w:ascii="Arial" w:hAnsi="Arial" w:cs="Arial"/>
          <w:sz w:val="22"/>
          <w:szCs w:val="22"/>
        </w:rPr>
        <w:t>data, informasi, dan kinerja dari masing-masing nama dokumen</w:t>
      </w:r>
      <w:r w:rsidR="00115C5C" w:rsidRPr="00C727F2">
        <w:rPr>
          <w:rFonts w:ascii="Arial" w:hAnsi="Arial" w:cs="Arial"/>
          <w:sz w:val="22"/>
          <w:szCs w:val="22"/>
        </w:rPr>
        <w:t xml:space="preserve">, </w:t>
      </w:r>
      <w:r w:rsidRPr="00C727F2">
        <w:rPr>
          <w:rFonts w:ascii="Arial" w:hAnsi="Arial" w:cs="Arial"/>
          <w:sz w:val="22"/>
          <w:szCs w:val="22"/>
        </w:rPr>
        <w:t>sedangkan pada instrumen akreditasi program studi kesehatan 9 kriteria, program studi harus menyiapkan 2 dokumen</w:t>
      </w:r>
      <w:r w:rsidR="00115C5C" w:rsidRPr="00C727F2">
        <w:rPr>
          <w:rFonts w:ascii="Arial" w:hAnsi="Arial" w:cs="Arial"/>
          <w:sz w:val="22"/>
          <w:szCs w:val="22"/>
        </w:rPr>
        <w:t xml:space="preserve">; </w:t>
      </w:r>
      <w:r w:rsidRPr="00C727F2">
        <w:rPr>
          <w:rFonts w:ascii="Arial" w:hAnsi="Arial" w:cs="Arial"/>
          <w:sz w:val="22"/>
          <w:szCs w:val="22"/>
        </w:rPr>
        <w:t>dokumen kinerja program studi dan laporan evaluasi diri</w:t>
      </w:r>
      <w:r w:rsidR="001017A8" w:rsidRPr="00C727F2">
        <w:rPr>
          <w:rFonts w:ascii="Arial" w:hAnsi="Arial" w:cs="Arial"/>
          <w:sz w:val="22"/>
          <w:szCs w:val="22"/>
        </w:rPr>
        <w:t xml:space="preserve">, </w:t>
      </w:r>
      <w:r w:rsidR="009936FF" w:rsidRPr="00C727F2">
        <w:rPr>
          <w:rFonts w:ascii="Arial" w:hAnsi="Arial" w:cs="Arial"/>
          <w:sz w:val="22"/>
          <w:szCs w:val="22"/>
        </w:rPr>
        <w:t xml:space="preserve">sesuai dengan </w:t>
      </w:r>
      <w:r w:rsidR="001017A8" w:rsidRPr="00C727F2">
        <w:rPr>
          <w:rFonts w:ascii="Arial" w:hAnsi="Arial" w:cs="Arial"/>
          <w:sz w:val="22"/>
          <w:szCs w:val="22"/>
        </w:rPr>
        <w:t>data, informasi, dan kinerja berupa gabungan dari program studi dan unit pengelola program stud</w:t>
      </w:r>
      <w:r w:rsidR="00115C5C" w:rsidRPr="00C727F2">
        <w:rPr>
          <w:rFonts w:ascii="Arial" w:hAnsi="Arial" w:cs="Arial"/>
          <w:sz w:val="22"/>
          <w:szCs w:val="22"/>
        </w:rPr>
        <w:t>i</w:t>
      </w:r>
      <w:r w:rsidR="001017A8" w:rsidRPr="00C727F2">
        <w:rPr>
          <w:rFonts w:ascii="Arial" w:hAnsi="Arial" w:cs="Arial"/>
          <w:sz w:val="22"/>
          <w:szCs w:val="22"/>
        </w:rPr>
        <w:t>.</w:t>
      </w:r>
    </w:p>
    <w:p w14:paraId="0560BA6E" w14:textId="638AD285" w:rsidR="00A13FCB" w:rsidRPr="00C727F2" w:rsidRDefault="00A13FCB" w:rsidP="00DA4EB8">
      <w:pPr>
        <w:jc w:val="both"/>
        <w:rPr>
          <w:rFonts w:ascii="Arial" w:hAnsi="Arial" w:cs="Arial"/>
          <w:sz w:val="22"/>
          <w:szCs w:val="22"/>
        </w:rPr>
      </w:pPr>
    </w:p>
    <w:p w14:paraId="5FBB2243" w14:textId="77777777" w:rsidR="00393CC3" w:rsidRPr="00C727F2" w:rsidRDefault="00393CC3" w:rsidP="00DA4EB8">
      <w:pPr>
        <w:jc w:val="both"/>
        <w:rPr>
          <w:rFonts w:ascii="Arial" w:hAnsi="Arial" w:cs="Arial"/>
          <w:sz w:val="22"/>
          <w:szCs w:val="22"/>
        </w:rPr>
      </w:pPr>
    </w:p>
    <w:p w14:paraId="7D3B24B1" w14:textId="77777777" w:rsidR="0018137A" w:rsidRPr="00C727F2" w:rsidRDefault="0018137A" w:rsidP="00DA4EB8">
      <w:pPr>
        <w:jc w:val="both"/>
        <w:rPr>
          <w:rFonts w:ascii="Arial" w:hAnsi="Arial" w:cs="Arial"/>
          <w:sz w:val="22"/>
          <w:szCs w:val="22"/>
        </w:rPr>
      </w:pPr>
    </w:p>
    <w:p w14:paraId="6ADCCE8C" w14:textId="77777777" w:rsidR="001D165A" w:rsidRPr="00C727F2" w:rsidRDefault="001D165A" w:rsidP="00DA4EB8">
      <w:pPr>
        <w:pStyle w:val="Heading1"/>
        <w:spacing w:before="0"/>
        <w:jc w:val="center"/>
        <w:rPr>
          <w:rFonts w:ascii="Arial" w:hAnsi="Arial" w:cs="Arial"/>
          <w:color w:val="auto"/>
          <w:sz w:val="22"/>
          <w:szCs w:val="22"/>
        </w:rPr>
      </w:pPr>
      <w:bookmarkStart w:id="2" w:name="_Toc29965390"/>
      <w:r w:rsidRPr="00C727F2">
        <w:rPr>
          <w:rFonts w:ascii="Arial" w:hAnsi="Arial" w:cs="Arial"/>
          <w:color w:val="auto"/>
          <w:sz w:val="22"/>
          <w:szCs w:val="22"/>
        </w:rPr>
        <w:t>DAFTAR ISI</w:t>
      </w:r>
      <w:bookmarkEnd w:id="2"/>
    </w:p>
    <w:p w14:paraId="33ECC0BA" w14:textId="77777777" w:rsidR="001D165A" w:rsidRPr="00C727F2" w:rsidRDefault="001D165A" w:rsidP="00DA4EB8">
      <w:pPr>
        <w:jc w:val="both"/>
        <w:rPr>
          <w:rFonts w:ascii="Arial" w:hAnsi="Arial" w:cs="Arial"/>
          <w:sz w:val="22"/>
          <w:szCs w:val="22"/>
        </w:rPr>
      </w:pPr>
    </w:p>
    <w:sdt>
      <w:sdtPr>
        <w:rPr>
          <w:rFonts w:ascii="Arial" w:eastAsia="Times New Roman" w:hAnsi="Arial" w:cs="Arial"/>
          <w:color w:val="auto"/>
          <w:sz w:val="22"/>
          <w:szCs w:val="22"/>
        </w:rPr>
        <w:id w:val="1273058724"/>
        <w:docPartObj>
          <w:docPartGallery w:val="Table of Contents"/>
          <w:docPartUnique/>
        </w:docPartObj>
      </w:sdtPr>
      <w:sdtEndPr>
        <w:rPr>
          <w:b/>
          <w:bCs/>
        </w:rPr>
      </w:sdtEndPr>
      <w:sdtContent>
        <w:p w14:paraId="1CAA80C1" w14:textId="77777777" w:rsidR="00D65B9D" w:rsidRPr="00C727F2" w:rsidRDefault="00D65B9D" w:rsidP="00DA4EB8">
          <w:pPr>
            <w:pStyle w:val="TOCHeading"/>
            <w:spacing w:before="0" w:line="240" w:lineRule="auto"/>
            <w:jc w:val="both"/>
            <w:rPr>
              <w:rFonts w:ascii="Arial" w:hAnsi="Arial" w:cs="Arial"/>
              <w:color w:val="auto"/>
              <w:sz w:val="22"/>
              <w:szCs w:val="22"/>
            </w:rPr>
          </w:pPr>
        </w:p>
        <w:p w14:paraId="6BBA6188" w14:textId="47CA6BD2" w:rsidR="00164DC8" w:rsidRPr="00C727F2" w:rsidRDefault="00D65B9D">
          <w:pPr>
            <w:pStyle w:val="TOC1"/>
            <w:rPr>
              <w:rFonts w:ascii="Arial" w:eastAsiaTheme="minorEastAsia" w:hAnsi="Arial" w:cs="Arial"/>
              <w:sz w:val="22"/>
              <w:szCs w:val="22"/>
            </w:rPr>
          </w:pPr>
          <w:r w:rsidRPr="00C727F2">
            <w:rPr>
              <w:rFonts w:ascii="Arial" w:hAnsi="Arial" w:cs="Arial"/>
              <w:sz w:val="22"/>
              <w:szCs w:val="22"/>
            </w:rPr>
            <w:fldChar w:fldCharType="begin"/>
          </w:r>
          <w:r w:rsidRPr="00C727F2">
            <w:rPr>
              <w:rFonts w:ascii="Arial" w:hAnsi="Arial" w:cs="Arial"/>
              <w:sz w:val="22"/>
              <w:szCs w:val="22"/>
            </w:rPr>
            <w:instrText xml:space="preserve"> TOC \o "1-3" \h \z \u </w:instrText>
          </w:r>
          <w:r w:rsidRPr="00C727F2">
            <w:rPr>
              <w:rFonts w:ascii="Arial" w:hAnsi="Arial" w:cs="Arial"/>
              <w:sz w:val="22"/>
              <w:szCs w:val="22"/>
            </w:rPr>
            <w:fldChar w:fldCharType="separate"/>
          </w:r>
          <w:hyperlink w:anchor="_Toc29965389" w:history="1">
            <w:r w:rsidR="00164DC8" w:rsidRPr="00C727F2">
              <w:rPr>
                <w:rStyle w:val="Hyperlink"/>
                <w:rFonts w:ascii="Arial" w:hAnsi="Arial" w:cs="Arial"/>
                <w:color w:val="auto"/>
                <w:sz w:val="22"/>
                <w:szCs w:val="22"/>
              </w:rPr>
              <w:t>KATA PENGANTAR</w:t>
            </w:r>
            <w:r w:rsidR="00164DC8" w:rsidRPr="00C727F2">
              <w:rPr>
                <w:rFonts w:ascii="Arial" w:hAnsi="Arial" w:cs="Arial"/>
                <w:webHidden/>
                <w:sz w:val="22"/>
                <w:szCs w:val="22"/>
              </w:rPr>
              <w:tab/>
            </w:r>
            <w:r w:rsidR="00164DC8" w:rsidRPr="00C727F2">
              <w:rPr>
                <w:rFonts w:ascii="Arial" w:hAnsi="Arial" w:cs="Arial"/>
                <w:webHidden/>
                <w:sz w:val="22"/>
                <w:szCs w:val="22"/>
              </w:rPr>
              <w:fldChar w:fldCharType="begin"/>
            </w:r>
            <w:r w:rsidR="00164DC8" w:rsidRPr="00C727F2">
              <w:rPr>
                <w:rFonts w:ascii="Arial" w:hAnsi="Arial" w:cs="Arial"/>
                <w:webHidden/>
                <w:sz w:val="22"/>
                <w:szCs w:val="22"/>
              </w:rPr>
              <w:instrText xml:space="preserve"> PAGEREF _Toc29965389 \h </w:instrText>
            </w:r>
            <w:r w:rsidR="00164DC8" w:rsidRPr="00C727F2">
              <w:rPr>
                <w:rFonts w:ascii="Arial" w:hAnsi="Arial" w:cs="Arial"/>
                <w:webHidden/>
                <w:sz w:val="22"/>
                <w:szCs w:val="22"/>
              </w:rPr>
            </w:r>
            <w:r w:rsidR="00164DC8" w:rsidRPr="00C727F2">
              <w:rPr>
                <w:rFonts w:ascii="Arial" w:hAnsi="Arial" w:cs="Arial"/>
                <w:webHidden/>
                <w:sz w:val="22"/>
                <w:szCs w:val="22"/>
              </w:rPr>
              <w:fldChar w:fldCharType="separate"/>
            </w:r>
            <w:r w:rsidR="00FC4CEA" w:rsidRPr="00C727F2">
              <w:rPr>
                <w:rFonts w:ascii="Arial" w:hAnsi="Arial" w:cs="Arial"/>
                <w:webHidden/>
                <w:sz w:val="22"/>
                <w:szCs w:val="22"/>
              </w:rPr>
              <w:t>2</w:t>
            </w:r>
            <w:r w:rsidR="00164DC8" w:rsidRPr="00C727F2">
              <w:rPr>
                <w:rFonts w:ascii="Arial" w:hAnsi="Arial" w:cs="Arial"/>
                <w:webHidden/>
                <w:sz w:val="22"/>
                <w:szCs w:val="22"/>
              </w:rPr>
              <w:fldChar w:fldCharType="end"/>
            </w:r>
          </w:hyperlink>
        </w:p>
        <w:p w14:paraId="683C8AC0" w14:textId="762558C2" w:rsidR="00164DC8" w:rsidRPr="00C727F2" w:rsidRDefault="00C727F2">
          <w:pPr>
            <w:pStyle w:val="TOC1"/>
            <w:rPr>
              <w:rFonts w:ascii="Arial" w:eastAsiaTheme="minorEastAsia" w:hAnsi="Arial" w:cs="Arial"/>
              <w:sz w:val="22"/>
              <w:szCs w:val="22"/>
            </w:rPr>
          </w:pPr>
          <w:hyperlink w:anchor="_Toc29965390" w:history="1">
            <w:r w:rsidR="00164DC8" w:rsidRPr="00C727F2">
              <w:rPr>
                <w:rStyle w:val="Hyperlink"/>
                <w:rFonts w:ascii="Arial" w:hAnsi="Arial" w:cs="Arial"/>
                <w:color w:val="auto"/>
                <w:sz w:val="22"/>
                <w:szCs w:val="22"/>
              </w:rPr>
              <w:t>DAFTAR ISI</w:t>
            </w:r>
            <w:r w:rsidR="00164DC8" w:rsidRPr="00C727F2">
              <w:rPr>
                <w:rFonts w:ascii="Arial" w:hAnsi="Arial" w:cs="Arial"/>
                <w:webHidden/>
                <w:sz w:val="22"/>
                <w:szCs w:val="22"/>
              </w:rPr>
              <w:tab/>
            </w:r>
            <w:r w:rsidR="00164DC8" w:rsidRPr="00C727F2">
              <w:rPr>
                <w:rFonts w:ascii="Arial" w:hAnsi="Arial" w:cs="Arial"/>
                <w:webHidden/>
                <w:sz w:val="22"/>
                <w:szCs w:val="22"/>
              </w:rPr>
              <w:tab/>
            </w:r>
            <w:r w:rsidR="00164DC8" w:rsidRPr="00C727F2">
              <w:rPr>
                <w:rFonts w:ascii="Arial" w:hAnsi="Arial" w:cs="Arial"/>
                <w:webHidden/>
                <w:sz w:val="22"/>
                <w:szCs w:val="22"/>
              </w:rPr>
              <w:fldChar w:fldCharType="begin"/>
            </w:r>
            <w:r w:rsidR="00164DC8" w:rsidRPr="00C727F2">
              <w:rPr>
                <w:rFonts w:ascii="Arial" w:hAnsi="Arial" w:cs="Arial"/>
                <w:webHidden/>
                <w:sz w:val="22"/>
                <w:szCs w:val="22"/>
              </w:rPr>
              <w:instrText xml:space="preserve"> PAGEREF _Toc29965390 \h </w:instrText>
            </w:r>
            <w:r w:rsidR="00164DC8" w:rsidRPr="00C727F2">
              <w:rPr>
                <w:rFonts w:ascii="Arial" w:hAnsi="Arial" w:cs="Arial"/>
                <w:webHidden/>
                <w:sz w:val="22"/>
                <w:szCs w:val="22"/>
              </w:rPr>
            </w:r>
            <w:r w:rsidR="00164DC8" w:rsidRPr="00C727F2">
              <w:rPr>
                <w:rFonts w:ascii="Arial" w:hAnsi="Arial" w:cs="Arial"/>
                <w:webHidden/>
                <w:sz w:val="22"/>
                <w:szCs w:val="22"/>
              </w:rPr>
              <w:fldChar w:fldCharType="separate"/>
            </w:r>
            <w:r w:rsidR="00FC4CEA" w:rsidRPr="00C727F2">
              <w:rPr>
                <w:rFonts w:ascii="Arial" w:hAnsi="Arial" w:cs="Arial"/>
                <w:webHidden/>
                <w:sz w:val="22"/>
                <w:szCs w:val="22"/>
              </w:rPr>
              <w:t>3</w:t>
            </w:r>
            <w:r w:rsidR="00164DC8" w:rsidRPr="00C727F2">
              <w:rPr>
                <w:rFonts w:ascii="Arial" w:hAnsi="Arial" w:cs="Arial"/>
                <w:webHidden/>
                <w:sz w:val="22"/>
                <w:szCs w:val="22"/>
              </w:rPr>
              <w:fldChar w:fldCharType="end"/>
            </w:r>
          </w:hyperlink>
        </w:p>
        <w:p w14:paraId="75A3DAC3" w14:textId="7D8F043A" w:rsidR="00164DC8" w:rsidRPr="00C727F2" w:rsidRDefault="00C727F2">
          <w:pPr>
            <w:pStyle w:val="TOC1"/>
            <w:rPr>
              <w:rFonts w:ascii="Arial" w:eastAsiaTheme="minorEastAsia" w:hAnsi="Arial" w:cs="Arial"/>
              <w:sz w:val="22"/>
              <w:szCs w:val="22"/>
            </w:rPr>
          </w:pPr>
          <w:hyperlink w:anchor="_Toc29965391" w:history="1">
            <w:r w:rsidR="00164DC8" w:rsidRPr="00C727F2">
              <w:rPr>
                <w:rStyle w:val="Hyperlink"/>
                <w:rFonts w:ascii="Arial" w:hAnsi="Arial" w:cs="Arial"/>
                <w:color w:val="auto"/>
                <w:sz w:val="22"/>
                <w:szCs w:val="22"/>
              </w:rPr>
              <w:t>BAGIAN KESATU – KERANGKA KONSEPTUAL</w:t>
            </w:r>
            <w:r w:rsidR="00164DC8" w:rsidRPr="00C727F2">
              <w:rPr>
                <w:rFonts w:ascii="Arial" w:hAnsi="Arial" w:cs="Arial"/>
                <w:webHidden/>
                <w:sz w:val="22"/>
                <w:szCs w:val="22"/>
              </w:rPr>
              <w:tab/>
            </w:r>
            <w:r w:rsidR="00164DC8" w:rsidRPr="00C727F2">
              <w:rPr>
                <w:rFonts w:ascii="Arial" w:hAnsi="Arial" w:cs="Arial"/>
                <w:webHidden/>
                <w:sz w:val="22"/>
                <w:szCs w:val="22"/>
              </w:rPr>
              <w:fldChar w:fldCharType="begin"/>
            </w:r>
            <w:r w:rsidR="00164DC8" w:rsidRPr="00C727F2">
              <w:rPr>
                <w:rFonts w:ascii="Arial" w:hAnsi="Arial" w:cs="Arial"/>
                <w:webHidden/>
                <w:sz w:val="22"/>
                <w:szCs w:val="22"/>
              </w:rPr>
              <w:instrText xml:space="preserve"> PAGEREF _Toc29965391 \h </w:instrText>
            </w:r>
            <w:r w:rsidR="00164DC8" w:rsidRPr="00C727F2">
              <w:rPr>
                <w:rFonts w:ascii="Arial" w:hAnsi="Arial" w:cs="Arial"/>
                <w:webHidden/>
                <w:sz w:val="22"/>
                <w:szCs w:val="22"/>
              </w:rPr>
            </w:r>
            <w:r w:rsidR="00164DC8" w:rsidRPr="00C727F2">
              <w:rPr>
                <w:rFonts w:ascii="Arial" w:hAnsi="Arial" w:cs="Arial"/>
                <w:webHidden/>
                <w:sz w:val="22"/>
                <w:szCs w:val="22"/>
              </w:rPr>
              <w:fldChar w:fldCharType="separate"/>
            </w:r>
            <w:r w:rsidR="00FC4CEA" w:rsidRPr="00C727F2">
              <w:rPr>
                <w:rFonts w:ascii="Arial" w:hAnsi="Arial" w:cs="Arial"/>
                <w:webHidden/>
                <w:sz w:val="22"/>
                <w:szCs w:val="22"/>
              </w:rPr>
              <w:t>4</w:t>
            </w:r>
            <w:r w:rsidR="00164DC8" w:rsidRPr="00C727F2">
              <w:rPr>
                <w:rFonts w:ascii="Arial" w:hAnsi="Arial" w:cs="Arial"/>
                <w:webHidden/>
                <w:sz w:val="22"/>
                <w:szCs w:val="22"/>
              </w:rPr>
              <w:fldChar w:fldCharType="end"/>
            </w:r>
          </w:hyperlink>
        </w:p>
        <w:p w14:paraId="2A0C6413" w14:textId="72C0CC20" w:rsidR="00164DC8" w:rsidRPr="00C727F2" w:rsidRDefault="00C727F2">
          <w:pPr>
            <w:pStyle w:val="TOC2"/>
            <w:rPr>
              <w:rFonts w:ascii="Arial" w:eastAsiaTheme="minorEastAsia" w:hAnsi="Arial" w:cs="Arial"/>
              <w:sz w:val="22"/>
              <w:szCs w:val="22"/>
            </w:rPr>
          </w:pPr>
          <w:hyperlink w:anchor="_Toc29965392" w:history="1">
            <w:r w:rsidR="00164DC8" w:rsidRPr="00C727F2">
              <w:rPr>
                <w:rStyle w:val="Hyperlink"/>
                <w:rFonts w:ascii="Arial" w:hAnsi="Arial" w:cs="Arial"/>
                <w:color w:val="auto"/>
                <w:sz w:val="22"/>
                <w:szCs w:val="22"/>
              </w:rPr>
              <w:t>BAB I. RASIONAL</w:t>
            </w:r>
            <w:r w:rsidR="00164DC8" w:rsidRPr="00C727F2">
              <w:rPr>
                <w:rFonts w:ascii="Arial" w:hAnsi="Arial" w:cs="Arial"/>
                <w:webHidden/>
                <w:sz w:val="22"/>
                <w:szCs w:val="22"/>
              </w:rPr>
              <w:tab/>
            </w:r>
            <w:r w:rsidR="00164DC8" w:rsidRPr="00C727F2">
              <w:rPr>
                <w:rFonts w:ascii="Arial" w:hAnsi="Arial" w:cs="Arial"/>
                <w:webHidden/>
                <w:sz w:val="22"/>
                <w:szCs w:val="22"/>
              </w:rPr>
              <w:fldChar w:fldCharType="begin"/>
            </w:r>
            <w:r w:rsidR="00164DC8" w:rsidRPr="00C727F2">
              <w:rPr>
                <w:rFonts w:ascii="Arial" w:hAnsi="Arial" w:cs="Arial"/>
                <w:webHidden/>
                <w:sz w:val="22"/>
                <w:szCs w:val="22"/>
              </w:rPr>
              <w:instrText xml:space="preserve"> PAGEREF _Toc29965392 \h </w:instrText>
            </w:r>
            <w:r w:rsidR="00164DC8" w:rsidRPr="00C727F2">
              <w:rPr>
                <w:rFonts w:ascii="Arial" w:hAnsi="Arial" w:cs="Arial"/>
                <w:webHidden/>
                <w:sz w:val="22"/>
                <w:szCs w:val="22"/>
              </w:rPr>
            </w:r>
            <w:r w:rsidR="00164DC8" w:rsidRPr="00C727F2">
              <w:rPr>
                <w:rFonts w:ascii="Arial" w:hAnsi="Arial" w:cs="Arial"/>
                <w:webHidden/>
                <w:sz w:val="22"/>
                <w:szCs w:val="22"/>
              </w:rPr>
              <w:fldChar w:fldCharType="separate"/>
            </w:r>
            <w:r w:rsidR="00FC4CEA" w:rsidRPr="00C727F2">
              <w:rPr>
                <w:rFonts w:ascii="Arial" w:hAnsi="Arial" w:cs="Arial"/>
                <w:webHidden/>
                <w:sz w:val="22"/>
                <w:szCs w:val="22"/>
              </w:rPr>
              <w:t>6</w:t>
            </w:r>
            <w:r w:rsidR="00164DC8" w:rsidRPr="00C727F2">
              <w:rPr>
                <w:rFonts w:ascii="Arial" w:hAnsi="Arial" w:cs="Arial"/>
                <w:webHidden/>
                <w:sz w:val="22"/>
                <w:szCs w:val="22"/>
              </w:rPr>
              <w:fldChar w:fldCharType="end"/>
            </w:r>
          </w:hyperlink>
        </w:p>
        <w:p w14:paraId="386802D9" w14:textId="1BE00BD9" w:rsidR="00164DC8" w:rsidRPr="00C727F2" w:rsidRDefault="00C727F2">
          <w:pPr>
            <w:pStyle w:val="TOC2"/>
            <w:rPr>
              <w:rFonts w:ascii="Arial" w:eastAsiaTheme="minorEastAsia" w:hAnsi="Arial" w:cs="Arial"/>
              <w:sz w:val="22"/>
              <w:szCs w:val="22"/>
            </w:rPr>
          </w:pPr>
          <w:hyperlink w:anchor="_Toc29965393" w:history="1">
            <w:r w:rsidR="00164DC8" w:rsidRPr="00C727F2">
              <w:rPr>
                <w:rStyle w:val="Hyperlink"/>
                <w:rFonts w:ascii="Arial" w:hAnsi="Arial" w:cs="Arial"/>
                <w:color w:val="auto"/>
                <w:sz w:val="22"/>
                <w:szCs w:val="22"/>
              </w:rPr>
              <w:t>BAB II. MAKNA DAN TUJUAN EVALUASI DIRI</w:t>
            </w:r>
            <w:r w:rsidR="00164DC8" w:rsidRPr="00C727F2">
              <w:rPr>
                <w:rFonts w:ascii="Arial" w:hAnsi="Arial" w:cs="Arial"/>
                <w:webHidden/>
                <w:sz w:val="22"/>
                <w:szCs w:val="22"/>
              </w:rPr>
              <w:tab/>
            </w:r>
            <w:r w:rsidR="00164DC8" w:rsidRPr="00C727F2">
              <w:rPr>
                <w:rFonts w:ascii="Arial" w:hAnsi="Arial" w:cs="Arial"/>
                <w:webHidden/>
                <w:sz w:val="22"/>
                <w:szCs w:val="22"/>
              </w:rPr>
              <w:fldChar w:fldCharType="begin"/>
            </w:r>
            <w:r w:rsidR="00164DC8" w:rsidRPr="00C727F2">
              <w:rPr>
                <w:rFonts w:ascii="Arial" w:hAnsi="Arial" w:cs="Arial"/>
                <w:webHidden/>
                <w:sz w:val="22"/>
                <w:szCs w:val="22"/>
              </w:rPr>
              <w:instrText xml:space="preserve"> PAGEREF _Toc29965393 \h </w:instrText>
            </w:r>
            <w:r w:rsidR="00164DC8" w:rsidRPr="00C727F2">
              <w:rPr>
                <w:rFonts w:ascii="Arial" w:hAnsi="Arial" w:cs="Arial"/>
                <w:webHidden/>
                <w:sz w:val="22"/>
                <w:szCs w:val="22"/>
              </w:rPr>
            </w:r>
            <w:r w:rsidR="00164DC8" w:rsidRPr="00C727F2">
              <w:rPr>
                <w:rFonts w:ascii="Arial" w:hAnsi="Arial" w:cs="Arial"/>
                <w:webHidden/>
                <w:sz w:val="22"/>
                <w:szCs w:val="22"/>
              </w:rPr>
              <w:fldChar w:fldCharType="separate"/>
            </w:r>
            <w:r w:rsidR="00FC4CEA" w:rsidRPr="00C727F2">
              <w:rPr>
                <w:rFonts w:ascii="Arial" w:hAnsi="Arial" w:cs="Arial"/>
                <w:webHidden/>
                <w:sz w:val="22"/>
                <w:szCs w:val="22"/>
              </w:rPr>
              <w:t>7</w:t>
            </w:r>
            <w:r w:rsidR="00164DC8" w:rsidRPr="00C727F2">
              <w:rPr>
                <w:rFonts w:ascii="Arial" w:hAnsi="Arial" w:cs="Arial"/>
                <w:webHidden/>
                <w:sz w:val="22"/>
                <w:szCs w:val="22"/>
              </w:rPr>
              <w:fldChar w:fldCharType="end"/>
            </w:r>
          </w:hyperlink>
        </w:p>
        <w:p w14:paraId="0941FF6D" w14:textId="4B91FB6F" w:rsidR="00164DC8" w:rsidRPr="00C727F2" w:rsidRDefault="00C727F2">
          <w:pPr>
            <w:pStyle w:val="TOC2"/>
            <w:rPr>
              <w:rFonts w:ascii="Arial" w:eastAsiaTheme="minorEastAsia" w:hAnsi="Arial" w:cs="Arial"/>
              <w:sz w:val="22"/>
              <w:szCs w:val="22"/>
            </w:rPr>
          </w:pPr>
          <w:hyperlink w:anchor="_Toc29965394" w:history="1">
            <w:r w:rsidR="00164DC8" w:rsidRPr="00C727F2">
              <w:rPr>
                <w:rStyle w:val="Hyperlink"/>
                <w:rFonts w:ascii="Arial" w:hAnsi="Arial" w:cs="Arial"/>
                <w:color w:val="auto"/>
                <w:sz w:val="22"/>
                <w:szCs w:val="22"/>
              </w:rPr>
              <w:t>BAB III. PROSEDUR EVALUASI DIRI</w:t>
            </w:r>
            <w:r w:rsidR="00164DC8" w:rsidRPr="00C727F2">
              <w:rPr>
                <w:rFonts w:ascii="Arial" w:hAnsi="Arial" w:cs="Arial"/>
                <w:webHidden/>
                <w:sz w:val="22"/>
                <w:szCs w:val="22"/>
              </w:rPr>
              <w:tab/>
            </w:r>
            <w:r w:rsidR="00164DC8" w:rsidRPr="00C727F2">
              <w:rPr>
                <w:rFonts w:ascii="Arial" w:hAnsi="Arial" w:cs="Arial"/>
                <w:webHidden/>
                <w:sz w:val="22"/>
                <w:szCs w:val="22"/>
              </w:rPr>
              <w:fldChar w:fldCharType="begin"/>
            </w:r>
            <w:r w:rsidR="00164DC8" w:rsidRPr="00C727F2">
              <w:rPr>
                <w:rFonts w:ascii="Arial" w:hAnsi="Arial" w:cs="Arial"/>
                <w:webHidden/>
                <w:sz w:val="22"/>
                <w:szCs w:val="22"/>
              </w:rPr>
              <w:instrText xml:space="preserve"> PAGEREF _Toc29965394 \h </w:instrText>
            </w:r>
            <w:r w:rsidR="00164DC8" w:rsidRPr="00C727F2">
              <w:rPr>
                <w:rFonts w:ascii="Arial" w:hAnsi="Arial" w:cs="Arial"/>
                <w:webHidden/>
                <w:sz w:val="22"/>
                <w:szCs w:val="22"/>
              </w:rPr>
            </w:r>
            <w:r w:rsidR="00164DC8" w:rsidRPr="00C727F2">
              <w:rPr>
                <w:rFonts w:ascii="Arial" w:hAnsi="Arial" w:cs="Arial"/>
                <w:webHidden/>
                <w:sz w:val="22"/>
                <w:szCs w:val="22"/>
              </w:rPr>
              <w:fldChar w:fldCharType="separate"/>
            </w:r>
            <w:r w:rsidR="00FC4CEA" w:rsidRPr="00C727F2">
              <w:rPr>
                <w:rFonts w:ascii="Arial" w:hAnsi="Arial" w:cs="Arial"/>
                <w:webHidden/>
                <w:sz w:val="22"/>
                <w:szCs w:val="22"/>
              </w:rPr>
              <w:t>9</w:t>
            </w:r>
            <w:r w:rsidR="00164DC8" w:rsidRPr="00C727F2">
              <w:rPr>
                <w:rFonts w:ascii="Arial" w:hAnsi="Arial" w:cs="Arial"/>
                <w:webHidden/>
                <w:sz w:val="22"/>
                <w:szCs w:val="22"/>
              </w:rPr>
              <w:fldChar w:fldCharType="end"/>
            </w:r>
          </w:hyperlink>
        </w:p>
        <w:p w14:paraId="43F09BBD" w14:textId="2D0F3E77" w:rsidR="00164DC8" w:rsidRPr="00C727F2" w:rsidRDefault="00C727F2">
          <w:pPr>
            <w:pStyle w:val="TOC2"/>
            <w:rPr>
              <w:rFonts w:ascii="Arial" w:eastAsiaTheme="minorEastAsia" w:hAnsi="Arial" w:cs="Arial"/>
              <w:sz w:val="22"/>
              <w:szCs w:val="22"/>
            </w:rPr>
          </w:pPr>
          <w:hyperlink w:anchor="_Toc29965395" w:history="1">
            <w:r w:rsidR="00164DC8" w:rsidRPr="00C727F2">
              <w:rPr>
                <w:rStyle w:val="Hyperlink"/>
                <w:rFonts w:ascii="Arial" w:hAnsi="Arial" w:cs="Arial"/>
                <w:color w:val="auto"/>
                <w:sz w:val="22"/>
                <w:szCs w:val="22"/>
              </w:rPr>
              <w:t>BAB IV. FORMAT LAPORAN EVALUASI DIRI</w:t>
            </w:r>
            <w:r w:rsidR="00164DC8" w:rsidRPr="00C727F2">
              <w:rPr>
                <w:rFonts w:ascii="Arial" w:hAnsi="Arial" w:cs="Arial"/>
                <w:webHidden/>
                <w:sz w:val="22"/>
                <w:szCs w:val="22"/>
              </w:rPr>
              <w:tab/>
            </w:r>
            <w:r w:rsidR="00164DC8" w:rsidRPr="00C727F2">
              <w:rPr>
                <w:rFonts w:ascii="Arial" w:hAnsi="Arial" w:cs="Arial"/>
                <w:webHidden/>
                <w:sz w:val="22"/>
                <w:szCs w:val="22"/>
              </w:rPr>
              <w:fldChar w:fldCharType="begin"/>
            </w:r>
            <w:r w:rsidR="00164DC8" w:rsidRPr="00C727F2">
              <w:rPr>
                <w:rFonts w:ascii="Arial" w:hAnsi="Arial" w:cs="Arial"/>
                <w:webHidden/>
                <w:sz w:val="22"/>
                <w:szCs w:val="22"/>
              </w:rPr>
              <w:instrText xml:space="preserve"> PAGEREF _Toc29965395 \h </w:instrText>
            </w:r>
            <w:r w:rsidR="00164DC8" w:rsidRPr="00C727F2">
              <w:rPr>
                <w:rFonts w:ascii="Arial" w:hAnsi="Arial" w:cs="Arial"/>
                <w:webHidden/>
                <w:sz w:val="22"/>
                <w:szCs w:val="22"/>
              </w:rPr>
            </w:r>
            <w:r w:rsidR="00164DC8" w:rsidRPr="00C727F2">
              <w:rPr>
                <w:rFonts w:ascii="Arial" w:hAnsi="Arial" w:cs="Arial"/>
                <w:webHidden/>
                <w:sz w:val="22"/>
                <w:szCs w:val="22"/>
              </w:rPr>
              <w:fldChar w:fldCharType="separate"/>
            </w:r>
            <w:r w:rsidR="00FC4CEA" w:rsidRPr="00C727F2">
              <w:rPr>
                <w:rFonts w:ascii="Arial" w:hAnsi="Arial" w:cs="Arial"/>
                <w:webHidden/>
                <w:sz w:val="22"/>
                <w:szCs w:val="22"/>
              </w:rPr>
              <w:t>10</w:t>
            </w:r>
            <w:r w:rsidR="00164DC8" w:rsidRPr="00C727F2">
              <w:rPr>
                <w:rFonts w:ascii="Arial" w:hAnsi="Arial" w:cs="Arial"/>
                <w:webHidden/>
                <w:sz w:val="22"/>
                <w:szCs w:val="22"/>
              </w:rPr>
              <w:fldChar w:fldCharType="end"/>
            </w:r>
          </w:hyperlink>
        </w:p>
        <w:p w14:paraId="009382C5" w14:textId="6F8716FF" w:rsidR="00164DC8" w:rsidRPr="00C727F2" w:rsidRDefault="00C727F2">
          <w:pPr>
            <w:pStyle w:val="TOC1"/>
            <w:rPr>
              <w:rFonts w:ascii="Arial" w:eastAsiaTheme="minorEastAsia" w:hAnsi="Arial" w:cs="Arial"/>
              <w:sz w:val="22"/>
              <w:szCs w:val="22"/>
            </w:rPr>
          </w:pPr>
          <w:hyperlink w:anchor="_Toc29965396" w:history="1">
            <w:r w:rsidR="00164DC8" w:rsidRPr="00C727F2">
              <w:rPr>
                <w:rStyle w:val="Hyperlink"/>
                <w:rFonts w:ascii="Arial" w:hAnsi="Arial" w:cs="Arial"/>
                <w:color w:val="auto"/>
                <w:sz w:val="22"/>
                <w:szCs w:val="22"/>
              </w:rPr>
              <w:t>BAGIAN KEDUA - STRUKTUR LAPORAN EVALUASI DIRI</w:t>
            </w:r>
            <w:r w:rsidR="00164DC8" w:rsidRPr="00C727F2">
              <w:rPr>
                <w:rFonts w:ascii="Arial" w:hAnsi="Arial" w:cs="Arial"/>
                <w:webHidden/>
                <w:sz w:val="22"/>
                <w:szCs w:val="22"/>
              </w:rPr>
              <w:tab/>
            </w:r>
            <w:r w:rsidR="00164DC8" w:rsidRPr="00C727F2">
              <w:rPr>
                <w:rFonts w:ascii="Arial" w:hAnsi="Arial" w:cs="Arial"/>
                <w:webHidden/>
                <w:sz w:val="22"/>
                <w:szCs w:val="22"/>
              </w:rPr>
              <w:fldChar w:fldCharType="begin"/>
            </w:r>
            <w:r w:rsidR="00164DC8" w:rsidRPr="00C727F2">
              <w:rPr>
                <w:rFonts w:ascii="Arial" w:hAnsi="Arial" w:cs="Arial"/>
                <w:webHidden/>
                <w:sz w:val="22"/>
                <w:szCs w:val="22"/>
              </w:rPr>
              <w:instrText xml:space="preserve"> PAGEREF _Toc29965396 \h </w:instrText>
            </w:r>
            <w:r w:rsidR="00164DC8" w:rsidRPr="00C727F2">
              <w:rPr>
                <w:rFonts w:ascii="Arial" w:hAnsi="Arial" w:cs="Arial"/>
                <w:webHidden/>
                <w:sz w:val="22"/>
                <w:szCs w:val="22"/>
              </w:rPr>
            </w:r>
            <w:r w:rsidR="00164DC8" w:rsidRPr="00C727F2">
              <w:rPr>
                <w:rFonts w:ascii="Arial" w:hAnsi="Arial" w:cs="Arial"/>
                <w:webHidden/>
                <w:sz w:val="22"/>
                <w:szCs w:val="22"/>
              </w:rPr>
              <w:fldChar w:fldCharType="separate"/>
            </w:r>
            <w:r w:rsidR="00FC4CEA" w:rsidRPr="00C727F2">
              <w:rPr>
                <w:rFonts w:ascii="Arial" w:hAnsi="Arial" w:cs="Arial"/>
                <w:webHidden/>
                <w:sz w:val="22"/>
                <w:szCs w:val="22"/>
              </w:rPr>
              <w:t>14</w:t>
            </w:r>
            <w:r w:rsidR="00164DC8" w:rsidRPr="00C727F2">
              <w:rPr>
                <w:rFonts w:ascii="Arial" w:hAnsi="Arial" w:cs="Arial"/>
                <w:webHidden/>
                <w:sz w:val="22"/>
                <w:szCs w:val="22"/>
              </w:rPr>
              <w:fldChar w:fldCharType="end"/>
            </w:r>
          </w:hyperlink>
        </w:p>
        <w:p w14:paraId="360C82A1" w14:textId="43BC20A2" w:rsidR="00164DC8" w:rsidRPr="00C727F2" w:rsidRDefault="00C727F2">
          <w:pPr>
            <w:pStyle w:val="TOC2"/>
            <w:rPr>
              <w:rFonts w:ascii="Arial" w:eastAsiaTheme="minorEastAsia" w:hAnsi="Arial" w:cs="Arial"/>
              <w:sz w:val="22"/>
              <w:szCs w:val="22"/>
            </w:rPr>
          </w:pPr>
          <w:hyperlink w:anchor="_Toc29965397" w:history="1">
            <w:r w:rsidR="00164DC8" w:rsidRPr="00C727F2">
              <w:rPr>
                <w:rStyle w:val="Hyperlink"/>
                <w:rFonts w:ascii="Arial" w:hAnsi="Arial" w:cs="Arial"/>
                <w:color w:val="auto"/>
                <w:sz w:val="22"/>
                <w:szCs w:val="22"/>
              </w:rPr>
              <w:t>BAB I. PENDAHULUAN</w:t>
            </w:r>
            <w:r w:rsidR="00164DC8" w:rsidRPr="00C727F2">
              <w:rPr>
                <w:rFonts w:ascii="Arial" w:hAnsi="Arial" w:cs="Arial"/>
                <w:webHidden/>
                <w:sz w:val="22"/>
                <w:szCs w:val="22"/>
              </w:rPr>
              <w:tab/>
            </w:r>
            <w:r w:rsidR="00164DC8" w:rsidRPr="00C727F2">
              <w:rPr>
                <w:rFonts w:ascii="Arial" w:hAnsi="Arial" w:cs="Arial"/>
                <w:webHidden/>
                <w:sz w:val="22"/>
                <w:szCs w:val="22"/>
              </w:rPr>
              <w:fldChar w:fldCharType="begin"/>
            </w:r>
            <w:r w:rsidR="00164DC8" w:rsidRPr="00C727F2">
              <w:rPr>
                <w:rFonts w:ascii="Arial" w:hAnsi="Arial" w:cs="Arial"/>
                <w:webHidden/>
                <w:sz w:val="22"/>
                <w:szCs w:val="22"/>
              </w:rPr>
              <w:instrText xml:space="preserve"> PAGEREF _Toc29965397 \h </w:instrText>
            </w:r>
            <w:r w:rsidR="00164DC8" w:rsidRPr="00C727F2">
              <w:rPr>
                <w:rFonts w:ascii="Arial" w:hAnsi="Arial" w:cs="Arial"/>
                <w:webHidden/>
                <w:sz w:val="22"/>
                <w:szCs w:val="22"/>
              </w:rPr>
            </w:r>
            <w:r w:rsidR="00164DC8" w:rsidRPr="00C727F2">
              <w:rPr>
                <w:rFonts w:ascii="Arial" w:hAnsi="Arial" w:cs="Arial"/>
                <w:webHidden/>
                <w:sz w:val="22"/>
                <w:szCs w:val="22"/>
              </w:rPr>
              <w:fldChar w:fldCharType="separate"/>
            </w:r>
            <w:r w:rsidR="00FC4CEA" w:rsidRPr="00C727F2">
              <w:rPr>
                <w:rFonts w:ascii="Arial" w:hAnsi="Arial" w:cs="Arial"/>
                <w:webHidden/>
                <w:sz w:val="22"/>
                <w:szCs w:val="22"/>
              </w:rPr>
              <w:t>14</w:t>
            </w:r>
            <w:r w:rsidR="00164DC8" w:rsidRPr="00C727F2">
              <w:rPr>
                <w:rFonts w:ascii="Arial" w:hAnsi="Arial" w:cs="Arial"/>
                <w:webHidden/>
                <w:sz w:val="22"/>
                <w:szCs w:val="22"/>
              </w:rPr>
              <w:fldChar w:fldCharType="end"/>
            </w:r>
          </w:hyperlink>
        </w:p>
        <w:p w14:paraId="18FC23C6" w14:textId="5CE4FB8F" w:rsidR="00164DC8" w:rsidRPr="00C727F2" w:rsidRDefault="00C727F2">
          <w:pPr>
            <w:pStyle w:val="TOC3"/>
            <w:rPr>
              <w:rFonts w:ascii="Arial" w:eastAsiaTheme="minorEastAsia" w:hAnsi="Arial"/>
            </w:rPr>
          </w:pPr>
          <w:hyperlink w:anchor="_Toc29965398" w:history="1">
            <w:r w:rsidR="00164DC8" w:rsidRPr="00C727F2">
              <w:rPr>
                <w:rStyle w:val="Hyperlink"/>
                <w:rFonts w:ascii="Arial" w:hAnsi="Arial"/>
                <w:color w:val="auto"/>
              </w:rPr>
              <w:t>A. Rangkuman Eksekutif</w:t>
            </w:r>
            <w:r w:rsidR="00164DC8" w:rsidRPr="00C727F2">
              <w:rPr>
                <w:rFonts w:ascii="Arial" w:hAnsi="Arial"/>
                <w:webHidden/>
              </w:rPr>
              <w:tab/>
            </w:r>
            <w:r w:rsidR="00164DC8" w:rsidRPr="00C727F2">
              <w:rPr>
                <w:rFonts w:ascii="Arial" w:hAnsi="Arial"/>
                <w:webHidden/>
              </w:rPr>
              <w:fldChar w:fldCharType="begin"/>
            </w:r>
            <w:r w:rsidR="00164DC8" w:rsidRPr="00C727F2">
              <w:rPr>
                <w:rFonts w:ascii="Arial" w:hAnsi="Arial"/>
                <w:webHidden/>
              </w:rPr>
              <w:instrText xml:space="preserve"> PAGEREF _Toc29965398 \h </w:instrText>
            </w:r>
            <w:r w:rsidR="00164DC8" w:rsidRPr="00C727F2">
              <w:rPr>
                <w:rFonts w:ascii="Arial" w:hAnsi="Arial"/>
                <w:webHidden/>
              </w:rPr>
            </w:r>
            <w:r w:rsidR="00164DC8" w:rsidRPr="00C727F2">
              <w:rPr>
                <w:rFonts w:ascii="Arial" w:hAnsi="Arial"/>
                <w:webHidden/>
              </w:rPr>
              <w:fldChar w:fldCharType="separate"/>
            </w:r>
            <w:r w:rsidR="00FC4CEA" w:rsidRPr="00C727F2">
              <w:rPr>
                <w:rFonts w:ascii="Arial" w:hAnsi="Arial"/>
                <w:webHidden/>
              </w:rPr>
              <w:t>14</w:t>
            </w:r>
            <w:r w:rsidR="00164DC8" w:rsidRPr="00C727F2">
              <w:rPr>
                <w:rFonts w:ascii="Arial" w:hAnsi="Arial"/>
                <w:webHidden/>
              </w:rPr>
              <w:fldChar w:fldCharType="end"/>
            </w:r>
          </w:hyperlink>
        </w:p>
        <w:p w14:paraId="1BF5143C" w14:textId="3A8B21EE" w:rsidR="00164DC8" w:rsidRPr="00C727F2" w:rsidRDefault="00C727F2">
          <w:pPr>
            <w:pStyle w:val="TOC3"/>
            <w:rPr>
              <w:rFonts w:ascii="Arial" w:eastAsiaTheme="minorEastAsia" w:hAnsi="Arial"/>
            </w:rPr>
          </w:pPr>
          <w:hyperlink w:anchor="_Toc29965399" w:history="1">
            <w:r w:rsidR="00164DC8" w:rsidRPr="00C727F2">
              <w:rPr>
                <w:rStyle w:val="Hyperlink"/>
                <w:rFonts w:ascii="Arial" w:hAnsi="Arial"/>
                <w:color w:val="auto"/>
              </w:rPr>
              <w:t>B. Susunan Tim Penyusun dan Deskripsi Tugasnya</w:t>
            </w:r>
            <w:r w:rsidR="00164DC8" w:rsidRPr="00C727F2">
              <w:rPr>
                <w:rFonts w:ascii="Arial" w:hAnsi="Arial"/>
                <w:webHidden/>
              </w:rPr>
              <w:tab/>
            </w:r>
            <w:r w:rsidR="00164DC8" w:rsidRPr="00C727F2">
              <w:rPr>
                <w:rFonts w:ascii="Arial" w:hAnsi="Arial"/>
                <w:webHidden/>
              </w:rPr>
              <w:fldChar w:fldCharType="begin"/>
            </w:r>
            <w:r w:rsidR="00164DC8" w:rsidRPr="00C727F2">
              <w:rPr>
                <w:rFonts w:ascii="Arial" w:hAnsi="Arial"/>
                <w:webHidden/>
              </w:rPr>
              <w:instrText xml:space="preserve"> PAGEREF _Toc29965399 \h </w:instrText>
            </w:r>
            <w:r w:rsidR="00164DC8" w:rsidRPr="00C727F2">
              <w:rPr>
                <w:rFonts w:ascii="Arial" w:hAnsi="Arial"/>
                <w:webHidden/>
              </w:rPr>
            </w:r>
            <w:r w:rsidR="00164DC8" w:rsidRPr="00C727F2">
              <w:rPr>
                <w:rFonts w:ascii="Arial" w:hAnsi="Arial"/>
                <w:webHidden/>
              </w:rPr>
              <w:fldChar w:fldCharType="separate"/>
            </w:r>
            <w:r w:rsidR="00FC4CEA" w:rsidRPr="00C727F2">
              <w:rPr>
                <w:rFonts w:ascii="Arial" w:hAnsi="Arial"/>
                <w:webHidden/>
              </w:rPr>
              <w:t>14</w:t>
            </w:r>
            <w:r w:rsidR="00164DC8" w:rsidRPr="00C727F2">
              <w:rPr>
                <w:rFonts w:ascii="Arial" w:hAnsi="Arial"/>
                <w:webHidden/>
              </w:rPr>
              <w:fldChar w:fldCharType="end"/>
            </w:r>
          </w:hyperlink>
        </w:p>
        <w:p w14:paraId="24160935" w14:textId="3B349676" w:rsidR="00164DC8" w:rsidRPr="00C727F2" w:rsidRDefault="00C727F2">
          <w:pPr>
            <w:pStyle w:val="TOC2"/>
            <w:rPr>
              <w:rFonts w:ascii="Arial" w:eastAsiaTheme="minorEastAsia" w:hAnsi="Arial" w:cs="Arial"/>
              <w:sz w:val="22"/>
              <w:szCs w:val="22"/>
            </w:rPr>
          </w:pPr>
          <w:hyperlink w:anchor="_Toc29965400" w:history="1">
            <w:r w:rsidR="00164DC8" w:rsidRPr="00C727F2">
              <w:rPr>
                <w:rStyle w:val="Hyperlink"/>
                <w:rFonts w:ascii="Arial" w:hAnsi="Arial" w:cs="Arial"/>
                <w:color w:val="auto"/>
                <w:sz w:val="22"/>
                <w:szCs w:val="22"/>
              </w:rPr>
              <w:t>BAB II. LAPORAN EVALUASI DIRI PROGRAM STUDI</w:t>
            </w:r>
            <w:r w:rsidR="00164DC8" w:rsidRPr="00C727F2">
              <w:rPr>
                <w:rFonts w:ascii="Arial" w:hAnsi="Arial" w:cs="Arial"/>
                <w:webHidden/>
                <w:sz w:val="22"/>
                <w:szCs w:val="22"/>
              </w:rPr>
              <w:tab/>
            </w:r>
            <w:r w:rsidR="00164DC8" w:rsidRPr="00C727F2">
              <w:rPr>
                <w:rFonts w:ascii="Arial" w:hAnsi="Arial" w:cs="Arial"/>
                <w:webHidden/>
                <w:sz w:val="22"/>
                <w:szCs w:val="22"/>
              </w:rPr>
              <w:fldChar w:fldCharType="begin"/>
            </w:r>
            <w:r w:rsidR="00164DC8" w:rsidRPr="00C727F2">
              <w:rPr>
                <w:rFonts w:ascii="Arial" w:hAnsi="Arial" w:cs="Arial"/>
                <w:webHidden/>
                <w:sz w:val="22"/>
                <w:szCs w:val="22"/>
              </w:rPr>
              <w:instrText xml:space="preserve"> PAGEREF _Toc29965400 \h </w:instrText>
            </w:r>
            <w:r w:rsidR="00164DC8" w:rsidRPr="00C727F2">
              <w:rPr>
                <w:rFonts w:ascii="Arial" w:hAnsi="Arial" w:cs="Arial"/>
                <w:webHidden/>
                <w:sz w:val="22"/>
                <w:szCs w:val="22"/>
              </w:rPr>
            </w:r>
            <w:r w:rsidR="00164DC8" w:rsidRPr="00C727F2">
              <w:rPr>
                <w:rFonts w:ascii="Arial" w:hAnsi="Arial" w:cs="Arial"/>
                <w:webHidden/>
                <w:sz w:val="22"/>
                <w:szCs w:val="22"/>
              </w:rPr>
              <w:fldChar w:fldCharType="separate"/>
            </w:r>
            <w:r w:rsidR="00FC4CEA" w:rsidRPr="00C727F2">
              <w:rPr>
                <w:rFonts w:ascii="Arial" w:hAnsi="Arial" w:cs="Arial"/>
                <w:webHidden/>
                <w:sz w:val="22"/>
                <w:szCs w:val="22"/>
              </w:rPr>
              <w:t>15</w:t>
            </w:r>
            <w:r w:rsidR="00164DC8" w:rsidRPr="00C727F2">
              <w:rPr>
                <w:rFonts w:ascii="Arial" w:hAnsi="Arial" w:cs="Arial"/>
                <w:webHidden/>
                <w:sz w:val="22"/>
                <w:szCs w:val="22"/>
              </w:rPr>
              <w:fldChar w:fldCharType="end"/>
            </w:r>
          </w:hyperlink>
        </w:p>
        <w:p w14:paraId="7C6BEDB3" w14:textId="36AED892" w:rsidR="00164DC8" w:rsidRPr="00C727F2" w:rsidRDefault="00C727F2">
          <w:pPr>
            <w:pStyle w:val="TOC3"/>
            <w:rPr>
              <w:rFonts w:ascii="Arial" w:eastAsiaTheme="minorEastAsia" w:hAnsi="Arial"/>
            </w:rPr>
          </w:pPr>
          <w:hyperlink w:anchor="_Toc29965401" w:history="1">
            <w:r w:rsidR="00164DC8" w:rsidRPr="00C727F2">
              <w:rPr>
                <w:rStyle w:val="Hyperlink"/>
                <w:rFonts w:ascii="Arial" w:hAnsi="Arial"/>
                <w:color w:val="auto"/>
              </w:rPr>
              <w:t>A. Profil Unit Pengelola Program Studi</w:t>
            </w:r>
            <w:r w:rsidR="00164DC8" w:rsidRPr="00C727F2">
              <w:rPr>
                <w:rFonts w:ascii="Arial" w:hAnsi="Arial"/>
                <w:webHidden/>
              </w:rPr>
              <w:tab/>
            </w:r>
            <w:r w:rsidR="00164DC8" w:rsidRPr="00C727F2">
              <w:rPr>
                <w:rFonts w:ascii="Arial" w:hAnsi="Arial"/>
                <w:webHidden/>
              </w:rPr>
              <w:fldChar w:fldCharType="begin"/>
            </w:r>
            <w:r w:rsidR="00164DC8" w:rsidRPr="00C727F2">
              <w:rPr>
                <w:rFonts w:ascii="Arial" w:hAnsi="Arial"/>
                <w:webHidden/>
              </w:rPr>
              <w:instrText xml:space="preserve"> PAGEREF _Toc29965401 \h </w:instrText>
            </w:r>
            <w:r w:rsidR="00164DC8" w:rsidRPr="00C727F2">
              <w:rPr>
                <w:rFonts w:ascii="Arial" w:hAnsi="Arial"/>
                <w:webHidden/>
              </w:rPr>
            </w:r>
            <w:r w:rsidR="00164DC8" w:rsidRPr="00C727F2">
              <w:rPr>
                <w:rFonts w:ascii="Arial" w:hAnsi="Arial"/>
                <w:webHidden/>
              </w:rPr>
              <w:fldChar w:fldCharType="separate"/>
            </w:r>
            <w:r w:rsidR="00FC4CEA" w:rsidRPr="00C727F2">
              <w:rPr>
                <w:rFonts w:ascii="Arial" w:hAnsi="Arial"/>
                <w:webHidden/>
              </w:rPr>
              <w:t>15</w:t>
            </w:r>
            <w:r w:rsidR="00164DC8" w:rsidRPr="00C727F2">
              <w:rPr>
                <w:rFonts w:ascii="Arial" w:hAnsi="Arial"/>
                <w:webHidden/>
              </w:rPr>
              <w:fldChar w:fldCharType="end"/>
            </w:r>
          </w:hyperlink>
        </w:p>
        <w:p w14:paraId="538AD5C0" w14:textId="66EC3766" w:rsidR="00164DC8" w:rsidRPr="00C727F2" w:rsidRDefault="00C727F2">
          <w:pPr>
            <w:pStyle w:val="TOC3"/>
            <w:rPr>
              <w:rFonts w:ascii="Arial" w:eastAsiaTheme="minorEastAsia" w:hAnsi="Arial"/>
            </w:rPr>
          </w:pPr>
          <w:hyperlink w:anchor="_Toc29965402" w:history="1">
            <w:r w:rsidR="00164DC8" w:rsidRPr="00C727F2">
              <w:rPr>
                <w:rStyle w:val="Hyperlink"/>
                <w:rFonts w:ascii="Arial" w:hAnsi="Arial"/>
                <w:color w:val="auto"/>
              </w:rPr>
              <w:t>B. Kriteria Akreditasi</w:t>
            </w:r>
            <w:r w:rsidR="00164DC8" w:rsidRPr="00C727F2">
              <w:rPr>
                <w:rFonts w:ascii="Arial" w:hAnsi="Arial"/>
                <w:webHidden/>
              </w:rPr>
              <w:tab/>
            </w:r>
            <w:r w:rsidR="00164DC8" w:rsidRPr="00C727F2">
              <w:rPr>
                <w:rFonts w:ascii="Arial" w:hAnsi="Arial"/>
                <w:webHidden/>
              </w:rPr>
              <w:fldChar w:fldCharType="begin"/>
            </w:r>
            <w:r w:rsidR="00164DC8" w:rsidRPr="00C727F2">
              <w:rPr>
                <w:rFonts w:ascii="Arial" w:hAnsi="Arial"/>
                <w:webHidden/>
              </w:rPr>
              <w:instrText xml:space="preserve"> PAGEREF _Toc29965402 \h </w:instrText>
            </w:r>
            <w:r w:rsidR="00164DC8" w:rsidRPr="00C727F2">
              <w:rPr>
                <w:rFonts w:ascii="Arial" w:hAnsi="Arial"/>
                <w:webHidden/>
              </w:rPr>
            </w:r>
            <w:r w:rsidR="00164DC8" w:rsidRPr="00C727F2">
              <w:rPr>
                <w:rFonts w:ascii="Arial" w:hAnsi="Arial"/>
                <w:webHidden/>
              </w:rPr>
              <w:fldChar w:fldCharType="separate"/>
            </w:r>
            <w:r w:rsidR="00FC4CEA" w:rsidRPr="00C727F2">
              <w:rPr>
                <w:rFonts w:ascii="Arial" w:hAnsi="Arial"/>
                <w:webHidden/>
              </w:rPr>
              <w:t>16</w:t>
            </w:r>
            <w:r w:rsidR="00164DC8" w:rsidRPr="00C727F2">
              <w:rPr>
                <w:rFonts w:ascii="Arial" w:hAnsi="Arial"/>
                <w:webHidden/>
              </w:rPr>
              <w:fldChar w:fldCharType="end"/>
            </w:r>
          </w:hyperlink>
        </w:p>
        <w:p w14:paraId="10370BFB" w14:textId="2ED10775" w:rsidR="00164DC8" w:rsidRPr="00C727F2" w:rsidRDefault="00C727F2">
          <w:pPr>
            <w:pStyle w:val="TOC3"/>
            <w:rPr>
              <w:rFonts w:ascii="Arial" w:eastAsiaTheme="minorEastAsia" w:hAnsi="Arial"/>
            </w:rPr>
          </w:pPr>
          <w:hyperlink w:anchor="_Toc29965403" w:history="1">
            <w:r w:rsidR="00164DC8" w:rsidRPr="00C727F2">
              <w:rPr>
                <w:rStyle w:val="Hyperlink"/>
                <w:rFonts w:ascii="Arial" w:hAnsi="Arial"/>
                <w:color w:val="auto"/>
              </w:rPr>
              <w:t>C. Analisis SWOT Unit Pengelola Program Studi dan Program Studi.</w:t>
            </w:r>
            <w:r w:rsidR="00164DC8" w:rsidRPr="00C727F2">
              <w:rPr>
                <w:rFonts w:ascii="Arial" w:hAnsi="Arial"/>
                <w:webHidden/>
              </w:rPr>
              <w:tab/>
            </w:r>
            <w:r w:rsidR="00164DC8" w:rsidRPr="00C727F2">
              <w:rPr>
                <w:rFonts w:ascii="Arial" w:hAnsi="Arial"/>
                <w:webHidden/>
              </w:rPr>
              <w:fldChar w:fldCharType="begin"/>
            </w:r>
            <w:r w:rsidR="00164DC8" w:rsidRPr="00C727F2">
              <w:rPr>
                <w:rFonts w:ascii="Arial" w:hAnsi="Arial"/>
                <w:webHidden/>
              </w:rPr>
              <w:instrText xml:space="preserve"> PAGEREF _Toc29965403 \h </w:instrText>
            </w:r>
            <w:r w:rsidR="00164DC8" w:rsidRPr="00C727F2">
              <w:rPr>
                <w:rFonts w:ascii="Arial" w:hAnsi="Arial"/>
                <w:webHidden/>
              </w:rPr>
            </w:r>
            <w:r w:rsidR="00164DC8" w:rsidRPr="00C727F2">
              <w:rPr>
                <w:rFonts w:ascii="Arial" w:hAnsi="Arial"/>
                <w:webHidden/>
              </w:rPr>
              <w:fldChar w:fldCharType="separate"/>
            </w:r>
            <w:r w:rsidR="00FC4CEA" w:rsidRPr="00C727F2">
              <w:rPr>
                <w:rFonts w:ascii="Arial" w:hAnsi="Arial"/>
                <w:webHidden/>
              </w:rPr>
              <w:t>33</w:t>
            </w:r>
            <w:r w:rsidR="00164DC8" w:rsidRPr="00C727F2">
              <w:rPr>
                <w:rFonts w:ascii="Arial" w:hAnsi="Arial"/>
                <w:webHidden/>
              </w:rPr>
              <w:fldChar w:fldCharType="end"/>
            </w:r>
          </w:hyperlink>
        </w:p>
        <w:p w14:paraId="2AD35EDF" w14:textId="280855BD" w:rsidR="00164DC8" w:rsidRPr="00C727F2" w:rsidRDefault="00C727F2">
          <w:pPr>
            <w:pStyle w:val="TOC2"/>
            <w:rPr>
              <w:rFonts w:ascii="Arial" w:eastAsiaTheme="minorEastAsia" w:hAnsi="Arial" w:cs="Arial"/>
              <w:sz w:val="22"/>
              <w:szCs w:val="22"/>
            </w:rPr>
          </w:pPr>
          <w:hyperlink w:anchor="_Toc29965404" w:history="1">
            <w:r w:rsidR="00164DC8" w:rsidRPr="00C727F2">
              <w:rPr>
                <w:rStyle w:val="Hyperlink"/>
                <w:rFonts w:ascii="Arial" w:hAnsi="Arial" w:cs="Arial"/>
                <w:color w:val="auto"/>
                <w:sz w:val="22"/>
                <w:szCs w:val="22"/>
              </w:rPr>
              <w:t>BAB III. PENUTUP</w:t>
            </w:r>
            <w:r w:rsidR="00164DC8" w:rsidRPr="00C727F2">
              <w:rPr>
                <w:rFonts w:ascii="Arial" w:hAnsi="Arial" w:cs="Arial"/>
                <w:webHidden/>
                <w:sz w:val="22"/>
                <w:szCs w:val="22"/>
              </w:rPr>
              <w:tab/>
            </w:r>
            <w:r w:rsidR="00164DC8" w:rsidRPr="00C727F2">
              <w:rPr>
                <w:rFonts w:ascii="Arial" w:hAnsi="Arial" w:cs="Arial"/>
                <w:webHidden/>
                <w:sz w:val="22"/>
                <w:szCs w:val="22"/>
              </w:rPr>
              <w:fldChar w:fldCharType="begin"/>
            </w:r>
            <w:r w:rsidR="00164DC8" w:rsidRPr="00C727F2">
              <w:rPr>
                <w:rFonts w:ascii="Arial" w:hAnsi="Arial" w:cs="Arial"/>
                <w:webHidden/>
                <w:sz w:val="22"/>
                <w:szCs w:val="22"/>
              </w:rPr>
              <w:instrText xml:space="preserve"> PAGEREF _Toc29965404 \h </w:instrText>
            </w:r>
            <w:r w:rsidR="00164DC8" w:rsidRPr="00C727F2">
              <w:rPr>
                <w:rFonts w:ascii="Arial" w:hAnsi="Arial" w:cs="Arial"/>
                <w:webHidden/>
                <w:sz w:val="22"/>
                <w:szCs w:val="22"/>
              </w:rPr>
            </w:r>
            <w:r w:rsidR="00164DC8" w:rsidRPr="00C727F2">
              <w:rPr>
                <w:rFonts w:ascii="Arial" w:hAnsi="Arial" w:cs="Arial"/>
                <w:webHidden/>
                <w:sz w:val="22"/>
                <w:szCs w:val="22"/>
              </w:rPr>
              <w:fldChar w:fldCharType="separate"/>
            </w:r>
            <w:r w:rsidR="00FC4CEA" w:rsidRPr="00C727F2">
              <w:rPr>
                <w:rFonts w:ascii="Arial" w:hAnsi="Arial" w:cs="Arial"/>
                <w:webHidden/>
                <w:sz w:val="22"/>
                <w:szCs w:val="22"/>
              </w:rPr>
              <w:t>35</w:t>
            </w:r>
            <w:r w:rsidR="00164DC8" w:rsidRPr="00C727F2">
              <w:rPr>
                <w:rFonts w:ascii="Arial" w:hAnsi="Arial" w:cs="Arial"/>
                <w:webHidden/>
                <w:sz w:val="22"/>
                <w:szCs w:val="22"/>
              </w:rPr>
              <w:fldChar w:fldCharType="end"/>
            </w:r>
          </w:hyperlink>
        </w:p>
        <w:p w14:paraId="09EB5DD1" w14:textId="1498333A" w:rsidR="00164DC8" w:rsidRPr="00C727F2" w:rsidRDefault="00C727F2">
          <w:pPr>
            <w:pStyle w:val="TOC3"/>
            <w:rPr>
              <w:rFonts w:ascii="Arial" w:eastAsiaTheme="minorEastAsia" w:hAnsi="Arial"/>
            </w:rPr>
          </w:pPr>
          <w:hyperlink w:anchor="_Toc29965405" w:history="1">
            <w:r w:rsidR="00164DC8" w:rsidRPr="00C727F2">
              <w:rPr>
                <w:rStyle w:val="Hyperlink"/>
                <w:rFonts w:ascii="Arial" w:hAnsi="Arial"/>
                <w:color w:val="auto"/>
              </w:rPr>
              <w:t>A. Referensi</w:t>
            </w:r>
            <w:r w:rsidR="00164DC8" w:rsidRPr="00C727F2">
              <w:rPr>
                <w:rFonts w:ascii="Arial" w:hAnsi="Arial"/>
                <w:webHidden/>
              </w:rPr>
              <w:tab/>
            </w:r>
            <w:r w:rsidR="00164DC8" w:rsidRPr="00C727F2">
              <w:rPr>
                <w:rFonts w:ascii="Arial" w:hAnsi="Arial"/>
                <w:webHidden/>
              </w:rPr>
              <w:fldChar w:fldCharType="begin"/>
            </w:r>
            <w:r w:rsidR="00164DC8" w:rsidRPr="00C727F2">
              <w:rPr>
                <w:rFonts w:ascii="Arial" w:hAnsi="Arial"/>
                <w:webHidden/>
              </w:rPr>
              <w:instrText xml:space="preserve"> PAGEREF _Toc29965405 \h </w:instrText>
            </w:r>
            <w:r w:rsidR="00164DC8" w:rsidRPr="00C727F2">
              <w:rPr>
                <w:rFonts w:ascii="Arial" w:hAnsi="Arial"/>
                <w:webHidden/>
              </w:rPr>
            </w:r>
            <w:r w:rsidR="00164DC8" w:rsidRPr="00C727F2">
              <w:rPr>
                <w:rFonts w:ascii="Arial" w:hAnsi="Arial"/>
                <w:webHidden/>
              </w:rPr>
              <w:fldChar w:fldCharType="separate"/>
            </w:r>
            <w:r w:rsidR="00FC4CEA" w:rsidRPr="00C727F2">
              <w:rPr>
                <w:rFonts w:ascii="Arial" w:hAnsi="Arial"/>
                <w:webHidden/>
              </w:rPr>
              <w:t>35</w:t>
            </w:r>
            <w:r w:rsidR="00164DC8" w:rsidRPr="00C727F2">
              <w:rPr>
                <w:rFonts w:ascii="Arial" w:hAnsi="Arial"/>
                <w:webHidden/>
              </w:rPr>
              <w:fldChar w:fldCharType="end"/>
            </w:r>
          </w:hyperlink>
        </w:p>
        <w:p w14:paraId="257AD55F" w14:textId="398BD50F" w:rsidR="00164DC8" w:rsidRPr="00C727F2" w:rsidRDefault="00C727F2">
          <w:pPr>
            <w:pStyle w:val="TOC3"/>
            <w:rPr>
              <w:rFonts w:asciiTheme="minorHAnsi" w:eastAsiaTheme="minorEastAsia" w:hAnsiTheme="minorHAnsi" w:cstheme="minorBidi"/>
            </w:rPr>
          </w:pPr>
          <w:hyperlink w:anchor="_Toc29965406" w:history="1">
            <w:r w:rsidR="00164DC8" w:rsidRPr="00C727F2">
              <w:rPr>
                <w:rStyle w:val="Hyperlink"/>
                <w:rFonts w:ascii="Arial" w:hAnsi="Arial"/>
                <w:color w:val="auto"/>
              </w:rPr>
              <w:t>B. Lampiran</w:t>
            </w:r>
            <w:r w:rsidR="00164DC8" w:rsidRPr="00C727F2">
              <w:rPr>
                <w:rFonts w:ascii="Arial" w:hAnsi="Arial"/>
                <w:webHidden/>
              </w:rPr>
              <w:tab/>
            </w:r>
            <w:r w:rsidR="00164DC8" w:rsidRPr="00C727F2">
              <w:rPr>
                <w:rFonts w:ascii="Arial" w:hAnsi="Arial"/>
                <w:webHidden/>
              </w:rPr>
              <w:fldChar w:fldCharType="begin"/>
            </w:r>
            <w:r w:rsidR="00164DC8" w:rsidRPr="00C727F2">
              <w:rPr>
                <w:rFonts w:ascii="Arial" w:hAnsi="Arial"/>
                <w:webHidden/>
              </w:rPr>
              <w:instrText xml:space="preserve"> PAGEREF _Toc29965406 \h </w:instrText>
            </w:r>
            <w:r w:rsidR="00164DC8" w:rsidRPr="00C727F2">
              <w:rPr>
                <w:rFonts w:ascii="Arial" w:hAnsi="Arial"/>
                <w:webHidden/>
              </w:rPr>
            </w:r>
            <w:r w:rsidR="00164DC8" w:rsidRPr="00C727F2">
              <w:rPr>
                <w:rFonts w:ascii="Arial" w:hAnsi="Arial"/>
                <w:webHidden/>
              </w:rPr>
              <w:fldChar w:fldCharType="separate"/>
            </w:r>
            <w:r w:rsidR="00FC4CEA" w:rsidRPr="00C727F2">
              <w:rPr>
                <w:rFonts w:ascii="Arial" w:hAnsi="Arial"/>
                <w:webHidden/>
              </w:rPr>
              <w:t>35</w:t>
            </w:r>
            <w:r w:rsidR="00164DC8" w:rsidRPr="00C727F2">
              <w:rPr>
                <w:rFonts w:ascii="Arial" w:hAnsi="Arial"/>
                <w:webHidden/>
              </w:rPr>
              <w:fldChar w:fldCharType="end"/>
            </w:r>
          </w:hyperlink>
        </w:p>
        <w:p w14:paraId="18514162" w14:textId="74586B0F" w:rsidR="00D65B9D" w:rsidRPr="00C727F2" w:rsidRDefault="00D65B9D" w:rsidP="00DA4EB8">
          <w:pPr>
            <w:jc w:val="both"/>
            <w:rPr>
              <w:rFonts w:ascii="Arial" w:hAnsi="Arial" w:cs="Arial"/>
              <w:sz w:val="22"/>
              <w:szCs w:val="22"/>
            </w:rPr>
          </w:pPr>
          <w:r w:rsidRPr="00C727F2">
            <w:rPr>
              <w:rFonts w:ascii="Arial" w:hAnsi="Arial" w:cs="Arial"/>
              <w:b/>
              <w:bCs/>
              <w:sz w:val="22"/>
              <w:szCs w:val="22"/>
            </w:rPr>
            <w:fldChar w:fldCharType="end"/>
          </w:r>
        </w:p>
      </w:sdtContent>
    </w:sdt>
    <w:p w14:paraId="004603AE" w14:textId="77777777" w:rsidR="006F3F8E" w:rsidRPr="00C727F2" w:rsidRDefault="006F3F8E" w:rsidP="00DA4EB8">
      <w:pPr>
        <w:jc w:val="both"/>
        <w:rPr>
          <w:rFonts w:ascii="Arial" w:hAnsi="Arial" w:cs="Arial"/>
          <w:sz w:val="22"/>
          <w:szCs w:val="22"/>
        </w:rPr>
      </w:pPr>
    </w:p>
    <w:p w14:paraId="1907CABC" w14:textId="77777777" w:rsidR="006F3F8E" w:rsidRPr="00C727F2" w:rsidRDefault="006F3F8E" w:rsidP="00DA4EB8">
      <w:pPr>
        <w:jc w:val="both"/>
        <w:rPr>
          <w:rFonts w:ascii="Arial" w:hAnsi="Arial" w:cs="Arial"/>
          <w:sz w:val="22"/>
          <w:szCs w:val="22"/>
        </w:rPr>
      </w:pPr>
    </w:p>
    <w:p w14:paraId="5AF93B54" w14:textId="77777777" w:rsidR="006F3F8E" w:rsidRPr="00C727F2" w:rsidRDefault="006F3F8E" w:rsidP="00DA4EB8">
      <w:pPr>
        <w:jc w:val="both"/>
        <w:rPr>
          <w:rFonts w:ascii="Arial" w:hAnsi="Arial" w:cs="Arial"/>
          <w:sz w:val="22"/>
          <w:szCs w:val="22"/>
        </w:rPr>
      </w:pPr>
    </w:p>
    <w:p w14:paraId="2665F418" w14:textId="77777777" w:rsidR="006F3F8E" w:rsidRPr="00C727F2" w:rsidRDefault="006F3F8E" w:rsidP="00DA4EB8">
      <w:pPr>
        <w:jc w:val="both"/>
        <w:rPr>
          <w:rFonts w:ascii="Arial" w:hAnsi="Arial" w:cs="Arial"/>
          <w:sz w:val="22"/>
          <w:szCs w:val="22"/>
        </w:rPr>
      </w:pPr>
      <w:r w:rsidRPr="00C727F2">
        <w:rPr>
          <w:rFonts w:ascii="Arial" w:hAnsi="Arial" w:cs="Arial"/>
          <w:sz w:val="22"/>
          <w:szCs w:val="22"/>
        </w:rPr>
        <w:br w:type="page"/>
      </w:r>
    </w:p>
    <w:p w14:paraId="3051FBF6" w14:textId="77777777" w:rsidR="001D165A" w:rsidRPr="00C727F2" w:rsidRDefault="001D165A" w:rsidP="00DA4EB8">
      <w:pPr>
        <w:pStyle w:val="Heading1"/>
        <w:spacing w:before="0"/>
        <w:jc w:val="center"/>
        <w:rPr>
          <w:rFonts w:ascii="Arial" w:hAnsi="Arial" w:cs="Arial"/>
          <w:color w:val="auto"/>
          <w:sz w:val="22"/>
          <w:szCs w:val="22"/>
        </w:rPr>
      </w:pPr>
      <w:bookmarkStart w:id="3" w:name="_Toc29965391"/>
      <w:r w:rsidRPr="00C727F2">
        <w:rPr>
          <w:rFonts w:ascii="Arial" w:hAnsi="Arial" w:cs="Arial"/>
          <w:color w:val="auto"/>
          <w:sz w:val="22"/>
          <w:szCs w:val="22"/>
        </w:rPr>
        <w:t>BAGIAN KESATU – KERANGKA KONSEPTUAL</w:t>
      </w:r>
      <w:bookmarkEnd w:id="3"/>
    </w:p>
    <w:p w14:paraId="543BCB88" w14:textId="77777777" w:rsidR="001D165A" w:rsidRPr="00C727F2" w:rsidRDefault="001D165A" w:rsidP="00DA4EB8">
      <w:pPr>
        <w:jc w:val="both"/>
        <w:rPr>
          <w:rFonts w:ascii="Arial" w:hAnsi="Arial" w:cs="Arial"/>
          <w:sz w:val="22"/>
          <w:szCs w:val="22"/>
        </w:rPr>
      </w:pPr>
    </w:p>
    <w:p w14:paraId="14FBFEF8" w14:textId="77777777" w:rsidR="00B15CD0" w:rsidRPr="00C727F2" w:rsidRDefault="00B15CD0" w:rsidP="00DA4EB8">
      <w:pPr>
        <w:jc w:val="both"/>
        <w:rPr>
          <w:rFonts w:ascii="Arial" w:hAnsi="Arial" w:cs="Arial"/>
          <w:sz w:val="22"/>
          <w:szCs w:val="22"/>
        </w:rPr>
      </w:pPr>
    </w:p>
    <w:p w14:paraId="22712C6A" w14:textId="77777777" w:rsidR="00E166D3" w:rsidRPr="00C727F2" w:rsidRDefault="00E166D3" w:rsidP="00DA4EB8">
      <w:pPr>
        <w:jc w:val="both"/>
        <w:rPr>
          <w:rFonts w:ascii="Arial" w:hAnsi="Arial" w:cs="Arial"/>
          <w:sz w:val="22"/>
          <w:szCs w:val="22"/>
        </w:rPr>
      </w:pPr>
      <w:r w:rsidRPr="00C727F2">
        <w:rPr>
          <w:rFonts w:ascii="Arial" w:hAnsi="Arial" w:cs="Arial"/>
          <w:sz w:val="22"/>
          <w:szCs w:val="22"/>
        </w:rPr>
        <w:t xml:space="preserve">Laporan evaluasi diri program studi merupakan alat atau instrumen untuk mengumpulkan informasi mengenai kinerja </w:t>
      </w:r>
      <w:r w:rsidR="008D3BA4" w:rsidRPr="00C727F2">
        <w:rPr>
          <w:rFonts w:ascii="Arial" w:hAnsi="Arial" w:cs="Arial"/>
          <w:sz w:val="22"/>
          <w:szCs w:val="22"/>
        </w:rPr>
        <w:t>program studi</w:t>
      </w:r>
      <w:r w:rsidRPr="00C727F2">
        <w:rPr>
          <w:rFonts w:ascii="Arial" w:hAnsi="Arial" w:cs="Arial"/>
          <w:sz w:val="22"/>
          <w:szCs w:val="22"/>
        </w:rPr>
        <w:t xml:space="preserve"> pada perguruan tinggi di Indonesia.  Laporan evaluasi diri program studi terdiri atas seperangkat deskripsi dan analisis kriteria melalui analisis </w:t>
      </w:r>
      <w:r w:rsidR="009936FF" w:rsidRPr="00C727F2">
        <w:rPr>
          <w:rFonts w:ascii="Arial" w:hAnsi="Arial" w:cs="Arial"/>
          <w:i/>
          <w:sz w:val="22"/>
          <w:szCs w:val="22"/>
        </w:rPr>
        <w:t>strengths, weaknesses, opportunities, threats</w:t>
      </w:r>
      <w:r w:rsidR="009936FF" w:rsidRPr="00C727F2">
        <w:rPr>
          <w:rFonts w:ascii="Arial" w:hAnsi="Arial" w:cs="Arial"/>
          <w:sz w:val="22"/>
          <w:szCs w:val="22"/>
        </w:rPr>
        <w:t xml:space="preserve"> (</w:t>
      </w:r>
      <w:r w:rsidRPr="00C727F2">
        <w:rPr>
          <w:rFonts w:ascii="Arial" w:hAnsi="Arial" w:cs="Arial"/>
          <w:sz w:val="22"/>
          <w:szCs w:val="22"/>
        </w:rPr>
        <w:t>SWOT</w:t>
      </w:r>
      <w:r w:rsidR="009936FF" w:rsidRPr="00C727F2">
        <w:rPr>
          <w:rFonts w:ascii="Arial" w:hAnsi="Arial" w:cs="Arial"/>
          <w:sz w:val="22"/>
          <w:szCs w:val="22"/>
        </w:rPr>
        <w:t>)</w:t>
      </w:r>
      <w:r w:rsidRPr="00C727F2">
        <w:rPr>
          <w:rFonts w:ascii="Arial" w:hAnsi="Arial" w:cs="Arial"/>
          <w:sz w:val="22"/>
          <w:szCs w:val="22"/>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C727F2" w:rsidRDefault="00E166D3" w:rsidP="00DA4EB8">
      <w:pPr>
        <w:jc w:val="both"/>
        <w:rPr>
          <w:rFonts w:ascii="Arial" w:hAnsi="Arial" w:cs="Arial"/>
          <w:sz w:val="22"/>
          <w:szCs w:val="22"/>
        </w:rPr>
      </w:pPr>
    </w:p>
    <w:p w14:paraId="204F139B" w14:textId="43E30C33" w:rsidR="00E166D3" w:rsidRPr="00C727F2" w:rsidRDefault="00E166D3" w:rsidP="00DA4EB8">
      <w:pPr>
        <w:jc w:val="both"/>
        <w:rPr>
          <w:rFonts w:ascii="Arial" w:hAnsi="Arial" w:cs="Arial"/>
          <w:sz w:val="22"/>
          <w:szCs w:val="22"/>
        </w:rPr>
      </w:pPr>
      <w:r w:rsidRPr="00C727F2">
        <w:rPr>
          <w:rFonts w:ascii="Arial" w:hAnsi="Arial" w:cs="Arial"/>
          <w:sz w:val="22"/>
          <w:szCs w:val="22"/>
        </w:rPr>
        <w:t xml:space="preserve">Laporan evaluasi diri program studi berisi tentang pelaksanaan kinerja dengan dukungan data dan fakta melalui analisis dan identifikasi permasalahan dan kelemahan program studi yang bersumber pada </w:t>
      </w:r>
      <w:r w:rsidR="002E7972" w:rsidRPr="00C727F2">
        <w:rPr>
          <w:rFonts w:ascii="Arial" w:hAnsi="Arial" w:cs="Arial"/>
          <w:sz w:val="22"/>
          <w:szCs w:val="22"/>
        </w:rPr>
        <w:t xml:space="preserve">data </w:t>
      </w:r>
      <w:r w:rsidRPr="00C727F2">
        <w:rPr>
          <w:rFonts w:ascii="Arial" w:hAnsi="Arial" w:cs="Arial"/>
          <w:sz w:val="22"/>
          <w:szCs w:val="22"/>
        </w:rPr>
        <w:t>dokumen kinerja sesuai dengan waktu yang diminta pada dokumen kinerja.</w:t>
      </w:r>
    </w:p>
    <w:p w14:paraId="14AFF562" w14:textId="77777777" w:rsidR="00E166D3" w:rsidRPr="00C727F2" w:rsidRDefault="00E166D3" w:rsidP="00DA4EB8">
      <w:pPr>
        <w:jc w:val="both"/>
        <w:rPr>
          <w:rFonts w:ascii="Arial" w:hAnsi="Arial" w:cs="Arial"/>
          <w:sz w:val="22"/>
          <w:szCs w:val="22"/>
        </w:rPr>
      </w:pPr>
    </w:p>
    <w:p w14:paraId="3D655C6F" w14:textId="77777777" w:rsidR="00E166D3" w:rsidRPr="00C727F2" w:rsidRDefault="00E166D3" w:rsidP="00DA4EB8">
      <w:pPr>
        <w:jc w:val="both"/>
        <w:rPr>
          <w:rFonts w:ascii="Arial" w:hAnsi="Arial" w:cs="Arial"/>
          <w:sz w:val="22"/>
          <w:szCs w:val="22"/>
        </w:rPr>
      </w:pPr>
      <w:r w:rsidRPr="00C727F2">
        <w:rPr>
          <w:rFonts w:ascii="Arial" w:hAnsi="Arial" w:cs="Arial"/>
          <w:sz w:val="22"/>
          <w:szCs w:val="22"/>
        </w:rPr>
        <w:t xml:space="preserve">Pelaksanaan kinerja dengan dukungan data dan fakta melalui analisis dan identifikasi permasalahan dan kelemahan program studi </w:t>
      </w:r>
      <w:r w:rsidR="008D3BA4" w:rsidRPr="00C727F2">
        <w:rPr>
          <w:rFonts w:ascii="Arial" w:hAnsi="Arial" w:cs="Arial"/>
          <w:sz w:val="22"/>
          <w:szCs w:val="22"/>
        </w:rPr>
        <w:t xml:space="preserve">(PS) </w:t>
      </w:r>
      <w:r w:rsidRPr="00C727F2">
        <w:rPr>
          <w:rFonts w:ascii="Arial" w:hAnsi="Arial" w:cs="Arial"/>
          <w:sz w:val="22"/>
          <w:szCs w:val="22"/>
        </w:rPr>
        <w:t xml:space="preserve">dan unit pengelola program studi </w:t>
      </w:r>
      <w:r w:rsidR="008D3BA4" w:rsidRPr="00C727F2">
        <w:rPr>
          <w:rFonts w:ascii="Arial" w:hAnsi="Arial" w:cs="Arial"/>
          <w:sz w:val="22"/>
          <w:szCs w:val="22"/>
        </w:rPr>
        <w:t xml:space="preserve">(UPPS) </w:t>
      </w:r>
      <w:r w:rsidRPr="00C727F2">
        <w:rPr>
          <w:rFonts w:ascii="Arial" w:hAnsi="Arial" w:cs="Arial"/>
          <w:sz w:val="22"/>
          <w:szCs w:val="22"/>
        </w:rPr>
        <w:t>yang diperoleh dari laporan evaluasi diri program studi digunakan untuk dua tujuan pokok, yaitu:</w:t>
      </w:r>
    </w:p>
    <w:p w14:paraId="7497F220" w14:textId="77777777" w:rsidR="00E166D3" w:rsidRPr="00C727F2" w:rsidRDefault="00E166D3" w:rsidP="00F60381">
      <w:pPr>
        <w:pStyle w:val="ListParagraph"/>
        <w:numPr>
          <w:ilvl w:val="0"/>
          <w:numId w:val="2"/>
        </w:numPr>
        <w:jc w:val="both"/>
        <w:rPr>
          <w:rFonts w:ascii="Arial" w:hAnsi="Arial" w:cs="Arial"/>
          <w:sz w:val="22"/>
          <w:szCs w:val="22"/>
        </w:rPr>
      </w:pPr>
      <w:r w:rsidRPr="00C727F2">
        <w:rPr>
          <w:rFonts w:ascii="Arial" w:hAnsi="Arial" w:cs="Arial"/>
          <w:sz w:val="22"/>
          <w:szCs w:val="22"/>
        </w:rPr>
        <w:t>menilai kinerja akademik dan administratif PS dan UPPS, dan</w:t>
      </w:r>
    </w:p>
    <w:p w14:paraId="0430B3BC" w14:textId="77777777" w:rsidR="00E166D3" w:rsidRPr="00C727F2" w:rsidRDefault="00E166D3" w:rsidP="00F60381">
      <w:pPr>
        <w:pStyle w:val="ListParagraph"/>
        <w:numPr>
          <w:ilvl w:val="0"/>
          <w:numId w:val="2"/>
        </w:numPr>
        <w:jc w:val="both"/>
        <w:rPr>
          <w:rFonts w:ascii="Arial" w:hAnsi="Arial" w:cs="Arial"/>
          <w:sz w:val="22"/>
          <w:szCs w:val="22"/>
        </w:rPr>
      </w:pPr>
      <w:r w:rsidRPr="00C727F2">
        <w:rPr>
          <w:rFonts w:ascii="Arial" w:hAnsi="Arial" w:cs="Arial"/>
          <w:sz w:val="22"/>
          <w:szCs w:val="22"/>
        </w:rPr>
        <w:t>menemukan dimensi-dimensi kinerja PS dan UPPS yang memerlukan perbaikan atau pembinaan.</w:t>
      </w:r>
    </w:p>
    <w:p w14:paraId="5B6BDB62" w14:textId="77777777" w:rsidR="00E166D3" w:rsidRPr="00C727F2" w:rsidRDefault="00E166D3" w:rsidP="00DA4EB8">
      <w:pPr>
        <w:jc w:val="both"/>
        <w:rPr>
          <w:rFonts w:ascii="Arial" w:hAnsi="Arial" w:cs="Arial"/>
          <w:sz w:val="22"/>
          <w:szCs w:val="22"/>
        </w:rPr>
      </w:pPr>
    </w:p>
    <w:p w14:paraId="53CC1F42" w14:textId="3FF33C16" w:rsidR="00E166D3" w:rsidRPr="00C727F2" w:rsidRDefault="00E166D3" w:rsidP="00DA4EB8">
      <w:pPr>
        <w:jc w:val="both"/>
        <w:rPr>
          <w:rFonts w:ascii="Arial" w:hAnsi="Arial" w:cs="Arial"/>
          <w:sz w:val="22"/>
          <w:szCs w:val="22"/>
        </w:rPr>
      </w:pPr>
      <w:r w:rsidRPr="00C727F2">
        <w:rPr>
          <w:rFonts w:ascii="Arial" w:hAnsi="Arial" w:cs="Arial"/>
          <w:sz w:val="22"/>
          <w:szCs w:val="22"/>
        </w:rPr>
        <w:t xml:space="preserve">Deskripsi dan analisis yang dituangkan dalam laporan evaluasi diri program studi disusun berdasarkan </w:t>
      </w:r>
      <w:r w:rsidR="00F170EF" w:rsidRPr="00C727F2">
        <w:rPr>
          <w:rFonts w:ascii="Arial" w:hAnsi="Arial" w:cs="Arial"/>
          <w:sz w:val="22"/>
          <w:szCs w:val="22"/>
        </w:rPr>
        <w:t>sebelas</w:t>
      </w:r>
      <w:r w:rsidRPr="00C727F2">
        <w:rPr>
          <w:rFonts w:ascii="Arial" w:hAnsi="Arial" w:cs="Arial"/>
          <w:sz w:val="22"/>
          <w:szCs w:val="22"/>
        </w:rPr>
        <w:t xml:space="preserve"> dimensi mutu yang menunjukkan mutu suatu PS. Kese</w:t>
      </w:r>
      <w:r w:rsidR="00393CC3" w:rsidRPr="00C727F2">
        <w:rPr>
          <w:rFonts w:ascii="Arial" w:hAnsi="Arial" w:cs="Arial"/>
          <w:sz w:val="22"/>
          <w:szCs w:val="22"/>
        </w:rPr>
        <w:t xml:space="preserve">belas </w:t>
      </w:r>
      <w:r w:rsidRPr="00C727F2">
        <w:rPr>
          <w:rFonts w:ascii="Arial" w:hAnsi="Arial" w:cs="Arial"/>
          <w:sz w:val="22"/>
          <w:szCs w:val="22"/>
        </w:rPr>
        <w:t>dimensi mutu tersebut adalah:</w:t>
      </w:r>
    </w:p>
    <w:p w14:paraId="58D80CF4" w14:textId="77777777" w:rsidR="00E166D3" w:rsidRPr="00C727F2" w:rsidRDefault="00E166D3" w:rsidP="00F60381">
      <w:pPr>
        <w:pStyle w:val="ListParagraph"/>
        <w:numPr>
          <w:ilvl w:val="0"/>
          <w:numId w:val="3"/>
        </w:numPr>
        <w:jc w:val="both"/>
        <w:rPr>
          <w:rFonts w:ascii="Arial" w:hAnsi="Arial" w:cs="Arial"/>
          <w:sz w:val="22"/>
          <w:szCs w:val="22"/>
        </w:rPr>
      </w:pPr>
      <w:r w:rsidRPr="00C727F2">
        <w:rPr>
          <w:rFonts w:ascii="Arial" w:hAnsi="Arial" w:cs="Arial"/>
          <w:sz w:val="22"/>
          <w:szCs w:val="22"/>
        </w:rPr>
        <w:t>kelayakan (</w:t>
      </w:r>
      <w:r w:rsidRPr="00C727F2">
        <w:rPr>
          <w:rFonts w:ascii="Arial" w:hAnsi="Arial" w:cs="Arial"/>
          <w:i/>
          <w:sz w:val="22"/>
          <w:szCs w:val="22"/>
        </w:rPr>
        <w:t>appropriateness</w:t>
      </w:r>
      <w:r w:rsidRPr="00C727F2">
        <w:rPr>
          <w:rFonts w:ascii="Arial" w:hAnsi="Arial" w:cs="Arial"/>
          <w:sz w:val="22"/>
          <w:szCs w:val="22"/>
        </w:rPr>
        <w:t>),</w:t>
      </w:r>
    </w:p>
    <w:p w14:paraId="7375CEA5" w14:textId="77777777" w:rsidR="00E166D3" w:rsidRPr="00C727F2" w:rsidRDefault="00E166D3" w:rsidP="00F60381">
      <w:pPr>
        <w:pStyle w:val="ListParagraph"/>
        <w:numPr>
          <w:ilvl w:val="0"/>
          <w:numId w:val="3"/>
        </w:numPr>
        <w:jc w:val="both"/>
        <w:rPr>
          <w:rFonts w:ascii="Arial" w:hAnsi="Arial" w:cs="Arial"/>
          <w:sz w:val="22"/>
          <w:szCs w:val="22"/>
        </w:rPr>
      </w:pPr>
      <w:r w:rsidRPr="00C727F2">
        <w:rPr>
          <w:rFonts w:ascii="Arial" w:hAnsi="Arial" w:cs="Arial"/>
          <w:sz w:val="22"/>
          <w:szCs w:val="22"/>
        </w:rPr>
        <w:t>kecukupan (</w:t>
      </w:r>
      <w:r w:rsidRPr="00C727F2">
        <w:rPr>
          <w:rFonts w:ascii="Arial" w:hAnsi="Arial" w:cs="Arial"/>
          <w:i/>
          <w:sz w:val="22"/>
          <w:szCs w:val="22"/>
        </w:rPr>
        <w:t>adequacy</w:t>
      </w:r>
      <w:r w:rsidRPr="00C727F2">
        <w:rPr>
          <w:rFonts w:ascii="Arial" w:hAnsi="Arial" w:cs="Arial"/>
          <w:sz w:val="22"/>
          <w:szCs w:val="22"/>
        </w:rPr>
        <w:t>),</w:t>
      </w:r>
    </w:p>
    <w:p w14:paraId="09858043" w14:textId="77777777" w:rsidR="00E166D3" w:rsidRPr="00C727F2" w:rsidRDefault="00E166D3" w:rsidP="00F60381">
      <w:pPr>
        <w:pStyle w:val="ListParagraph"/>
        <w:numPr>
          <w:ilvl w:val="0"/>
          <w:numId w:val="3"/>
        </w:numPr>
        <w:jc w:val="both"/>
        <w:rPr>
          <w:rFonts w:ascii="Arial" w:hAnsi="Arial" w:cs="Arial"/>
          <w:sz w:val="22"/>
          <w:szCs w:val="22"/>
        </w:rPr>
      </w:pPr>
      <w:r w:rsidRPr="00C727F2">
        <w:rPr>
          <w:rFonts w:ascii="Arial" w:hAnsi="Arial" w:cs="Arial"/>
          <w:sz w:val="22"/>
          <w:szCs w:val="22"/>
        </w:rPr>
        <w:t>relevansi (</w:t>
      </w:r>
      <w:r w:rsidRPr="00C727F2">
        <w:rPr>
          <w:rFonts w:ascii="Arial" w:hAnsi="Arial" w:cs="Arial"/>
          <w:i/>
          <w:sz w:val="22"/>
          <w:szCs w:val="22"/>
        </w:rPr>
        <w:t>relevancy</w:t>
      </w:r>
      <w:r w:rsidRPr="00C727F2">
        <w:rPr>
          <w:rFonts w:ascii="Arial" w:hAnsi="Arial" w:cs="Arial"/>
          <w:sz w:val="22"/>
          <w:szCs w:val="22"/>
        </w:rPr>
        <w:t>),</w:t>
      </w:r>
    </w:p>
    <w:p w14:paraId="6196489B" w14:textId="77777777" w:rsidR="00E166D3" w:rsidRPr="00C727F2" w:rsidRDefault="00E166D3" w:rsidP="00F60381">
      <w:pPr>
        <w:pStyle w:val="ListParagraph"/>
        <w:numPr>
          <w:ilvl w:val="0"/>
          <w:numId w:val="3"/>
        </w:numPr>
        <w:jc w:val="both"/>
        <w:rPr>
          <w:rFonts w:ascii="Arial" w:hAnsi="Arial" w:cs="Arial"/>
          <w:sz w:val="22"/>
          <w:szCs w:val="22"/>
        </w:rPr>
      </w:pPr>
      <w:r w:rsidRPr="00C727F2">
        <w:rPr>
          <w:rFonts w:ascii="Arial" w:hAnsi="Arial" w:cs="Arial"/>
          <w:sz w:val="22"/>
          <w:szCs w:val="22"/>
        </w:rPr>
        <w:t>suasana akademik (</w:t>
      </w:r>
      <w:r w:rsidRPr="00C727F2">
        <w:rPr>
          <w:rFonts w:ascii="Arial" w:hAnsi="Arial" w:cs="Arial"/>
          <w:i/>
          <w:sz w:val="22"/>
          <w:szCs w:val="22"/>
        </w:rPr>
        <w:t>academic atmosphere</w:t>
      </w:r>
      <w:r w:rsidRPr="00C727F2">
        <w:rPr>
          <w:rFonts w:ascii="Arial" w:hAnsi="Arial" w:cs="Arial"/>
          <w:sz w:val="22"/>
          <w:szCs w:val="22"/>
        </w:rPr>
        <w:t>),</w:t>
      </w:r>
    </w:p>
    <w:p w14:paraId="5D6C39F9" w14:textId="77777777" w:rsidR="00E166D3" w:rsidRPr="00C727F2" w:rsidRDefault="00E166D3" w:rsidP="00F60381">
      <w:pPr>
        <w:pStyle w:val="ListParagraph"/>
        <w:numPr>
          <w:ilvl w:val="0"/>
          <w:numId w:val="3"/>
        </w:numPr>
        <w:jc w:val="both"/>
        <w:rPr>
          <w:rFonts w:ascii="Arial" w:hAnsi="Arial" w:cs="Arial"/>
          <w:sz w:val="22"/>
          <w:szCs w:val="22"/>
        </w:rPr>
      </w:pPr>
      <w:r w:rsidRPr="00C727F2">
        <w:rPr>
          <w:rFonts w:ascii="Arial" w:hAnsi="Arial" w:cs="Arial"/>
          <w:sz w:val="22"/>
          <w:szCs w:val="22"/>
        </w:rPr>
        <w:t>efisiensi (</w:t>
      </w:r>
      <w:r w:rsidRPr="00C727F2">
        <w:rPr>
          <w:rFonts w:ascii="Arial" w:hAnsi="Arial" w:cs="Arial"/>
          <w:i/>
          <w:sz w:val="22"/>
          <w:szCs w:val="22"/>
        </w:rPr>
        <w:t>efficiency</w:t>
      </w:r>
      <w:r w:rsidRPr="00C727F2">
        <w:rPr>
          <w:rFonts w:ascii="Arial" w:hAnsi="Arial" w:cs="Arial"/>
          <w:sz w:val="22"/>
          <w:szCs w:val="22"/>
        </w:rPr>
        <w:t>),</w:t>
      </w:r>
    </w:p>
    <w:p w14:paraId="1BF8F33B" w14:textId="77777777" w:rsidR="00E166D3" w:rsidRPr="00C727F2" w:rsidRDefault="00E166D3" w:rsidP="00F60381">
      <w:pPr>
        <w:pStyle w:val="ListParagraph"/>
        <w:numPr>
          <w:ilvl w:val="0"/>
          <w:numId w:val="3"/>
        </w:numPr>
        <w:jc w:val="both"/>
        <w:rPr>
          <w:rFonts w:ascii="Arial" w:hAnsi="Arial" w:cs="Arial"/>
          <w:sz w:val="22"/>
          <w:szCs w:val="22"/>
        </w:rPr>
      </w:pPr>
      <w:r w:rsidRPr="00C727F2">
        <w:rPr>
          <w:rFonts w:ascii="Arial" w:hAnsi="Arial" w:cs="Arial"/>
          <w:sz w:val="22"/>
          <w:szCs w:val="22"/>
        </w:rPr>
        <w:t>keberlanjutan (</w:t>
      </w:r>
      <w:r w:rsidRPr="00C727F2">
        <w:rPr>
          <w:rFonts w:ascii="Arial" w:hAnsi="Arial" w:cs="Arial"/>
          <w:i/>
          <w:sz w:val="22"/>
          <w:szCs w:val="22"/>
        </w:rPr>
        <w:t>sustainability</w:t>
      </w:r>
      <w:r w:rsidRPr="00C727F2">
        <w:rPr>
          <w:rFonts w:ascii="Arial" w:hAnsi="Arial" w:cs="Arial"/>
          <w:sz w:val="22"/>
          <w:szCs w:val="22"/>
        </w:rPr>
        <w:t>),</w:t>
      </w:r>
    </w:p>
    <w:p w14:paraId="3897D5E2" w14:textId="77777777" w:rsidR="00E166D3" w:rsidRPr="00C727F2" w:rsidRDefault="00E166D3" w:rsidP="00F60381">
      <w:pPr>
        <w:pStyle w:val="ListParagraph"/>
        <w:numPr>
          <w:ilvl w:val="0"/>
          <w:numId w:val="3"/>
        </w:numPr>
        <w:jc w:val="both"/>
        <w:rPr>
          <w:rFonts w:ascii="Arial" w:hAnsi="Arial" w:cs="Arial"/>
          <w:sz w:val="22"/>
          <w:szCs w:val="22"/>
        </w:rPr>
      </w:pPr>
      <w:r w:rsidRPr="00C727F2">
        <w:rPr>
          <w:rFonts w:ascii="Arial" w:hAnsi="Arial" w:cs="Arial"/>
          <w:sz w:val="22"/>
          <w:szCs w:val="22"/>
        </w:rPr>
        <w:t>selektivitas (</w:t>
      </w:r>
      <w:r w:rsidRPr="00C727F2">
        <w:rPr>
          <w:rFonts w:ascii="Arial" w:hAnsi="Arial" w:cs="Arial"/>
          <w:i/>
          <w:sz w:val="22"/>
          <w:szCs w:val="22"/>
        </w:rPr>
        <w:t>selectivity</w:t>
      </w:r>
      <w:r w:rsidRPr="00C727F2">
        <w:rPr>
          <w:rFonts w:ascii="Arial" w:hAnsi="Arial" w:cs="Arial"/>
          <w:sz w:val="22"/>
          <w:szCs w:val="22"/>
        </w:rPr>
        <w:t>),</w:t>
      </w:r>
    </w:p>
    <w:p w14:paraId="772DB5BD" w14:textId="2D705E8B" w:rsidR="00F170EF" w:rsidRPr="00C727F2" w:rsidRDefault="00F170EF" w:rsidP="00F60381">
      <w:pPr>
        <w:pStyle w:val="ListParagraph"/>
        <w:numPr>
          <w:ilvl w:val="0"/>
          <w:numId w:val="3"/>
        </w:numPr>
        <w:jc w:val="both"/>
        <w:rPr>
          <w:rFonts w:ascii="Arial" w:hAnsi="Arial" w:cs="Arial"/>
          <w:sz w:val="22"/>
          <w:szCs w:val="22"/>
        </w:rPr>
      </w:pPr>
      <w:bookmarkStart w:id="4" w:name="_Hlk15930236"/>
      <w:r w:rsidRPr="00C727F2">
        <w:rPr>
          <w:rFonts w:ascii="Arial" w:hAnsi="Arial" w:cs="Arial"/>
          <w:bCs/>
          <w:sz w:val="22"/>
          <w:szCs w:val="22"/>
        </w:rPr>
        <w:t>pengelolaan institusi dan organisasi</w:t>
      </w:r>
      <w:r w:rsidRPr="00C727F2">
        <w:rPr>
          <w:rFonts w:ascii="Arial" w:hAnsi="Arial" w:cs="Arial"/>
          <w:b/>
          <w:sz w:val="22"/>
          <w:szCs w:val="22"/>
        </w:rPr>
        <w:t xml:space="preserve"> </w:t>
      </w:r>
      <w:r w:rsidRPr="00C727F2">
        <w:rPr>
          <w:rFonts w:ascii="Arial" w:hAnsi="Arial" w:cs="Arial"/>
          <w:i/>
          <w:sz w:val="22"/>
          <w:szCs w:val="22"/>
        </w:rPr>
        <w:t>(institutional commitment)</w:t>
      </w:r>
      <w:bookmarkEnd w:id="4"/>
    </w:p>
    <w:p w14:paraId="4AE7CF04" w14:textId="29250CCB" w:rsidR="00F170EF" w:rsidRPr="00C727F2" w:rsidRDefault="00F170EF" w:rsidP="00F60381">
      <w:pPr>
        <w:pStyle w:val="ListParagraph"/>
        <w:numPr>
          <w:ilvl w:val="0"/>
          <w:numId w:val="3"/>
        </w:numPr>
        <w:jc w:val="both"/>
        <w:rPr>
          <w:rFonts w:ascii="Arial" w:hAnsi="Arial" w:cs="Arial"/>
          <w:sz w:val="22"/>
          <w:szCs w:val="22"/>
        </w:rPr>
      </w:pPr>
      <w:r w:rsidRPr="00C727F2">
        <w:rPr>
          <w:rFonts w:ascii="Arial" w:hAnsi="Arial" w:cs="Arial"/>
          <w:sz w:val="22"/>
          <w:szCs w:val="22"/>
        </w:rPr>
        <w:t xml:space="preserve">kepemimpinan </w:t>
      </w:r>
      <w:r w:rsidRPr="00C727F2">
        <w:rPr>
          <w:rFonts w:ascii="Arial" w:hAnsi="Arial" w:cs="Arial"/>
          <w:i/>
          <w:sz w:val="22"/>
          <w:szCs w:val="22"/>
        </w:rPr>
        <w:t>(leadership)</w:t>
      </w:r>
    </w:p>
    <w:p w14:paraId="0D688CC2" w14:textId="06DC9374" w:rsidR="00F170EF" w:rsidRPr="00C727F2" w:rsidRDefault="00F170EF" w:rsidP="00F60381">
      <w:pPr>
        <w:pStyle w:val="ListParagraph"/>
        <w:numPr>
          <w:ilvl w:val="0"/>
          <w:numId w:val="3"/>
        </w:numPr>
        <w:jc w:val="both"/>
        <w:rPr>
          <w:rFonts w:ascii="Arial" w:hAnsi="Arial" w:cs="Arial"/>
          <w:sz w:val="22"/>
          <w:szCs w:val="22"/>
        </w:rPr>
      </w:pPr>
      <w:r w:rsidRPr="00C727F2">
        <w:rPr>
          <w:rFonts w:ascii="Arial" w:hAnsi="Arial" w:cs="Arial"/>
          <w:bCs/>
          <w:sz w:val="22"/>
          <w:szCs w:val="22"/>
        </w:rPr>
        <w:t>pemerataan</w:t>
      </w:r>
      <w:r w:rsidRPr="00C727F2">
        <w:rPr>
          <w:rFonts w:ascii="Arial" w:hAnsi="Arial" w:cs="Arial"/>
          <w:sz w:val="22"/>
          <w:szCs w:val="22"/>
        </w:rPr>
        <w:t xml:space="preserve"> </w:t>
      </w:r>
      <w:r w:rsidRPr="00C727F2">
        <w:rPr>
          <w:rFonts w:ascii="Arial" w:hAnsi="Arial" w:cs="Arial"/>
          <w:i/>
          <w:sz w:val="22"/>
          <w:szCs w:val="22"/>
        </w:rPr>
        <w:t>(equity)</w:t>
      </w:r>
    </w:p>
    <w:p w14:paraId="571176EC" w14:textId="540C14E6" w:rsidR="00F170EF" w:rsidRPr="00C727F2" w:rsidRDefault="00F170EF" w:rsidP="00F60381">
      <w:pPr>
        <w:pStyle w:val="ListParagraph"/>
        <w:numPr>
          <w:ilvl w:val="0"/>
          <w:numId w:val="3"/>
        </w:numPr>
        <w:jc w:val="both"/>
        <w:rPr>
          <w:rFonts w:ascii="Arial" w:hAnsi="Arial" w:cs="Arial"/>
          <w:sz w:val="22"/>
          <w:szCs w:val="22"/>
        </w:rPr>
      </w:pPr>
      <w:r w:rsidRPr="00C727F2">
        <w:rPr>
          <w:rFonts w:ascii="Arial" w:hAnsi="Arial" w:cs="Arial"/>
          <w:bCs/>
          <w:sz w:val="22"/>
          <w:szCs w:val="22"/>
        </w:rPr>
        <w:t>tata pamong</w:t>
      </w:r>
      <w:r w:rsidRPr="00C727F2">
        <w:rPr>
          <w:rFonts w:ascii="Arial" w:hAnsi="Arial" w:cs="Arial"/>
          <w:sz w:val="22"/>
          <w:szCs w:val="22"/>
        </w:rPr>
        <w:t xml:space="preserve"> </w:t>
      </w:r>
      <w:r w:rsidRPr="00C727F2">
        <w:rPr>
          <w:rFonts w:ascii="Arial" w:hAnsi="Arial" w:cs="Arial"/>
          <w:i/>
          <w:sz w:val="22"/>
          <w:szCs w:val="22"/>
        </w:rPr>
        <w:t>(governance)</w:t>
      </w:r>
    </w:p>
    <w:p w14:paraId="56724B46" w14:textId="77777777" w:rsidR="00F170EF" w:rsidRPr="00C727F2" w:rsidRDefault="00F170EF" w:rsidP="00DA4EB8">
      <w:pPr>
        <w:jc w:val="both"/>
        <w:rPr>
          <w:rFonts w:ascii="Arial" w:hAnsi="Arial" w:cs="Arial"/>
          <w:sz w:val="22"/>
          <w:szCs w:val="22"/>
        </w:rPr>
      </w:pPr>
    </w:p>
    <w:p w14:paraId="52A8037A" w14:textId="38C2F9EC" w:rsidR="00E166D3" w:rsidRPr="00C727F2" w:rsidRDefault="00E166D3" w:rsidP="00DA4EB8">
      <w:pPr>
        <w:jc w:val="both"/>
        <w:rPr>
          <w:rFonts w:ascii="Arial" w:hAnsi="Arial" w:cs="Arial"/>
          <w:sz w:val="22"/>
          <w:szCs w:val="22"/>
        </w:rPr>
      </w:pPr>
      <w:r w:rsidRPr="00C727F2">
        <w:rPr>
          <w:rFonts w:ascii="Arial" w:hAnsi="Arial" w:cs="Arial"/>
          <w:sz w:val="22"/>
          <w:szCs w:val="22"/>
        </w:rPr>
        <w:t>Kese</w:t>
      </w:r>
      <w:r w:rsidR="00F170EF" w:rsidRPr="00C727F2">
        <w:rPr>
          <w:rFonts w:ascii="Arial" w:hAnsi="Arial" w:cs="Arial"/>
          <w:sz w:val="22"/>
          <w:szCs w:val="22"/>
        </w:rPr>
        <w:t>belas</w:t>
      </w:r>
      <w:r w:rsidRPr="00C727F2">
        <w:rPr>
          <w:rFonts w:ascii="Arial" w:hAnsi="Arial" w:cs="Arial"/>
          <w:sz w:val="22"/>
          <w:szCs w:val="22"/>
        </w:rPr>
        <w:t xml:space="preserve"> dimensi ini menunjukkan mutu komprehensif dari suatu penyelenggaraan program untuk menghasilkan keluaran yang bermutu tinggi, sesuai dengan bidang ilmu masing-masing. Hubungan kesembilan dimensi tersebut mewujudkan prinsip RAISE++ (</w:t>
      </w:r>
      <w:r w:rsidRPr="00C727F2">
        <w:rPr>
          <w:rFonts w:ascii="Arial" w:hAnsi="Arial" w:cs="Arial"/>
          <w:i/>
          <w:sz w:val="22"/>
          <w:szCs w:val="22"/>
        </w:rPr>
        <w:t>Relevance, Academic Atmosphere, Institutional Commitment, Sustainability, Efficiency, Leadership, and Equity</w:t>
      </w:r>
      <w:r w:rsidRPr="00C727F2">
        <w:rPr>
          <w:rFonts w:ascii="Arial" w:hAnsi="Arial" w:cs="Arial"/>
          <w:sz w:val="22"/>
          <w:szCs w:val="22"/>
        </w:rPr>
        <w:t>), adalah sebagai berikut:</w:t>
      </w:r>
    </w:p>
    <w:p w14:paraId="2AFA92E0" w14:textId="77777777" w:rsidR="00393CC3" w:rsidRPr="00C727F2" w:rsidRDefault="00393CC3" w:rsidP="00DA4EB8">
      <w:pPr>
        <w:jc w:val="both"/>
        <w:rPr>
          <w:rFonts w:ascii="Arial" w:hAnsi="Arial" w:cs="Arial"/>
          <w:sz w:val="22"/>
          <w:szCs w:val="22"/>
        </w:rPr>
      </w:pPr>
    </w:p>
    <w:p w14:paraId="09935302" w14:textId="1A77E233" w:rsidR="00393CC3" w:rsidRPr="00C727F2" w:rsidRDefault="00393CC3" w:rsidP="00393CC3">
      <w:pPr>
        <w:numPr>
          <w:ilvl w:val="0"/>
          <w:numId w:val="72"/>
        </w:numPr>
        <w:tabs>
          <w:tab w:val="clear" w:pos="990"/>
        </w:tabs>
        <w:ind w:left="709"/>
        <w:jc w:val="both"/>
        <w:rPr>
          <w:rFonts w:ascii="Arial" w:hAnsi="Arial" w:cs="Arial"/>
          <w:sz w:val="22"/>
          <w:szCs w:val="22"/>
        </w:rPr>
      </w:pPr>
      <w:r w:rsidRPr="00C727F2">
        <w:rPr>
          <w:rFonts w:ascii="Arial" w:hAnsi="Arial" w:cs="Arial"/>
          <w:sz w:val="22"/>
          <w:szCs w:val="22"/>
        </w:rPr>
        <w:t>Relevansi/kesesuaian (</w:t>
      </w:r>
      <w:r w:rsidRPr="00C727F2">
        <w:rPr>
          <w:rFonts w:ascii="Arial" w:hAnsi="Arial" w:cs="Arial"/>
          <w:i/>
          <w:sz w:val="22"/>
          <w:szCs w:val="22"/>
        </w:rPr>
        <w:t>relevancy</w:t>
      </w:r>
      <w:r w:rsidRPr="00C727F2">
        <w:rPr>
          <w:rFonts w:ascii="Arial" w:hAnsi="Arial" w:cs="Arial"/>
          <w:sz w:val="22"/>
          <w:szCs w:val="22"/>
        </w:rPr>
        <w:t>) merupakan tingkat keterkaitan tujuan maupun hasil/keluaran Program Studi kebutuhan masyarakat di lingkungannya maupun secara global.</w:t>
      </w:r>
    </w:p>
    <w:p w14:paraId="73E43463" w14:textId="77777777" w:rsidR="00393CC3" w:rsidRPr="00C727F2" w:rsidRDefault="00393CC3" w:rsidP="00393CC3">
      <w:pPr>
        <w:numPr>
          <w:ilvl w:val="0"/>
          <w:numId w:val="72"/>
        </w:numPr>
        <w:tabs>
          <w:tab w:val="clear" w:pos="990"/>
        </w:tabs>
        <w:ind w:left="709"/>
        <w:jc w:val="both"/>
        <w:rPr>
          <w:rFonts w:ascii="Arial" w:hAnsi="Arial" w:cs="Arial"/>
          <w:sz w:val="22"/>
          <w:szCs w:val="22"/>
        </w:rPr>
      </w:pPr>
      <w:r w:rsidRPr="00C727F2">
        <w:rPr>
          <w:rFonts w:ascii="Arial" w:hAnsi="Arial" w:cs="Arial"/>
          <w:sz w:val="22"/>
          <w:szCs w:val="22"/>
        </w:rPr>
        <w:t>Suasana akademik (</w:t>
      </w:r>
      <w:r w:rsidRPr="00C727F2">
        <w:rPr>
          <w:rFonts w:ascii="Arial" w:hAnsi="Arial" w:cs="Arial"/>
          <w:i/>
          <w:sz w:val="22"/>
          <w:szCs w:val="22"/>
        </w:rPr>
        <w:t>academic atmosphere</w:t>
      </w:r>
      <w:r w:rsidRPr="00C727F2">
        <w:rPr>
          <w:rFonts w:ascii="Arial" w:hAnsi="Arial" w:cs="Arial"/>
          <w:sz w:val="22"/>
          <w:szCs w:val="22"/>
        </w:rPr>
        <w:t>) merujuk pada iklim yang mendukung interaksi antara dosen dan mahasiswa, antara sesama mahasiswa, maupun antara sesama dosen untuk mengoptimalkan proses pembelajaran.</w:t>
      </w:r>
    </w:p>
    <w:p w14:paraId="14BAB0CE" w14:textId="77777777" w:rsidR="00393CC3" w:rsidRPr="00C727F2" w:rsidRDefault="00393CC3" w:rsidP="00393CC3">
      <w:pPr>
        <w:numPr>
          <w:ilvl w:val="0"/>
          <w:numId w:val="72"/>
        </w:numPr>
        <w:tabs>
          <w:tab w:val="clear" w:pos="990"/>
        </w:tabs>
        <w:ind w:left="709"/>
        <w:jc w:val="both"/>
        <w:rPr>
          <w:rFonts w:ascii="Arial" w:hAnsi="Arial" w:cs="Arial"/>
          <w:sz w:val="22"/>
          <w:szCs w:val="22"/>
        </w:rPr>
      </w:pPr>
      <w:r w:rsidRPr="00C727F2">
        <w:rPr>
          <w:rFonts w:ascii="Arial" w:hAnsi="Arial" w:cs="Arial"/>
          <w:sz w:val="22"/>
          <w:szCs w:val="22"/>
        </w:rPr>
        <w:t>Kepemimpinan (</w:t>
      </w:r>
      <w:r w:rsidRPr="00C727F2">
        <w:rPr>
          <w:rFonts w:ascii="Arial" w:hAnsi="Arial" w:cs="Arial"/>
          <w:i/>
          <w:sz w:val="22"/>
          <w:szCs w:val="22"/>
        </w:rPr>
        <w:t>leadership</w:t>
      </w:r>
      <w:r w:rsidRPr="00C727F2">
        <w:rPr>
          <w:rFonts w:ascii="Arial" w:hAnsi="Arial" w:cs="Arial"/>
          <w:sz w:val="22"/>
          <w:szCs w:val="22"/>
        </w:rPr>
        <w:t>) merujuk pada kemampuan untuk mengerahkan dan mengarahkan sumber daya dalam upaya mencapai tujuan program secara efektif dan efisien.</w:t>
      </w:r>
    </w:p>
    <w:p w14:paraId="591D859B" w14:textId="77777777" w:rsidR="00393CC3" w:rsidRPr="00C727F2" w:rsidRDefault="00393CC3" w:rsidP="00393CC3">
      <w:pPr>
        <w:numPr>
          <w:ilvl w:val="0"/>
          <w:numId w:val="72"/>
        </w:numPr>
        <w:tabs>
          <w:tab w:val="clear" w:pos="990"/>
        </w:tabs>
        <w:ind w:left="709"/>
        <w:jc w:val="both"/>
        <w:rPr>
          <w:rFonts w:ascii="Arial" w:hAnsi="Arial" w:cs="Arial"/>
          <w:sz w:val="22"/>
          <w:szCs w:val="22"/>
        </w:rPr>
      </w:pPr>
      <w:r w:rsidRPr="00C727F2">
        <w:rPr>
          <w:rFonts w:ascii="Arial" w:hAnsi="Arial" w:cs="Arial"/>
          <w:sz w:val="22"/>
          <w:szCs w:val="22"/>
        </w:rPr>
        <w:t>Kelayakan (</w:t>
      </w:r>
      <w:r w:rsidRPr="00C727F2">
        <w:rPr>
          <w:rFonts w:ascii="Arial" w:hAnsi="Arial" w:cs="Arial"/>
          <w:i/>
          <w:sz w:val="22"/>
          <w:szCs w:val="22"/>
        </w:rPr>
        <w:t>appropriateness</w:t>
      </w:r>
      <w:r w:rsidRPr="00C727F2">
        <w:rPr>
          <w:rFonts w:ascii="Arial" w:hAnsi="Arial" w:cs="Arial"/>
          <w:sz w:val="22"/>
          <w:szCs w:val="22"/>
        </w:rPr>
        <w:t>) merupakan tingkat ketepatan unsur masukan, proses, keluaran, maupun tujuan program ditinjau dari ukuran ideal secara normatif.</w:t>
      </w:r>
    </w:p>
    <w:p w14:paraId="5C9B830B" w14:textId="77777777" w:rsidR="00393CC3" w:rsidRPr="00C727F2" w:rsidRDefault="00393CC3" w:rsidP="00393CC3">
      <w:pPr>
        <w:numPr>
          <w:ilvl w:val="0"/>
          <w:numId w:val="72"/>
        </w:numPr>
        <w:tabs>
          <w:tab w:val="clear" w:pos="990"/>
        </w:tabs>
        <w:ind w:left="709"/>
        <w:jc w:val="both"/>
        <w:rPr>
          <w:rFonts w:ascii="Arial" w:hAnsi="Arial" w:cs="Arial"/>
          <w:sz w:val="22"/>
          <w:szCs w:val="22"/>
        </w:rPr>
      </w:pPr>
      <w:r w:rsidRPr="00C727F2">
        <w:rPr>
          <w:rFonts w:ascii="Arial" w:hAnsi="Arial" w:cs="Arial"/>
          <w:sz w:val="22"/>
          <w:szCs w:val="22"/>
        </w:rPr>
        <w:t>Kecukupan (</w:t>
      </w:r>
      <w:r w:rsidRPr="00C727F2">
        <w:rPr>
          <w:rFonts w:ascii="Arial" w:hAnsi="Arial" w:cs="Arial"/>
          <w:i/>
          <w:sz w:val="22"/>
          <w:szCs w:val="22"/>
        </w:rPr>
        <w:t>adequacy</w:t>
      </w:r>
      <w:r w:rsidRPr="00C727F2">
        <w:rPr>
          <w:rFonts w:ascii="Arial" w:hAnsi="Arial" w:cs="Arial"/>
          <w:sz w:val="22"/>
          <w:szCs w:val="22"/>
        </w:rPr>
        <w:t>) menunjukkan tingkat ketercapaian persyaratan ambang yang diperlukan untuk penyelenggaraan suatu program.</w:t>
      </w:r>
    </w:p>
    <w:p w14:paraId="54FF20E0" w14:textId="77777777" w:rsidR="00393CC3" w:rsidRPr="00C727F2" w:rsidRDefault="00393CC3" w:rsidP="00393CC3">
      <w:pPr>
        <w:numPr>
          <w:ilvl w:val="0"/>
          <w:numId w:val="72"/>
        </w:numPr>
        <w:tabs>
          <w:tab w:val="clear" w:pos="990"/>
        </w:tabs>
        <w:ind w:left="709"/>
        <w:jc w:val="both"/>
        <w:rPr>
          <w:rFonts w:ascii="Arial" w:hAnsi="Arial" w:cs="Arial"/>
          <w:sz w:val="22"/>
          <w:szCs w:val="22"/>
        </w:rPr>
      </w:pPr>
      <w:r w:rsidRPr="00C727F2">
        <w:rPr>
          <w:rFonts w:ascii="Arial" w:hAnsi="Arial" w:cs="Arial"/>
          <w:sz w:val="22"/>
          <w:szCs w:val="22"/>
        </w:rPr>
        <w:t>Keberlanjutan (</w:t>
      </w:r>
      <w:r w:rsidRPr="00C727F2">
        <w:rPr>
          <w:rFonts w:ascii="Arial" w:hAnsi="Arial" w:cs="Arial"/>
          <w:i/>
          <w:sz w:val="22"/>
          <w:szCs w:val="22"/>
        </w:rPr>
        <w:t>sustainability</w:t>
      </w:r>
      <w:r w:rsidRPr="00C727F2">
        <w:rPr>
          <w:rFonts w:ascii="Arial" w:hAnsi="Arial" w:cs="Arial"/>
          <w:sz w:val="22"/>
          <w:szCs w:val="22"/>
        </w:rPr>
        <w:t>) menggambarkan keberlangsungan penyelenggaraan program yang mencakup ketersediaan masukan, aktivitas pembelajaran, maupun pencapaian hasil yang optimal.</w:t>
      </w:r>
    </w:p>
    <w:p w14:paraId="5A9D1015" w14:textId="77777777" w:rsidR="00393CC3" w:rsidRPr="00C727F2" w:rsidRDefault="00393CC3" w:rsidP="00393CC3">
      <w:pPr>
        <w:numPr>
          <w:ilvl w:val="0"/>
          <w:numId w:val="72"/>
        </w:numPr>
        <w:tabs>
          <w:tab w:val="clear" w:pos="990"/>
        </w:tabs>
        <w:ind w:left="709"/>
        <w:jc w:val="both"/>
        <w:rPr>
          <w:rFonts w:ascii="Arial" w:hAnsi="Arial" w:cs="Arial"/>
          <w:sz w:val="22"/>
          <w:szCs w:val="22"/>
        </w:rPr>
      </w:pPr>
      <w:r w:rsidRPr="00C727F2">
        <w:rPr>
          <w:rFonts w:ascii="Arial" w:hAnsi="Arial" w:cs="Arial"/>
          <w:sz w:val="22"/>
          <w:szCs w:val="22"/>
        </w:rPr>
        <w:t>Selektivitas (</w:t>
      </w:r>
      <w:r w:rsidRPr="00C727F2">
        <w:rPr>
          <w:rFonts w:ascii="Arial" w:hAnsi="Arial" w:cs="Arial"/>
          <w:i/>
          <w:sz w:val="22"/>
          <w:szCs w:val="22"/>
        </w:rPr>
        <w:t>selectivity)</w:t>
      </w:r>
      <w:r w:rsidRPr="00C727F2">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567EE63F" w14:textId="77777777" w:rsidR="00393CC3" w:rsidRPr="00C727F2" w:rsidRDefault="00393CC3" w:rsidP="00393CC3">
      <w:pPr>
        <w:numPr>
          <w:ilvl w:val="0"/>
          <w:numId w:val="72"/>
        </w:numPr>
        <w:tabs>
          <w:tab w:val="clear" w:pos="990"/>
        </w:tabs>
        <w:ind w:left="709"/>
        <w:jc w:val="both"/>
        <w:rPr>
          <w:rFonts w:ascii="Arial" w:hAnsi="Arial" w:cs="Arial"/>
          <w:sz w:val="22"/>
          <w:szCs w:val="22"/>
        </w:rPr>
      </w:pPr>
      <w:r w:rsidRPr="00C727F2">
        <w:rPr>
          <w:rFonts w:ascii="Arial" w:hAnsi="Arial" w:cs="Arial"/>
          <w:sz w:val="22"/>
          <w:szCs w:val="22"/>
        </w:rPr>
        <w:t>Pemerataan (</w:t>
      </w:r>
      <w:r w:rsidRPr="00C727F2">
        <w:rPr>
          <w:rFonts w:ascii="Arial" w:hAnsi="Arial" w:cs="Arial"/>
          <w:i/>
          <w:sz w:val="22"/>
          <w:szCs w:val="22"/>
        </w:rPr>
        <w:t>equity</w:t>
      </w:r>
      <w:r w:rsidRPr="00C727F2">
        <w:rPr>
          <w:rFonts w:ascii="Arial" w:hAnsi="Arial" w:cs="Arial"/>
          <w:sz w:val="22"/>
          <w:szCs w:val="22"/>
        </w:rPr>
        <w:t>) adalah pemerataan untuk kesempatan untuk mendapatkan pendidikan.</w:t>
      </w:r>
    </w:p>
    <w:p w14:paraId="5D53D8F3" w14:textId="77777777" w:rsidR="00393CC3" w:rsidRPr="00C727F2" w:rsidRDefault="00393CC3" w:rsidP="00393CC3">
      <w:pPr>
        <w:numPr>
          <w:ilvl w:val="0"/>
          <w:numId w:val="72"/>
        </w:numPr>
        <w:tabs>
          <w:tab w:val="clear" w:pos="990"/>
        </w:tabs>
        <w:ind w:left="709"/>
        <w:jc w:val="both"/>
        <w:rPr>
          <w:rFonts w:ascii="Arial" w:hAnsi="Arial" w:cs="Arial"/>
          <w:sz w:val="22"/>
          <w:szCs w:val="22"/>
        </w:rPr>
      </w:pPr>
      <w:r w:rsidRPr="00C727F2">
        <w:rPr>
          <w:rFonts w:ascii="Arial" w:hAnsi="Arial" w:cs="Arial"/>
          <w:sz w:val="22"/>
          <w:szCs w:val="22"/>
        </w:rPr>
        <w:t>Efektivitas (</w:t>
      </w:r>
      <w:r w:rsidRPr="00C727F2">
        <w:rPr>
          <w:rFonts w:ascii="Arial" w:hAnsi="Arial" w:cs="Arial"/>
          <w:i/>
          <w:sz w:val="22"/>
          <w:szCs w:val="22"/>
        </w:rPr>
        <w:t>effectiveness</w:t>
      </w:r>
      <w:r w:rsidRPr="00C727F2">
        <w:rPr>
          <w:rFonts w:ascii="Arial" w:hAnsi="Arial" w:cs="Arial"/>
          <w:sz w:val="22"/>
          <w:szCs w:val="22"/>
        </w:rPr>
        <w:t>) adalah tingkat ketercapaian tujuan program yang telah ditetapkan yang diukur dari hasil/keluaran program.</w:t>
      </w:r>
    </w:p>
    <w:p w14:paraId="74B6C8DA" w14:textId="77777777" w:rsidR="00393CC3" w:rsidRPr="00C727F2" w:rsidRDefault="00393CC3" w:rsidP="00393CC3">
      <w:pPr>
        <w:numPr>
          <w:ilvl w:val="0"/>
          <w:numId w:val="72"/>
        </w:numPr>
        <w:tabs>
          <w:tab w:val="clear" w:pos="990"/>
        </w:tabs>
        <w:ind w:left="709"/>
        <w:jc w:val="both"/>
        <w:rPr>
          <w:rFonts w:ascii="Arial" w:hAnsi="Arial" w:cs="Arial"/>
          <w:sz w:val="22"/>
          <w:szCs w:val="22"/>
        </w:rPr>
      </w:pPr>
      <w:r w:rsidRPr="00C727F2">
        <w:rPr>
          <w:rFonts w:ascii="Arial" w:hAnsi="Arial" w:cs="Arial"/>
          <w:sz w:val="22"/>
          <w:szCs w:val="22"/>
        </w:rPr>
        <w:t>Produktivitas (</w:t>
      </w:r>
      <w:r w:rsidRPr="00C727F2">
        <w:rPr>
          <w:rFonts w:ascii="Arial" w:hAnsi="Arial" w:cs="Arial"/>
          <w:i/>
          <w:sz w:val="22"/>
          <w:szCs w:val="22"/>
        </w:rPr>
        <w:t>productivity</w:t>
      </w:r>
      <w:r w:rsidRPr="00C727F2">
        <w:rPr>
          <w:rFonts w:ascii="Arial" w:hAnsi="Arial" w:cs="Arial"/>
          <w:sz w:val="22"/>
          <w:szCs w:val="22"/>
        </w:rPr>
        <w:t>) menunjukkan tingkat keberhasilan proses pembelajaran yang dilakukan dalam memanfaatkan masukan.</w:t>
      </w:r>
    </w:p>
    <w:p w14:paraId="23444696" w14:textId="77777777" w:rsidR="00393CC3" w:rsidRPr="00C727F2" w:rsidRDefault="00393CC3" w:rsidP="00393CC3">
      <w:pPr>
        <w:numPr>
          <w:ilvl w:val="0"/>
          <w:numId w:val="72"/>
        </w:numPr>
        <w:tabs>
          <w:tab w:val="clear" w:pos="990"/>
        </w:tabs>
        <w:ind w:left="709"/>
        <w:jc w:val="both"/>
        <w:rPr>
          <w:rFonts w:ascii="Arial" w:hAnsi="Arial" w:cs="Arial"/>
          <w:sz w:val="22"/>
          <w:szCs w:val="22"/>
        </w:rPr>
      </w:pPr>
      <w:r w:rsidRPr="00C727F2">
        <w:rPr>
          <w:rFonts w:ascii="Arial" w:hAnsi="Arial" w:cs="Arial"/>
          <w:sz w:val="22"/>
          <w:szCs w:val="22"/>
        </w:rPr>
        <w:t>Efisiensi (</w:t>
      </w:r>
      <w:r w:rsidRPr="00C727F2">
        <w:rPr>
          <w:rFonts w:ascii="Arial" w:hAnsi="Arial" w:cs="Arial"/>
          <w:i/>
          <w:sz w:val="22"/>
          <w:szCs w:val="22"/>
        </w:rPr>
        <w:t>efficiency</w:t>
      </w:r>
      <w:r w:rsidRPr="00C727F2">
        <w:rPr>
          <w:rFonts w:ascii="Arial" w:hAnsi="Arial" w:cs="Arial"/>
          <w:sz w:val="22"/>
          <w:szCs w:val="22"/>
        </w:rPr>
        <w:t>) merujuk pada tingkat pemanfaatan masukan (sumber daya) yang digunakan untuk proses pembelajaran.</w:t>
      </w:r>
    </w:p>
    <w:p w14:paraId="55EA10A1" w14:textId="77777777" w:rsidR="00F170EF" w:rsidRPr="00C727F2" w:rsidRDefault="00F170EF" w:rsidP="00F170EF">
      <w:pPr>
        <w:ind w:left="360"/>
        <w:jc w:val="both"/>
        <w:rPr>
          <w:rFonts w:ascii="Arial" w:hAnsi="Arial" w:cs="Arial"/>
          <w:sz w:val="22"/>
          <w:szCs w:val="22"/>
        </w:rPr>
      </w:pPr>
    </w:p>
    <w:p w14:paraId="0BB7295F" w14:textId="77777777" w:rsidR="00E166D3" w:rsidRPr="00C727F2" w:rsidRDefault="00E166D3" w:rsidP="00DA4EB8">
      <w:pPr>
        <w:jc w:val="both"/>
        <w:rPr>
          <w:rFonts w:ascii="Arial" w:hAnsi="Arial" w:cs="Arial"/>
          <w:sz w:val="22"/>
          <w:szCs w:val="22"/>
        </w:rPr>
      </w:pPr>
    </w:p>
    <w:p w14:paraId="41C2D0F6" w14:textId="77777777" w:rsidR="00E166D3" w:rsidRPr="00C727F2" w:rsidRDefault="00E166D3" w:rsidP="00DA4EB8">
      <w:pPr>
        <w:jc w:val="both"/>
        <w:rPr>
          <w:rFonts w:ascii="Arial" w:hAnsi="Arial" w:cs="Arial"/>
          <w:strike/>
          <w:sz w:val="22"/>
          <w:szCs w:val="22"/>
        </w:rPr>
      </w:pPr>
    </w:p>
    <w:p w14:paraId="69D734EC" w14:textId="77777777" w:rsidR="00E166D3" w:rsidRPr="00C727F2" w:rsidRDefault="00E166D3" w:rsidP="00DA4EB8">
      <w:pPr>
        <w:jc w:val="both"/>
        <w:rPr>
          <w:rFonts w:ascii="Arial" w:hAnsi="Arial" w:cs="Arial"/>
          <w:sz w:val="22"/>
          <w:szCs w:val="22"/>
        </w:rPr>
      </w:pPr>
    </w:p>
    <w:p w14:paraId="00162D7C" w14:textId="77777777" w:rsidR="00DA4EB8" w:rsidRPr="00C727F2" w:rsidRDefault="00DA4EB8">
      <w:pPr>
        <w:spacing w:after="160" w:line="259" w:lineRule="auto"/>
        <w:rPr>
          <w:rFonts w:ascii="Arial" w:hAnsi="Arial" w:cs="Arial"/>
          <w:b/>
          <w:sz w:val="22"/>
          <w:szCs w:val="22"/>
        </w:rPr>
      </w:pPr>
      <w:r w:rsidRPr="00C727F2">
        <w:rPr>
          <w:rFonts w:ascii="Arial" w:hAnsi="Arial" w:cs="Arial"/>
          <w:sz w:val="22"/>
          <w:szCs w:val="22"/>
        </w:rPr>
        <w:br w:type="page"/>
      </w:r>
    </w:p>
    <w:p w14:paraId="6DDBA92A" w14:textId="33ED2FF2" w:rsidR="001D165A" w:rsidRPr="00C727F2" w:rsidRDefault="006C2D79" w:rsidP="00164DC8">
      <w:pPr>
        <w:pStyle w:val="Heading2"/>
        <w:jc w:val="left"/>
        <w:rPr>
          <w:rFonts w:cs="Arial"/>
          <w:sz w:val="22"/>
          <w:szCs w:val="22"/>
        </w:rPr>
      </w:pPr>
      <w:bookmarkStart w:id="5" w:name="_Toc29965392"/>
      <w:r w:rsidRPr="00C727F2">
        <w:rPr>
          <w:rFonts w:cs="Arial"/>
          <w:sz w:val="22"/>
          <w:szCs w:val="22"/>
        </w:rPr>
        <w:t xml:space="preserve">BAB </w:t>
      </w:r>
      <w:r w:rsidR="00B15CD0" w:rsidRPr="00C727F2">
        <w:rPr>
          <w:rFonts w:cs="Arial"/>
          <w:sz w:val="22"/>
          <w:szCs w:val="22"/>
        </w:rPr>
        <w:t>I</w:t>
      </w:r>
      <w:r w:rsidR="00164DC8" w:rsidRPr="00C727F2">
        <w:rPr>
          <w:rFonts w:cs="Arial"/>
          <w:sz w:val="22"/>
          <w:szCs w:val="22"/>
        </w:rPr>
        <w:t>.</w:t>
      </w:r>
      <w:r w:rsidR="00B15CD0" w:rsidRPr="00C727F2">
        <w:rPr>
          <w:rFonts w:cs="Arial"/>
          <w:sz w:val="22"/>
          <w:szCs w:val="22"/>
        </w:rPr>
        <w:t xml:space="preserve"> </w:t>
      </w:r>
      <w:r w:rsidR="00DA4EB8" w:rsidRPr="00C727F2">
        <w:rPr>
          <w:rFonts w:cs="Arial"/>
          <w:sz w:val="22"/>
          <w:szCs w:val="22"/>
        </w:rPr>
        <w:t>RASION</w:t>
      </w:r>
      <w:r w:rsidR="00901129" w:rsidRPr="00C727F2">
        <w:rPr>
          <w:rFonts w:cs="Arial"/>
          <w:sz w:val="22"/>
          <w:szCs w:val="22"/>
        </w:rPr>
        <w:t>A</w:t>
      </w:r>
      <w:r w:rsidR="00DA4EB8" w:rsidRPr="00C727F2">
        <w:rPr>
          <w:rFonts w:cs="Arial"/>
          <w:sz w:val="22"/>
          <w:szCs w:val="22"/>
        </w:rPr>
        <w:t>L</w:t>
      </w:r>
      <w:bookmarkEnd w:id="5"/>
    </w:p>
    <w:p w14:paraId="2BADCDA5" w14:textId="77777777" w:rsidR="006C2D79" w:rsidRPr="00C727F2" w:rsidRDefault="006C2D79" w:rsidP="00DA4EB8">
      <w:pPr>
        <w:jc w:val="both"/>
        <w:rPr>
          <w:rFonts w:ascii="Arial" w:hAnsi="Arial" w:cs="Arial"/>
          <w:sz w:val="22"/>
          <w:szCs w:val="22"/>
        </w:rPr>
      </w:pPr>
    </w:p>
    <w:p w14:paraId="4E8E8BB8" w14:textId="2F32F55F" w:rsidR="008E01EB" w:rsidRPr="00C727F2" w:rsidRDefault="00244218" w:rsidP="00DA4EB8">
      <w:pPr>
        <w:jc w:val="both"/>
        <w:rPr>
          <w:rFonts w:ascii="Arial" w:hAnsi="Arial" w:cs="Arial"/>
          <w:sz w:val="22"/>
          <w:szCs w:val="22"/>
        </w:rPr>
      </w:pPr>
      <w:r w:rsidRPr="00C727F2">
        <w:rPr>
          <w:rFonts w:ascii="Arial" w:hAnsi="Arial" w:cs="Arial"/>
          <w:sz w:val="22"/>
          <w:szCs w:val="22"/>
        </w:rPr>
        <w:t>A</w:t>
      </w:r>
      <w:r w:rsidR="008E01EB" w:rsidRPr="00C727F2">
        <w:rPr>
          <w:rFonts w:ascii="Arial" w:hAnsi="Arial" w:cs="Arial"/>
          <w:sz w:val="22"/>
          <w:szCs w:val="22"/>
        </w:rPr>
        <w:t>kreditasi program studi bertujuan, terutama untuk menilai dan memberikan jaminan mutu program (</w:t>
      </w:r>
      <w:r w:rsidR="008E01EB" w:rsidRPr="00C727F2">
        <w:rPr>
          <w:rFonts w:ascii="Arial" w:hAnsi="Arial" w:cs="Arial"/>
          <w:i/>
          <w:sz w:val="22"/>
          <w:szCs w:val="22"/>
        </w:rPr>
        <w:t>quality assessment and assurance</w:t>
      </w:r>
      <w:r w:rsidR="008E01EB" w:rsidRPr="00C727F2">
        <w:rPr>
          <w:rFonts w:ascii="Arial" w:hAnsi="Arial" w:cs="Arial"/>
          <w:sz w:val="22"/>
          <w:szCs w:val="22"/>
        </w:rPr>
        <w:t xml:space="preserve">), evaluasi diri yang merupakan evaluasi internal pada program studi adalah langkah pertama yang hasilnya dapat digunakan untuk berbagai </w:t>
      </w:r>
      <w:r w:rsidR="00021F7A" w:rsidRPr="00C727F2">
        <w:rPr>
          <w:rFonts w:ascii="Arial" w:hAnsi="Arial" w:cs="Arial"/>
          <w:sz w:val="22"/>
          <w:szCs w:val="22"/>
        </w:rPr>
        <w:t>tujuan</w:t>
      </w:r>
      <w:r w:rsidR="008E01EB" w:rsidRPr="00C727F2">
        <w:rPr>
          <w:rFonts w:ascii="Arial" w:hAnsi="Arial" w:cs="Arial"/>
          <w:sz w:val="22"/>
          <w:szCs w:val="22"/>
        </w:rPr>
        <w:t xml:space="preserve">.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C727F2" w:rsidRDefault="008E01EB" w:rsidP="00DA4EB8">
      <w:pPr>
        <w:jc w:val="both"/>
        <w:rPr>
          <w:rFonts w:ascii="Arial" w:hAnsi="Arial" w:cs="Arial"/>
          <w:sz w:val="22"/>
          <w:szCs w:val="22"/>
        </w:rPr>
      </w:pPr>
    </w:p>
    <w:p w14:paraId="1912029E" w14:textId="45306235" w:rsidR="008E01EB" w:rsidRPr="00C727F2" w:rsidRDefault="008E01EB" w:rsidP="00DA4EB8">
      <w:pPr>
        <w:jc w:val="both"/>
        <w:rPr>
          <w:rFonts w:ascii="Arial" w:hAnsi="Arial" w:cs="Arial"/>
          <w:sz w:val="22"/>
          <w:szCs w:val="22"/>
        </w:rPr>
      </w:pPr>
      <w:r w:rsidRPr="00C727F2">
        <w:rPr>
          <w:rFonts w:ascii="Arial" w:hAnsi="Arial" w:cs="Arial"/>
          <w:sz w:val="22"/>
          <w:szCs w:val="22"/>
        </w:rPr>
        <w:t xml:space="preserve">Bagi beberapa program studi, evaluasi diri merupakan sesuatu yang baru, belum pernah dilaksanakan, bahkan belum dipahami. Sementara itu, banyak program studi yang pernah bahkan sering melakukan evaluasi diri untuk berbagai maksud. Bagi beberapa program studi, evaluasi diri telah menjadi agenda berkelanjutan, dan telah menjadi “budaya” dalam kehidupan akademiknya. Sistem dan prosedur evaluasi diri yang telah dilaksanakan kadang berbeda satu dengan yang lainnya, bergantung kepada keperluan yang dirasakan sendiri oleh </w:t>
      </w:r>
      <w:r w:rsidR="00F7044E" w:rsidRPr="00C727F2">
        <w:rPr>
          <w:rFonts w:ascii="Arial" w:hAnsi="Arial" w:cs="Arial"/>
          <w:sz w:val="22"/>
          <w:szCs w:val="22"/>
        </w:rPr>
        <w:t xml:space="preserve">Perguruan Tinggi </w:t>
      </w:r>
      <w:r w:rsidRPr="00C727F2">
        <w:rPr>
          <w:rFonts w:ascii="Arial" w:hAnsi="Arial" w:cs="Arial"/>
          <w:sz w:val="22"/>
          <w:szCs w:val="22"/>
        </w:rPr>
        <w:t xml:space="preserve">atau kepada hal-hal yang </w:t>
      </w:r>
      <w:r w:rsidR="00C727F2" w:rsidRPr="00C727F2">
        <w:rPr>
          <w:rFonts w:ascii="Arial" w:hAnsi="Arial" w:cs="Arial"/>
          <w:sz w:val="22"/>
          <w:szCs w:val="22"/>
        </w:rPr>
        <w:t>diprasyaratkan</w:t>
      </w:r>
      <w:r w:rsidRPr="00C727F2">
        <w:rPr>
          <w:rFonts w:ascii="Arial" w:hAnsi="Arial" w:cs="Arial"/>
          <w:sz w:val="22"/>
          <w:szCs w:val="22"/>
        </w:rPr>
        <w:t xml:space="preserve"> oleh masing-masing pihak yang meminta laporan evaluasi diri program studi.</w:t>
      </w:r>
    </w:p>
    <w:p w14:paraId="62FB33D3" w14:textId="77777777" w:rsidR="008E01EB" w:rsidRPr="00C727F2" w:rsidRDefault="008E01EB" w:rsidP="00DA4EB8">
      <w:pPr>
        <w:jc w:val="both"/>
        <w:rPr>
          <w:rFonts w:ascii="Arial" w:hAnsi="Arial" w:cs="Arial"/>
          <w:sz w:val="22"/>
          <w:szCs w:val="22"/>
        </w:rPr>
      </w:pPr>
    </w:p>
    <w:p w14:paraId="5A0009FB" w14:textId="2DD6799F" w:rsidR="008E01EB" w:rsidRPr="00C727F2" w:rsidRDefault="008E01EB" w:rsidP="00DA4EB8">
      <w:pPr>
        <w:jc w:val="both"/>
        <w:rPr>
          <w:rFonts w:ascii="Arial" w:hAnsi="Arial" w:cs="Arial"/>
          <w:sz w:val="22"/>
          <w:szCs w:val="22"/>
        </w:rPr>
      </w:pPr>
      <w:r w:rsidRPr="00C727F2">
        <w:rPr>
          <w:rFonts w:ascii="Arial" w:hAnsi="Arial" w:cs="Arial"/>
          <w:sz w:val="22"/>
          <w:szCs w:val="22"/>
        </w:rPr>
        <w:t xml:space="preserve">Perbedaan </w:t>
      </w:r>
      <w:r w:rsidR="008F4C0F" w:rsidRPr="00C727F2">
        <w:rPr>
          <w:rFonts w:ascii="Arial" w:hAnsi="Arial" w:cs="Arial"/>
          <w:sz w:val="22"/>
          <w:szCs w:val="22"/>
        </w:rPr>
        <w:t xml:space="preserve">tersebut </w:t>
      </w:r>
      <w:r w:rsidRPr="00C727F2">
        <w:rPr>
          <w:rFonts w:ascii="Arial" w:hAnsi="Arial" w:cs="Arial"/>
          <w:sz w:val="22"/>
          <w:szCs w:val="22"/>
        </w:rPr>
        <w:t xml:space="preserve">mungkin karena isi atau karena prosedur yang dianut oleh </w:t>
      </w:r>
      <w:r w:rsidR="00F7044E" w:rsidRPr="00C727F2">
        <w:rPr>
          <w:rFonts w:ascii="Arial" w:hAnsi="Arial" w:cs="Arial"/>
          <w:sz w:val="22"/>
          <w:szCs w:val="22"/>
        </w:rPr>
        <w:t xml:space="preserve">Perguruan Tinggi </w:t>
      </w:r>
      <w:r w:rsidRPr="00C727F2">
        <w:rPr>
          <w:rFonts w:ascii="Arial" w:hAnsi="Arial" w:cs="Arial"/>
          <w:sz w:val="22"/>
          <w:szCs w:val="22"/>
        </w:rPr>
        <w:t xml:space="preserve">atau yang dituntut oleh pihak yang berkepentingan. Perguruan </w:t>
      </w:r>
      <w:r w:rsidR="00F7044E" w:rsidRPr="00C727F2">
        <w:rPr>
          <w:rFonts w:ascii="Arial" w:hAnsi="Arial" w:cs="Arial"/>
          <w:sz w:val="22"/>
          <w:szCs w:val="22"/>
        </w:rPr>
        <w:t>T</w:t>
      </w:r>
      <w:r w:rsidRPr="00C727F2">
        <w:rPr>
          <w:rFonts w:ascii="Arial" w:hAnsi="Arial" w:cs="Arial"/>
          <w:sz w:val="22"/>
          <w:szCs w:val="22"/>
        </w:rPr>
        <w:t>inggi yang telah biasa melakukan evaluasi diri, pada umumnya memiliki panduan evaluasi diri sendiri. Namun demikian, sepanjang berkaitan dengan akreditasi program studi yang dilakukan oleh LAM-PTKes, prosedur dan isi evaluasi diri ditata oleh LAM-PTKes. Ini tidak berarti bahwa evaluasi diri yang diminta oleh LAM-PTKes dilakukan tersendiri di luar evaluasi diri yang telah biasa dilakukan program studi. Hasil evaluasi diri yang telah biasa dilakukan program studi dapat digunakan untuk menyusun laporan evaluasi diri yang diminta oleh LAM-PTKes.</w:t>
      </w:r>
    </w:p>
    <w:p w14:paraId="4E8BC457" w14:textId="77777777" w:rsidR="008E01EB" w:rsidRPr="00C727F2" w:rsidRDefault="008E01EB" w:rsidP="00DA4EB8">
      <w:pPr>
        <w:jc w:val="both"/>
        <w:rPr>
          <w:rFonts w:ascii="Arial" w:hAnsi="Arial" w:cs="Arial"/>
          <w:sz w:val="22"/>
          <w:szCs w:val="22"/>
        </w:rPr>
      </w:pPr>
    </w:p>
    <w:p w14:paraId="62F8157F" w14:textId="18049351" w:rsidR="008E01EB" w:rsidRPr="00C727F2" w:rsidRDefault="008E01EB" w:rsidP="00DA4EB8">
      <w:pPr>
        <w:jc w:val="both"/>
        <w:rPr>
          <w:rFonts w:ascii="Arial" w:hAnsi="Arial" w:cs="Arial"/>
          <w:sz w:val="22"/>
          <w:szCs w:val="22"/>
        </w:rPr>
      </w:pPr>
      <w:r w:rsidRPr="00C727F2">
        <w:rPr>
          <w:rFonts w:ascii="Arial" w:hAnsi="Arial" w:cs="Arial"/>
          <w:sz w:val="22"/>
          <w:szCs w:val="22"/>
        </w:rPr>
        <w:t xml:space="preserve">LAM-PTKes menempatkan evaluasi diri sebagai salah satu aspek dalam keseluruhan daur akreditasi dan menempatkannya dalam posisi yang sangat penting yaitu sebagai suatu langkah </w:t>
      </w:r>
      <w:r w:rsidR="006E4CA7" w:rsidRPr="00C727F2">
        <w:rPr>
          <w:rFonts w:ascii="Arial" w:hAnsi="Arial" w:cs="Arial"/>
          <w:sz w:val="22"/>
          <w:szCs w:val="22"/>
        </w:rPr>
        <w:t xml:space="preserve">menemukan dan mengenali </w:t>
      </w:r>
      <w:r w:rsidR="00384AF2" w:rsidRPr="00C727F2">
        <w:rPr>
          <w:rFonts w:ascii="Arial" w:hAnsi="Arial" w:cs="Arial"/>
          <w:sz w:val="22"/>
          <w:szCs w:val="22"/>
        </w:rPr>
        <w:t xml:space="preserve">kekuatan, kelemahan, dan permasalahan, untuk kemudian menyusun rencana perbaikan. Laporan evaluasi diri disusun berdasarkan data kinerja yang sudah disiapkan oleh unit pengelola program studi pada </w:t>
      </w:r>
      <w:r w:rsidR="00566616" w:rsidRPr="00C727F2">
        <w:rPr>
          <w:rFonts w:ascii="Arial" w:hAnsi="Arial" w:cs="Arial"/>
          <w:b/>
          <w:bCs/>
          <w:sz w:val="22"/>
          <w:szCs w:val="22"/>
        </w:rPr>
        <w:t>Dokumen Kinerja Program Studi</w:t>
      </w:r>
      <w:r w:rsidR="00566616" w:rsidRPr="00C727F2">
        <w:rPr>
          <w:rFonts w:ascii="Arial" w:hAnsi="Arial" w:cs="Arial"/>
          <w:sz w:val="22"/>
          <w:szCs w:val="22"/>
        </w:rPr>
        <w:t xml:space="preserve"> (</w:t>
      </w:r>
      <w:r w:rsidR="00566616" w:rsidRPr="00C727F2">
        <w:rPr>
          <w:rFonts w:ascii="Arial" w:hAnsi="Arial" w:cs="Arial"/>
          <w:b/>
          <w:bCs/>
          <w:sz w:val="22"/>
          <w:szCs w:val="22"/>
        </w:rPr>
        <w:t>DKPS</w:t>
      </w:r>
      <w:r w:rsidR="00566616" w:rsidRPr="00C727F2">
        <w:rPr>
          <w:rFonts w:ascii="Arial" w:hAnsi="Arial" w:cs="Arial"/>
          <w:sz w:val="22"/>
          <w:szCs w:val="22"/>
        </w:rPr>
        <w:t>)</w:t>
      </w:r>
      <w:r w:rsidR="00384AF2" w:rsidRPr="00C727F2">
        <w:rPr>
          <w:rFonts w:ascii="Arial" w:hAnsi="Arial" w:cs="Arial"/>
          <w:sz w:val="22"/>
          <w:szCs w:val="22"/>
        </w:rPr>
        <w:t xml:space="preserve">. </w:t>
      </w:r>
    </w:p>
    <w:p w14:paraId="625D8572" w14:textId="77777777" w:rsidR="008E01EB" w:rsidRPr="00C727F2" w:rsidRDefault="008E01EB" w:rsidP="00DA4EB8">
      <w:pPr>
        <w:jc w:val="both"/>
        <w:rPr>
          <w:rFonts w:ascii="Arial" w:hAnsi="Arial" w:cs="Arial"/>
          <w:sz w:val="22"/>
          <w:szCs w:val="22"/>
        </w:rPr>
      </w:pPr>
    </w:p>
    <w:p w14:paraId="38D55E3A" w14:textId="77777777" w:rsidR="008E01EB" w:rsidRPr="00C727F2" w:rsidRDefault="008E01EB" w:rsidP="00DA4EB8">
      <w:pPr>
        <w:jc w:val="both"/>
        <w:rPr>
          <w:rFonts w:ascii="Arial" w:hAnsi="Arial" w:cs="Arial"/>
          <w:sz w:val="22"/>
          <w:szCs w:val="22"/>
        </w:rPr>
      </w:pPr>
      <w:r w:rsidRPr="00C727F2">
        <w:rPr>
          <w:rFonts w:ascii="Arial" w:hAnsi="Arial" w:cs="Arial"/>
          <w:sz w:val="22"/>
          <w:szCs w:val="22"/>
        </w:rPr>
        <w:t xml:space="preserve">Sesungguhnya, evaluasi diri bagi program studi bukan hanya suatu proses yang harus dilakukan pada saat-saat khusus tertentu, misalnya dalam rangka menghadapi akreditasi oleh LAM-PTKes, atau untuk mengajukan proposal suatu proyek tertentu, melainkan </w:t>
      </w:r>
      <w:r w:rsidR="00244218" w:rsidRPr="00C727F2">
        <w:rPr>
          <w:rFonts w:ascii="Arial" w:hAnsi="Arial" w:cs="Arial"/>
          <w:sz w:val="22"/>
          <w:szCs w:val="22"/>
        </w:rPr>
        <w:t xml:space="preserve">seharusnya </w:t>
      </w:r>
      <w:r w:rsidRPr="00C727F2">
        <w:rPr>
          <w:rFonts w:ascii="Arial" w:hAnsi="Arial" w:cs="Arial"/>
          <w:sz w:val="22"/>
          <w:szCs w:val="22"/>
        </w:rPr>
        <w:t>menjadi suatu aspek dalam daur pengembangan program studi, penjaminan mutu internal, perbaikan program secara berkelanjutan, dan untuk melengkapi serta memutakhirkan pangkalan data setiap program studi.</w:t>
      </w:r>
    </w:p>
    <w:p w14:paraId="6C8C9B8D" w14:textId="77777777" w:rsidR="008E01EB" w:rsidRPr="00C727F2" w:rsidRDefault="008E01EB" w:rsidP="00DA4EB8">
      <w:pPr>
        <w:jc w:val="both"/>
        <w:rPr>
          <w:rFonts w:ascii="Arial" w:hAnsi="Arial" w:cs="Arial"/>
          <w:sz w:val="22"/>
          <w:szCs w:val="22"/>
        </w:rPr>
      </w:pPr>
    </w:p>
    <w:p w14:paraId="6938712C" w14:textId="77777777" w:rsidR="008E01EB" w:rsidRPr="00C727F2" w:rsidRDefault="008E01EB" w:rsidP="00DA4EB8">
      <w:pPr>
        <w:jc w:val="both"/>
        <w:rPr>
          <w:rFonts w:ascii="Arial" w:hAnsi="Arial" w:cs="Arial"/>
          <w:sz w:val="22"/>
          <w:szCs w:val="22"/>
        </w:rPr>
      </w:pPr>
      <w:r w:rsidRPr="00C727F2">
        <w:rPr>
          <w:rFonts w:ascii="Arial" w:hAnsi="Arial" w:cs="Arial"/>
          <w:sz w:val="22"/>
          <w:szCs w:val="22"/>
        </w:rPr>
        <w:t>Apabila evaluasi diri telah menjadi “budaya”, maka program studi akan selalu siap dengan data dan informasi yang selalu dimutakhirkan (</w:t>
      </w:r>
      <w:r w:rsidRPr="00C727F2">
        <w:rPr>
          <w:rFonts w:ascii="Arial" w:hAnsi="Arial" w:cs="Arial"/>
          <w:i/>
          <w:sz w:val="22"/>
          <w:szCs w:val="22"/>
        </w:rPr>
        <w:t>updated</w:t>
      </w:r>
      <w:r w:rsidRPr="00C727F2">
        <w:rPr>
          <w:rFonts w:ascii="Arial" w:hAnsi="Arial" w:cs="Arial"/>
          <w:sz w:val="22"/>
          <w:szCs w:val="22"/>
        </w:rPr>
        <w:t xml:space="preserve">), apabila diminta atau dituntut oleh pihak-pihak yang membutuhkannya. Oleh karena itu evaluasi diri </w:t>
      </w:r>
      <w:r w:rsidR="00244218" w:rsidRPr="00C727F2">
        <w:rPr>
          <w:rFonts w:ascii="Arial" w:hAnsi="Arial" w:cs="Arial"/>
          <w:sz w:val="22"/>
          <w:szCs w:val="22"/>
        </w:rPr>
        <w:t xml:space="preserve">seharusnya </w:t>
      </w:r>
      <w:r w:rsidRPr="00C727F2">
        <w:rPr>
          <w:rFonts w:ascii="Arial" w:hAnsi="Arial" w:cs="Arial"/>
          <w:sz w:val="22"/>
          <w:szCs w:val="22"/>
        </w:rPr>
        <w:t>dilakukan secara berkala untuk memperbaharui/memutakhirkan pangkalan data dan informasi secara berkelanjutan.</w:t>
      </w:r>
    </w:p>
    <w:p w14:paraId="355A960D" w14:textId="77777777" w:rsidR="008E01EB" w:rsidRPr="00C727F2" w:rsidRDefault="008E01EB" w:rsidP="00DA4EB8">
      <w:pPr>
        <w:jc w:val="both"/>
        <w:rPr>
          <w:rFonts w:ascii="Arial" w:hAnsi="Arial" w:cs="Arial"/>
          <w:sz w:val="22"/>
          <w:szCs w:val="22"/>
        </w:rPr>
      </w:pPr>
    </w:p>
    <w:p w14:paraId="6F3B4E3B" w14:textId="3BCAE5F9" w:rsidR="00B15CD0" w:rsidRPr="00C727F2" w:rsidRDefault="00B15CD0" w:rsidP="00DA4EB8">
      <w:pPr>
        <w:jc w:val="both"/>
        <w:rPr>
          <w:rFonts w:ascii="Arial" w:hAnsi="Arial" w:cs="Arial"/>
          <w:sz w:val="22"/>
          <w:szCs w:val="22"/>
        </w:rPr>
      </w:pPr>
    </w:p>
    <w:p w14:paraId="71E55B25" w14:textId="06E6848B" w:rsidR="0018137A" w:rsidRPr="00C727F2" w:rsidRDefault="0018137A" w:rsidP="00DA4EB8">
      <w:pPr>
        <w:jc w:val="both"/>
        <w:rPr>
          <w:rFonts w:ascii="Arial" w:hAnsi="Arial" w:cs="Arial"/>
          <w:sz w:val="22"/>
          <w:szCs w:val="22"/>
        </w:rPr>
      </w:pPr>
    </w:p>
    <w:p w14:paraId="547783C3" w14:textId="0698C48E" w:rsidR="0018137A" w:rsidRPr="00C727F2" w:rsidRDefault="0018137A" w:rsidP="00DA4EB8">
      <w:pPr>
        <w:jc w:val="both"/>
        <w:rPr>
          <w:rFonts w:ascii="Arial" w:hAnsi="Arial" w:cs="Arial"/>
          <w:sz w:val="22"/>
          <w:szCs w:val="22"/>
        </w:rPr>
      </w:pPr>
    </w:p>
    <w:p w14:paraId="2DB9325C" w14:textId="1B8C5BC2" w:rsidR="0018137A" w:rsidRPr="00C727F2" w:rsidRDefault="0018137A" w:rsidP="00DA4EB8">
      <w:pPr>
        <w:jc w:val="both"/>
        <w:rPr>
          <w:rFonts w:ascii="Arial" w:hAnsi="Arial" w:cs="Arial"/>
          <w:sz w:val="22"/>
          <w:szCs w:val="22"/>
        </w:rPr>
      </w:pPr>
    </w:p>
    <w:p w14:paraId="72A8D45A" w14:textId="77777777" w:rsidR="00393CC3" w:rsidRPr="00C727F2" w:rsidRDefault="00393CC3" w:rsidP="00DA4EB8">
      <w:pPr>
        <w:jc w:val="both"/>
        <w:rPr>
          <w:rFonts w:ascii="Arial" w:hAnsi="Arial" w:cs="Arial"/>
          <w:sz w:val="22"/>
          <w:szCs w:val="22"/>
        </w:rPr>
      </w:pPr>
    </w:p>
    <w:p w14:paraId="513521A6" w14:textId="2D5527EA" w:rsidR="008E01EB" w:rsidRPr="00C727F2" w:rsidRDefault="006C2D79" w:rsidP="00164DC8">
      <w:pPr>
        <w:pStyle w:val="Heading2"/>
        <w:jc w:val="left"/>
        <w:rPr>
          <w:rFonts w:cs="Arial"/>
          <w:sz w:val="22"/>
          <w:szCs w:val="22"/>
        </w:rPr>
      </w:pPr>
      <w:bookmarkStart w:id="6" w:name="_Toc29965393"/>
      <w:r w:rsidRPr="00C727F2">
        <w:rPr>
          <w:rFonts w:cs="Arial"/>
          <w:sz w:val="22"/>
          <w:szCs w:val="22"/>
        </w:rPr>
        <w:t xml:space="preserve">BAB </w:t>
      </w:r>
      <w:r w:rsidR="00B15CD0" w:rsidRPr="00C727F2">
        <w:rPr>
          <w:rFonts w:cs="Arial"/>
          <w:sz w:val="22"/>
          <w:szCs w:val="22"/>
        </w:rPr>
        <w:t>II</w:t>
      </w:r>
      <w:r w:rsidR="00164DC8" w:rsidRPr="00C727F2">
        <w:rPr>
          <w:rFonts w:cs="Arial"/>
          <w:sz w:val="22"/>
          <w:szCs w:val="22"/>
        </w:rPr>
        <w:t>.</w:t>
      </w:r>
      <w:r w:rsidR="00B15CD0" w:rsidRPr="00C727F2">
        <w:rPr>
          <w:rFonts w:cs="Arial"/>
          <w:sz w:val="22"/>
          <w:szCs w:val="22"/>
        </w:rPr>
        <w:t xml:space="preserve"> </w:t>
      </w:r>
      <w:r w:rsidR="00DA4EB8" w:rsidRPr="00C727F2">
        <w:rPr>
          <w:rFonts w:cs="Arial"/>
          <w:sz w:val="22"/>
          <w:szCs w:val="22"/>
        </w:rPr>
        <w:t>MAKNA DAN TUJUAN EVALUASI DIRI</w:t>
      </w:r>
      <w:bookmarkEnd w:id="6"/>
    </w:p>
    <w:p w14:paraId="7D8B996F" w14:textId="77777777" w:rsidR="006C2D79" w:rsidRPr="00C727F2" w:rsidRDefault="006C2D79" w:rsidP="00DA4EB8">
      <w:pPr>
        <w:jc w:val="both"/>
        <w:rPr>
          <w:rFonts w:ascii="Arial" w:hAnsi="Arial" w:cs="Arial"/>
          <w:sz w:val="22"/>
          <w:szCs w:val="22"/>
        </w:rPr>
      </w:pPr>
    </w:p>
    <w:p w14:paraId="2AE46A38" w14:textId="77777777" w:rsidR="008E01EB" w:rsidRPr="00C727F2" w:rsidRDefault="008E01EB" w:rsidP="00F60381">
      <w:pPr>
        <w:pStyle w:val="ListParagraph"/>
        <w:numPr>
          <w:ilvl w:val="0"/>
          <w:numId w:val="5"/>
        </w:numPr>
        <w:jc w:val="both"/>
        <w:rPr>
          <w:rFonts w:ascii="Arial" w:hAnsi="Arial" w:cs="Arial"/>
          <w:sz w:val="22"/>
          <w:szCs w:val="22"/>
        </w:rPr>
      </w:pPr>
      <w:r w:rsidRPr="00C727F2">
        <w:rPr>
          <w:rFonts w:ascii="Arial" w:hAnsi="Arial" w:cs="Arial"/>
          <w:sz w:val="22"/>
          <w:szCs w:val="22"/>
        </w:rPr>
        <w:t>Makna Evaluasi dan Evaluasi diri</w:t>
      </w:r>
    </w:p>
    <w:p w14:paraId="17CBC162" w14:textId="77777777" w:rsidR="008E01EB" w:rsidRPr="00C727F2" w:rsidRDefault="008E01EB" w:rsidP="00DA4EB8">
      <w:pPr>
        <w:jc w:val="both"/>
        <w:rPr>
          <w:rFonts w:ascii="Arial" w:hAnsi="Arial" w:cs="Arial"/>
          <w:sz w:val="22"/>
          <w:szCs w:val="22"/>
        </w:rPr>
      </w:pPr>
    </w:p>
    <w:p w14:paraId="7EC69AAC" w14:textId="77777777" w:rsidR="008E01EB" w:rsidRPr="00C727F2" w:rsidRDefault="008E01EB" w:rsidP="0069453F">
      <w:pPr>
        <w:ind w:left="720"/>
        <w:jc w:val="both"/>
        <w:rPr>
          <w:rFonts w:ascii="Arial" w:hAnsi="Arial" w:cs="Arial"/>
          <w:sz w:val="22"/>
          <w:szCs w:val="22"/>
        </w:rPr>
      </w:pPr>
      <w:r w:rsidRPr="00C727F2">
        <w:rPr>
          <w:rFonts w:ascii="Arial" w:hAnsi="Arial" w:cs="Arial"/>
          <w:sz w:val="22"/>
          <w:szCs w:val="22"/>
        </w:rPr>
        <w:t>Evaluasi, secara umum merupakan suatu proses pengumpulan serta pemrosesan data dan informasi yang akan digunakan sebagai dasar pengambil</w:t>
      </w:r>
      <w:del w:id="7" w:author="Imam Buchori" w:date="2020-02-13T05:26:00Z">
        <w:r w:rsidRPr="00C727F2" w:rsidDel="00797DE6">
          <w:rPr>
            <w:rFonts w:ascii="Arial" w:hAnsi="Arial" w:cs="Arial"/>
            <w:sz w:val="22"/>
            <w:szCs w:val="22"/>
          </w:rPr>
          <w:delText>k</w:delText>
        </w:r>
      </w:del>
      <w:r w:rsidRPr="00C727F2">
        <w:rPr>
          <w:rFonts w:ascii="Arial" w:hAnsi="Arial" w:cs="Arial"/>
          <w:sz w:val="22"/>
          <w:szCs w:val="22"/>
        </w:rPr>
        <w:t>an keputusan, pengelolaan dan pengembangan program studi.</w:t>
      </w:r>
    </w:p>
    <w:p w14:paraId="2428C307" w14:textId="77777777" w:rsidR="008E01EB" w:rsidRPr="00C727F2" w:rsidRDefault="008E01EB" w:rsidP="00DA4EB8">
      <w:pPr>
        <w:jc w:val="both"/>
        <w:rPr>
          <w:rFonts w:ascii="Arial" w:hAnsi="Arial" w:cs="Arial"/>
          <w:sz w:val="22"/>
          <w:szCs w:val="22"/>
        </w:rPr>
      </w:pPr>
    </w:p>
    <w:p w14:paraId="4ACEB7D6" w14:textId="02945A01" w:rsidR="008E01EB" w:rsidRPr="00C727F2" w:rsidRDefault="008E01EB" w:rsidP="0069453F">
      <w:pPr>
        <w:ind w:left="720"/>
        <w:jc w:val="both"/>
        <w:rPr>
          <w:rFonts w:ascii="Arial" w:hAnsi="Arial" w:cs="Arial"/>
          <w:sz w:val="22"/>
          <w:szCs w:val="22"/>
        </w:rPr>
      </w:pPr>
      <w:r w:rsidRPr="00C727F2">
        <w:rPr>
          <w:rFonts w:ascii="Arial" w:hAnsi="Arial" w:cs="Arial"/>
          <w:sz w:val="22"/>
          <w:szCs w:val="22"/>
        </w:rPr>
        <w:t xml:space="preserve">Evaluasi diri merupakan upaya </w:t>
      </w:r>
      <w:r w:rsidR="00410AFF" w:rsidRPr="00C727F2">
        <w:rPr>
          <w:rFonts w:ascii="Arial" w:hAnsi="Arial" w:cs="Arial"/>
          <w:sz w:val="22"/>
          <w:szCs w:val="22"/>
        </w:rPr>
        <w:t xml:space="preserve">unit pengelola </w:t>
      </w:r>
      <w:r w:rsidRPr="00C727F2">
        <w:rPr>
          <w:rFonts w:ascii="Arial" w:hAnsi="Arial" w:cs="Arial"/>
          <w:sz w:val="22"/>
          <w:szCs w:val="22"/>
        </w:rPr>
        <w:t>program studi untuk mengetahui gambaran mengenai kinerja dan keadaan diri</w:t>
      </w:r>
      <w:r w:rsidR="00410AFF" w:rsidRPr="00C727F2">
        <w:rPr>
          <w:rFonts w:ascii="Arial" w:hAnsi="Arial" w:cs="Arial"/>
          <w:sz w:val="22"/>
          <w:szCs w:val="22"/>
        </w:rPr>
        <w:t xml:space="preserve"> program studi </w:t>
      </w:r>
      <w:r w:rsidRPr="00C727F2">
        <w:rPr>
          <w:rFonts w:ascii="Arial" w:hAnsi="Arial" w:cs="Arial"/>
          <w:sz w:val="22"/>
          <w:szCs w:val="22"/>
        </w:rPr>
        <w:t xml:space="preserve"> melalui pengkajian dan analisis berkenaan dengan kekuatan, kelemahan, peluang, tantangan, kendala, bahkan ancaman. Pengkajian dan analisis dapat dilaksanakan dengan memanfaatkan pakar sejawat dari luar program studi, sehingga evaluasi diri dapat dilaksanakan secara objektif.</w:t>
      </w:r>
    </w:p>
    <w:p w14:paraId="776F73D7" w14:textId="77777777" w:rsidR="008E01EB" w:rsidRPr="00C727F2" w:rsidRDefault="008E01EB" w:rsidP="00DA4EB8">
      <w:pPr>
        <w:jc w:val="both"/>
        <w:rPr>
          <w:rFonts w:ascii="Arial" w:hAnsi="Arial" w:cs="Arial"/>
          <w:sz w:val="22"/>
          <w:szCs w:val="22"/>
        </w:rPr>
      </w:pPr>
    </w:p>
    <w:p w14:paraId="09BBFCEA" w14:textId="77777777" w:rsidR="008E01EB" w:rsidRPr="00C727F2" w:rsidRDefault="008E01EB" w:rsidP="00F60381">
      <w:pPr>
        <w:pStyle w:val="ListParagraph"/>
        <w:numPr>
          <w:ilvl w:val="0"/>
          <w:numId w:val="5"/>
        </w:numPr>
        <w:jc w:val="both"/>
        <w:rPr>
          <w:rFonts w:ascii="Arial" w:hAnsi="Arial" w:cs="Arial"/>
          <w:sz w:val="22"/>
          <w:szCs w:val="22"/>
        </w:rPr>
      </w:pPr>
      <w:r w:rsidRPr="00C727F2">
        <w:rPr>
          <w:rFonts w:ascii="Arial" w:hAnsi="Arial" w:cs="Arial"/>
          <w:sz w:val="22"/>
          <w:szCs w:val="22"/>
        </w:rPr>
        <w:t>Tujuan Evaluasi diri</w:t>
      </w:r>
    </w:p>
    <w:p w14:paraId="0BE24F97" w14:textId="77777777" w:rsidR="008E01EB" w:rsidRPr="00C727F2" w:rsidRDefault="008E01EB" w:rsidP="00DA4EB8">
      <w:pPr>
        <w:jc w:val="both"/>
        <w:rPr>
          <w:rFonts w:ascii="Arial" w:hAnsi="Arial" w:cs="Arial"/>
          <w:sz w:val="22"/>
          <w:szCs w:val="22"/>
        </w:rPr>
      </w:pPr>
    </w:p>
    <w:p w14:paraId="0413F846" w14:textId="77777777" w:rsidR="008E01EB" w:rsidRPr="00C727F2" w:rsidRDefault="008E01EB" w:rsidP="0069453F">
      <w:pPr>
        <w:ind w:left="720"/>
        <w:jc w:val="both"/>
        <w:rPr>
          <w:rFonts w:ascii="Arial" w:hAnsi="Arial" w:cs="Arial"/>
          <w:sz w:val="22"/>
          <w:szCs w:val="22"/>
        </w:rPr>
      </w:pPr>
      <w:r w:rsidRPr="00C727F2">
        <w:rPr>
          <w:rFonts w:ascii="Arial" w:hAnsi="Arial" w:cs="Arial"/>
          <w:sz w:val="22"/>
          <w:szCs w:val="22"/>
        </w:rPr>
        <w:t>Evaluasi diri dimaksudkan untuk hal-hal berikut:</w:t>
      </w:r>
    </w:p>
    <w:p w14:paraId="0D28538C" w14:textId="77777777" w:rsidR="008E01EB" w:rsidRPr="00C727F2" w:rsidRDefault="008E01EB" w:rsidP="00F60381">
      <w:pPr>
        <w:pStyle w:val="ListParagraph"/>
        <w:numPr>
          <w:ilvl w:val="0"/>
          <w:numId w:val="6"/>
        </w:numPr>
        <w:ind w:left="1350"/>
        <w:jc w:val="both"/>
        <w:rPr>
          <w:rFonts w:ascii="Arial" w:eastAsia="Arial Unicode MS" w:hAnsi="Arial" w:cs="Arial"/>
          <w:sz w:val="22"/>
          <w:szCs w:val="22"/>
        </w:rPr>
      </w:pPr>
      <w:r w:rsidRPr="00C727F2">
        <w:rPr>
          <w:rFonts w:ascii="Arial" w:hAnsi="Arial" w:cs="Arial"/>
          <w:sz w:val="22"/>
          <w:szCs w:val="22"/>
        </w:rPr>
        <w:t>Penyusunan profil lembaga yang komprehensif dengan data mutakhir.</w:t>
      </w:r>
    </w:p>
    <w:p w14:paraId="5F19EB96" w14:textId="77777777" w:rsidR="008E01EB" w:rsidRPr="00C727F2" w:rsidRDefault="008E01EB" w:rsidP="00F60381">
      <w:pPr>
        <w:pStyle w:val="ListParagraph"/>
        <w:numPr>
          <w:ilvl w:val="0"/>
          <w:numId w:val="6"/>
        </w:numPr>
        <w:ind w:left="1350"/>
        <w:jc w:val="both"/>
        <w:rPr>
          <w:rFonts w:ascii="Arial" w:hAnsi="Arial" w:cs="Arial"/>
          <w:sz w:val="22"/>
          <w:szCs w:val="22"/>
        </w:rPr>
      </w:pPr>
      <w:r w:rsidRPr="00C727F2">
        <w:rPr>
          <w:rFonts w:ascii="Arial" w:hAnsi="Arial" w:cs="Arial"/>
          <w:sz w:val="22"/>
          <w:szCs w:val="22"/>
        </w:rPr>
        <w:t>Perencanaan dan perbaikan-diri secara berkelanjutan.</w:t>
      </w:r>
    </w:p>
    <w:p w14:paraId="006FCF82" w14:textId="77777777" w:rsidR="008E01EB" w:rsidRPr="00C727F2" w:rsidRDefault="008E01EB" w:rsidP="00F60381">
      <w:pPr>
        <w:pStyle w:val="ListParagraph"/>
        <w:numPr>
          <w:ilvl w:val="0"/>
          <w:numId w:val="6"/>
        </w:numPr>
        <w:ind w:left="1350"/>
        <w:jc w:val="both"/>
        <w:rPr>
          <w:rFonts w:ascii="Arial" w:hAnsi="Arial" w:cs="Arial"/>
          <w:sz w:val="22"/>
          <w:szCs w:val="22"/>
        </w:rPr>
      </w:pPr>
      <w:r w:rsidRPr="00C727F2">
        <w:rPr>
          <w:rFonts w:ascii="Arial" w:hAnsi="Arial" w:cs="Arial"/>
          <w:sz w:val="22"/>
          <w:szCs w:val="22"/>
        </w:rPr>
        <w:t>Penjaminan mutu internal program studi dan unit pengelola program studi.</w:t>
      </w:r>
    </w:p>
    <w:p w14:paraId="5C7864EC" w14:textId="77777777" w:rsidR="008E01EB" w:rsidRPr="00C727F2" w:rsidRDefault="008E01EB" w:rsidP="00F60381">
      <w:pPr>
        <w:pStyle w:val="ListParagraph"/>
        <w:numPr>
          <w:ilvl w:val="0"/>
          <w:numId w:val="6"/>
        </w:numPr>
        <w:ind w:left="1350"/>
        <w:jc w:val="both"/>
        <w:rPr>
          <w:rFonts w:ascii="Arial" w:hAnsi="Arial" w:cs="Arial"/>
          <w:sz w:val="22"/>
          <w:szCs w:val="22"/>
        </w:rPr>
      </w:pPr>
      <w:r w:rsidRPr="00C727F2">
        <w:rPr>
          <w:rFonts w:ascii="Arial" w:hAnsi="Arial" w:cs="Arial"/>
          <w:sz w:val="22"/>
          <w:szCs w:val="22"/>
        </w:rPr>
        <w:t>Pemberian informasi mengenai program studi dan unit pengelola program studi</w:t>
      </w:r>
      <w:r w:rsidRPr="00C727F2" w:rsidDel="006C2CD7">
        <w:rPr>
          <w:rFonts w:ascii="Arial" w:hAnsi="Arial" w:cs="Arial"/>
          <w:sz w:val="22"/>
          <w:szCs w:val="22"/>
        </w:rPr>
        <w:t xml:space="preserve"> </w:t>
      </w:r>
      <w:r w:rsidRPr="00C727F2">
        <w:rPr>
          <w:rFonts w:ascii="Arial" w:hAnsi="Arial" w:cs="Arial"/>
          <w:sz w:val="22"/>
          <w:szCs w:val="22"/>
        </w:rPr>
        <w:t>kepada masyarakat dan pihak tertentu yang memerlukannya (</w:t>
      </w:r>
      <w:r w:rsidRPr="00C727F2">
        <w:rPr>
          <w:rFonts w:ascii="Arial" w:hAnsi="Arial" w:cs="Arial"/>
          <w:i/>
          <w:sz w:val="22"/>
          <w:szCs w:val="22"/>
        </w:rPr>
        <w:t>stakeholders</w:t>
      </w:r>
      <w:r w:rsidRPr="00C727F2">
        <w:rPr>
          <w:rFonts w:ascii="Arial" w:hAnsi="Arial" w:cs="Arial"/>
          <w:sz w:val="22"/>
          <w:szCs w:val="22"/>
        </w:rPr>
        <w:t>).</w:t>
      </w:r>
    </w:p>
    <w:p w14:paraId="11C4A281" w14:textId="77777777" w:rsidR="008E01EB" w:rsidRPr="00C727F2" w:rsidRDefault="008E01EB" w:rsidP="00F60381">
      <w:pPr>
        <w:pStyle w:val="ListParagraph"/>
        <w:numPr>
          <w:ilvl w:val="0"/>
          <w:numId w:val="6"/>
        </w:numPr>
        <w:ind w:left="1350"/>
        <w:jc w:val="both"/>
        <w:rPr>
          <w:rFonts w:ascii="Arial" w:hAnsi="Arial" w:cs="Arial"/>
          <w:sz w:val="22"/>
          <w:szCs w:val="22"/>
        </w:rPr>
      </w:pPr>
      <w:r w:rsidRPr="00C727F2">
        <w:rPr>
          <w:rFonts w:ascii="Arial" w:hAnsi="Arial" w:cs="Arial"/>
          <w:sz w:val="22"/>
          <w:szCs w:val="22"/>
        </w:rPr>
        <w:t>Persiapan evaluasi eksternal (akreditasi).</w:t>
      </w:r>
    </w:p>
    <w:p w14:paraId="3F9AFBF7" w14:textId="77777777" w:rsidR="008E01EB" w:rsidRPr="00C727F2" w:rsidRDefault="008E01EB" w:rsidP="00DA4EB8">
      <w:pPr>
        <w:jc w:val="both"/>
        <w:rPr>
          <w:rFonts w:ascii="Arial" w:hAnsi="Arial" w:cs="Arial"/>
          <w:sz w:val="22"/>
          <w:szCs w:val="22"/>
        </w:rPr>
      </w:pPr>
    </w:p>
    <w:p w14:paraId="37C1090C" w14:textId="77777777" w:rsidR="008E01EB" w:rsidRPr="00C727F2" w:rsidRDefault="008E01EB" w:rsidP="00F60381">
      <w:pPr>
        <w:pStyle w:val="ListParagraph"/>
        <w:numPr>
          <w:ilvl w:val="0"/>
          <w:numId w:val="5"/>
        </w:numPr>
        <w:jc w:val="both"/>
        <w:rPr>
          <w:rFonts w:ascii="Arial" w:hAnsi="Arial" w:cs="Arial"/>
          <w:sz w:val="22"/>
          <w:szCs w:val="22"/>
        </w:rPr>
      </w:pPr>
      <w:r w:rsidRPr="00C727F2">
        <w:rPr>
          <w:rFonts w:ascii="Arial" w:hAnsi="Arial" w:cs="Arial"/>
          <w:sz w:val="22"/>
          <w:szCs w:val="22"/>
        </w:rPr>
        <w:t>Manfaat Evaluasi diri</w:t>
      </w:r>
    </w:p>
    <w:p w14:paraId="0384F4CB" w14:textId="77777777" w:rsidR="008E01EB" w:rsidRPr="00C727F2" w:rsidRDefault="008E01EB" w:rsidP="00DA4EB8">
      <w:pPr>
        <w:jc w:val="both"/>
        <w:rPr>
          <w:rFonts w:ascii="Arial" w:hAnsi="Arial" w:cs="Arial"/>
          <w:sz w:val="22"/>
          <w:szCs w:val="22"/>
        </w:rPr>
      </w:pPr>
    </w:p>
    <w:p w14:paraId="1EAFC4A6" w14:textId="2EDFC64A" w:rsidR="008E01EB" w:rsidRPr="00C727F2" w:rsidRDefault="008E01EB" w:rsidP="0069453F">
      <w:pPr>
        <w:ind w:left="720"/>
        <w:jc w:val="both"/>
        <w:rPr>
          <w:rFonts w:ascii="Arial" w:hAnsi="Arial" w:cs="Arial"/>
          <w:sz w:val="22"/>
          <w:szCs w:val="22"/>
        </w:rPr>
      </w:pPr>
      <w:r w:rsidRPr="00C727F2">
        <w:rPr>
          <w:rFonts w:ascii="Arial" w:hAnsi="Arial" w:cs="Arial"/>
          <w:sz w:val="22"/>
          <w:szCs w:val="22"/>
        </w:rPr>
        <w:t xml:space="preserve">Hasil evaluasi diri dapat digunakan oleh </w:t>
      </w:r>
      <w:r w:rsidR="00F7044E" w:rsidRPr="00C727F2">
        <w:rPr>
          <w:rFonts w:ascii="Arial" w:hAnsi="Arial" w:cs="Arial"/>
          <w:sz w:val="22"/>
          <w:szCs w:val="22"/>
        </w:rPr>
        <w:t xml:space="preserve">Unit Pengelola Program Studi </w:t>
      </w:r>
      <w:r w:rsidRPr="00C727F2">
        <w:rPr>
          <w:rFonts w:ascii="Arial" w:hAnsi="Arial" w:cs="Arial"/>
          <w:sz w:val="22"/>
          <w:szCs w:val="22"/>
        </w:rPr>
        <w:t>untuk hal-hal berikut</w:t>
      </w:r>
      <w:r w:rsidR="008F4C0F" w:rsidRPr="00C727F2">
        <w:rPr>
          <w:rFonts w:ascii="Arial" w:hAnsi="Arial" w:cs="Arial"/>
          <w:sz w:val="22"/>
          <w:szCs w:val="22"/>
        </w:rPr>
        <w:t>:</w:t>
      </w:r>
      <w:r w:rsidRPr="00C727F2">
        <w:rPr>
          <w:rFonts w:ascii="Arial" w:hAnsi="Arial" w:cs="Arial"/>
          <w:sz w:val="22"/>
          <w:szCs w:val="22"/>
        </w:rPr>
        <w:t xml:space="preserve"> </w:t>
      </w:r>
    </w:p>
    <w:p w14:paraId="5817D0EC" w14:textId="77777777" w:rsidR="008E01EB" w:rsidRPr="00C727F2" w:rsidRDefault="008E01EB" w:rsidP="00F60381">
      <w:pPr>
        <w:pStyle w:val="ListParagraph"/>
        <w:numPr>
          <w:ilvl w:val="0"/>
          <w:numId w:val="7"/>
        </w:numPr>
        <w:ind w:left="1350"/>
        <w:jc w:val="both"/>
        <w:rPr>
          <w:rFonts w:ascii="Arial" w:hAnsi="Arial" w:cs="Arial"/>
          <w:sz w:val="22"/>
          <w:szCs w:val="22"/>
        </w:rPr>
      </w:pPr>
      <w:r w:rsidRPr="00C727F2">
        <w:rPr>
          <w:rFonts w:ascii="Arial" w:hAnsi="Arial" w:cs="Arial"/>
          <w:sz w:val="22"/>
          <w:szCs w:val="22"/>
        </w:rPr>
        <w:t>Membantu dalam identifikasi masalah, penilaian program dan pencapaian sasaran.</w:t>
      </w:r>
    </w:p>
    <w:p w14:paraId="24B6C58D" w14:textId="77777777" w:rsidR="008E01EB" w:rsidRPr="00C727F2" w:rsidRDefault="008E01EB" w:rsidP="00F60381">
      <w:pPr>
        <w:pStyle w:val="ListParagraph"/>
        <w:numPr>
          <w:ilvl w:val="0"/>
          <w:numId w:val="7"/>
        </w:numPr>
        <w:ind w:left="1350"/>
        <w:jc w:val="both"/>
        <w:rPr>
          <w:rFonts w:ascii="Arial" w:hAnsi="Arial" w:cs="Arial"/>
          <w:sz w:val="22"/>
          <w:szCs w:val="22"/>
        </w:rPr>
      </w:pPr>
      <w:r w:rsidRPr="00C727F2">
        <w:rPr>
          <w:rFonts w:ascii="Arial" w:hAnsi="Arial" w:cs="Arial"/>
          <w:sz w:val="22"/>
          <w:szCs w:val="22"/>
        </w:rPr>
        <w:t>Memperkuat budaya evaluasi kelembagaan (</w:t>
      </w:r>
      <w:r w:rsidRPr="00C727F2">
        <w:rPr>
          <w:rFonts w:ascii="Arial" w:hAnsi="Arial" w:cs="Arial"/>
          <w:i/>
          <w:sz w:val="22"/>
          <w:szCs w:val="22"/>
        </w:rPr>
        <w:t>institutional evaluation</w:t>
      </w:r>
      <w:r w:rsidRPr="00C727F2">
        <w:rPr>
          <w:rFonts w:ascii="Arial" w:hAnsi="Arial" w:cs="Arial"/>
          <w:sz w:val="22"/>
          <w:szCs w:val="22"/>
        </w:rPr>
        <w:t>) dan analisis diri.</w:t>
      </w:r>
    </w:p>
    <w:p w14:paraId="12C58792" w14:textId="77777777" w:rsidR="008E01EB" w:rsidRPr="00C727F2" w:rsidRDefault="008E01EB" w:rsidP="00F60381">
      <w:pPr>
        <w:pStyle w:val="ListParagraph"/>
        <w:numPr>
          <w:ilvl w:val="0"/>
          <w:numId w:val="7"/>
        </w:numPr>
        <w:ind w:left="1350"/>
        <w:jc w:val="both"/>
        <w:rPr>
          <w:rFonts w:ascii="Arial" w:hAnsi="Arial" w:cs="Arial"/>
          <w:sz w:val="22"/>
          <w:szCs w:val="22"/>
        </w:rPr>
      </w:pPr>
      <w:r w:rsidRPr="00C727F2">
        <w:rPr>
          <w:rFonts w:ascii="Arial" w:hAnsi="Arial" w:cs="Arial"/>
          <w:sz w:val="22"/>
          <w:szCs w:val="22"/>
        </w:rPr>
        <w:t>Memperkenalkan staf baru kepada keseluruhan program studi.</w:t>
      </w:r>
    </w:p>
    <w:p w14:paraId="3EEE9B3F" w14:textId="4C7B0364" w:rsidR="008E01EB" w:rsidRPr="00C727F2" w:rsidRDefault="008E01EB" w:rsidP="00F60381">
      <w:pPr>
        <w:pStyle w:val="ListParagraph"/>
        <w:numPr>
          <w:ilvl w:val="0"/>
          <w:numId w:val="7"/>
        </w:numPr>
        <w:ind w:left="1350"/>
        <w:jc w:val="both"/>
        <w:rPr>
          <w:rFonts w:ascii="Arial" w:hAnsi="Arial" w:cs="Arial"/>
          <w:sz w:val="22"/>
          <w:szCs w:val="22"/>
        </w:rPr>
      </w:pPr>
      <w:r w:rsidRPr="00C727F2">
        <w:rPr>
          <w:rFonts w:ascii="Arial" w:hAnsi="Arial" w:cs="Arial"/>
          <w:sz w:val="22"/>
          <w:szCs w:val="22"/>
        </w:rPr>
        <w:t>Memperkuat jiwa k</w:t>
      </w:r>
      <w:r w:rsidR="008F4C0F" w:rsidRPr="00C727F2">
        <w:rPr>
          <w:rFonts w:ascii="Arial" w:hAnsi="Arial" w:cs="Arial"/>
          <w:sz w:val="22"/>
          <w:szCs w:val="22"/>
        </w:rPr>
        <w:t>a</w:t>
      </w:r>
      <w:r w:rsidRPr="00C727F2">
        <w:rPr>
          <w:rFonts w:ascii="Arial" w:hAnsi="Arial" w:cs="Arial"/>
          <w:sz w:val="22"/>
          <w:szCs w:val="22"/>
        </w:rPr>
        <w:t xml:space="preserve">rsa dalam lembaga, memperkecil kesenjangan antara tujuan pribadi dan tujuan lembaga </w:t>
      </w:r>
      <w:r w:rsidR="009936FF" w:rsidRPr="00C727F2">
        <w:rPr>
          <w:rFonts w:ascii="Arial" w:hAnsi="Arial" w:cs="Arial"/>
          <w:sz w:val="22"/>
          <w:szCs w:val="22"/>
        </w:rPr>
        <w:t xml:space="preserve">serta </w:t>
      </w:r>
      <w:r w:rsidRPr="00C727F2">
        <w:rPr>
          <w:rFonts w:ascii="Arial" w:hAnsi="Arial" w:cs="Arial"/>
          <w:sz w:val="22"/>
          <w:szCs w:val="22"/>
        </w:rPr>
        <w:t>mendorong keterbukaan.</w:t>
      </w:r>
    </w:p>
    <w:p w14:paraId="62C683FF" w14:textId="77777777" w:rsidR="008E01EB" w:rsidRPr="00C727F2" w:rsidRDefault="008E01EB" w:rsidP="00F60381">
      <w:pPr>
        <w:pStyle w:val="ListParagraph"/>
        <w:numPr>
          <w:ilvl w:val="0"/>
          <w:numId w:val="7"/>
        </w:numPr>
        <w:ind w:left="1350"/>
        <w:jc w:val="both"/>
        <w:rPr>
          <w:rFonts w:ascii="Arial" w:hAnsi="Arial" w:cs="Arial"/>
          <w:sz w:val="22"/>
          <w:szCs w:val="22"/>
        </w:rPr>
      </w:pPr>
      <w:r w:rsidRPr="00C727F2">
        <w:rPr>
          <w:rFonts w:ascii="Arial" w:hAnsi="Arial" w:cs="Arial"/>
          <w:sz w:val="22"/>
          <w:szCs w:val="22"/>
        </w:rPr>
        <w:t>Menemukan kader baru bagi lembaga.</w:t>
      </w:r>
    </w:p>
    <w:p w14:paraId="74C2ABBE" w14:textId="1570D941" w:rsidR="008E01EB" w:rsidRPr="00C727F2" w:rsidRDefault="008E01EB" w:rsidP="00F60381">
      <w:pPr>
        <w:pStyle w:val="ListParagraph"/>
        <w:numPr>
          <w:ilvl w:val="0"/>
          <w:numId w:val="7"/>
        </w:numPr>
        <w:ind w:left="1350"/>
        <w:jc w:val="both"/>
        <w:rPr>
          <w:rFonts w:ascii="Arial" w:hAnsi="Arial" w:cs="Arial"/>
          <w:sz w:val="22"/>
          <w:szCs w:val="22"/>
        </w:rPr>
      </w:pPr>
      <w:r w:rsidRPr="00C727F2">
        <w:rPr>
          <w:rFonts w:ascii="Arial" w:hAnsi="Arial" w:cs="Arial"/>
          <w:sz w:val="22"/>
          <w:szCs w:val="22"/>
        </w:rPr>
        <w:t xml:space="preserve">Mendorong </w:t>
      </w:r>
      <w:r w:rsidR="00F7044E" w:rsidRPr="00C727F2">
        <w:rPr>
          <w:rFonts w:ascii="Arial" w:hAnsi="Arial" w:cs="Arial"/>
          <w:sz w:val="22"/>
          <w:szCs w:val="22"/>
        </w:rPr>
        <w:t xml:space="preserve">Unit Pengelola Program Studi </w:t>
      </w:r>
      <w:r w:rsidRPr="00C727F2">
        <w:rPr>
          <w:rFonts w:ascii="Arial" w:hAnsi="Arial" w:cs="Arial"/>
          <w:sz w:val="22"/>
          <w:szCs w:val="22"/>
        </w:rPr>
        <w:t>untuk meninjau kembali kebijakan yang telah usang.</w:t>
      </w:r>
    </w:p>
    <w:p w14:paraId="6B439D9E" w14:textId="77777777" w:rsidR="008E01EB" w:rsidRPr="00C727F2" w:rsidRDefault="008E01EB" w:rsidP="00F60381">
      <w:pPr>
        <w:pStyle w:val="ListParagraph"/>
        <w:numPr>
          <w:ilvl w:val="0"/>
          <w:numId w:val="7"/>
        </w:numPr>
        <w:ind w:left="1350"/>
        <w:jc w:val="both"/>
        <w:rPr>
          <w:rFonts w:ascii="Arial" w:hAnsi="Arial" w:cs="Arial"/>
          <w:sz w:val="22"/>
          <w:szCs w:val="22"/>
        </w:rPr>
      </w:pPr>
      <w:r w:rsidRPr="00C727F2">
        <w:rPr>
          <w:rFonts w:ascii="Arial" w:hAnsi="Arial" w:cs="Arial"/>
          <w:sz w:val="22"/>
          <w:szCs w:val="22"/>
        </w:rPr>
        <w:t>Memberi informasi tentang status program studi dibandingkan dengan program studi lain.</w:t>
      </w:r>
    </w:p>
    <w:p w14:paraId="1C02B182" w14:textId="77777777" w:rsidR="008E01EB" w:rsidRPr="00C727F2" w:rsidRDefault="008E01EB" w:rsidP="00DA4EB8">
      <w:pPr>
        <w:jc w:val="both"/>
        <w:rPr>
          <w:rFonts w:ascii="Arial" w:hAnsi="Arial" w:cs="Arial"/>
          <w:sz w:val="22"/>
          <w:szCs w:val="22"/>
        </w:rPr>
      </w:pPr>
    </w:p>
    <w:p w14:paraId="2E608C7D" w14:textId="77777777" w:rsidR="008E01EB" w:rsidRPr="00C727F2" w:rsidRDefault="008E01EB" w:rsidP="00F60381">
      <w:pPr>
        <w:pStyle w:val="ListParagraph"/>
        <w:numPr>
          <w:ilvl w:val="0"/>
          <w:numId w:val="5"/>
        </w:numPr>
        <w:jc w:val="both"/>
        <w:rPr>
          <w:rFonts w:ascii="Arial" w:hAnsi="Arial" w:cs="Arial"/>
          <w:sz w:val="22"/>
          <w:szCs w:val="22"/>
        </w:rPr>
      </w:pPr>
      <w:r w:rsidRPr="00C727F2">
        <w:rPr>
          <w:rFonts w:ascii="Arial" w:hAnsi="Arial" w:cs="Arial"/>
          <w:sz w:val="22"/>
          <w:szCs w:val="22"/>
        </w:rPr>
        <w:t xml:space="preserve">Ciri Evaluasi </w:t>
      </w:r>
      <w:r w:rsidR="009936FF" w:rsidRPr="00C727F2">
        <w:rPr>
          <w:rFonts w:ascii="Arial" w:hAnsi="Arial" w:cs="Arial"/>
          <w:sz w:val="22"/>
          <w:szCs w:val="22"/>
        </w:rPr>
        <w:t>D</w:t>
      </w:r>
      <w:r w:rsidRPr="00C727F2">
        <w:rPr>
          <w:rFonts w:ascii="Arial" w:hAnsi="Arial" w:cs="Arial"/>
          <w:sz w:val="22"/>
          <w:szCs w:val="22"/>
        </w:rPr>
        <w:t>iri yang Baik</w:t>
      </w:r>
    </w:p>
    <w:p w14:paraId="48FA5D18" w14:textId="77777777" w:rsidR="008E01EB" w:rsidRPr="00C727F2" w:rsidRDefault="008E01EB" w:rsidP="00DA4EB8">
      <w:pPr>
        <w:jc w:val="both"/>
        <w:rPr>
          <w:rFonts w:ascii="Arial" w:hAnsi="Arial" w:cs="Arial"/>
          <w:sz w:val="22"/>
          <w:szCs w:val="22"/>
        </w:rPr>
      </w:pPr>
    </w:p>
    <w:p w14:paraId="47D238B6" w14:textId="77777777" w:rsidR="008E01EB" w:rsidRPr="00C727F2" w:rsidRDefault="008E01EB" w:rsidP="0069453F">
      <w:pPr>
        <w:ind w:left="720"/>
        <w:jc w:val="both"/>
        <w:rPr>
          <w:rFonts w:ascii="Arial" w:hAnsi="Arial" w:cs="Arial"/>
          <w:sz w:val="22"/>
          <w:szCs w:val="22"/>
        </w:rPr>
      </w:pPr>
      <w:r w:rsidRPr="00C727F2">
        <w:rPr>
          <w:rFonts w:ascii="Arial" w:hAnsi="Arial" w:cs="Arial"/>
          <w:sz w:val="22"/>
          <w:szCs w:val="22"/>
        </w:rPr>
        <w:t>Evaluasi diri yang baik memiliki ciri-ciri sebagai berikut</w:t>
      </w:r>
      <w:r w:rsidR="009936FF" w:rsidRPr="00C727F2">
        <w:rPr>
          <w:rFonts w:ascii="Arial" w:hAnsi="Arial" w:cs="Arial"/>
          <w:sz w:val="22"/>
          <w:szCs w:val="22"/>
        </w:rPr>
        <w:t>:</w:t>
      </w:r>
    </w:p>
    <w:p w14:paraId="66D67389" w14:textId="77777777" w:rsidR="008E01EB" w:rsidRPr="00C727F2" w:rsidRDefault="008E01EB" w:rsidP="00F60381">
      <w:pPr>
        <w:pStyle w:val="ListParagraph"/>
        <w:numPr>
          <w:ilvl w:val="0"/>
          <w:numId w:val="8"/>
        </w:numPr>
        <w:ind w:left="1350"/>
        <w:jc w:val="both"/>
        <w:rPr>
          <w:rFonts w:ascii="Arial" w:eastAsia="Arial Unicode MS" w:hAnsi="Arial" w:cs="Arial"/>
          <w:sz w:val="22"/>
          <w:szCs w:val="22"/>
        </w:rPr>
      </w:pPr>
      <w:r w:rsidRPr="00C727F2">
        <w:rPr>
          <w:rFonts w:ascii="Arial" w:hAnsi="Arial" w:cs="Arial"/>
          <w:sz w:val="22"/>
          <w:szCs w:val="22"/>
        </w:rPr>
        <w:t xml:space="preserve">Dilakukan dengan motivasi intrinsik. </w:t>
      </w:r>
    </w:p>
    <w:p w14:paraId="4C1B2B4E" w14:textId="77777777" w:rsidR="008E01EB" w:rsidRPr="00C727F2" w:rsidRDefault="008E01EB" w:rsidP="00F60381">
      <w:pPr>
        <w:pStyle w:val="ListParagraph"/>
        <w:numPr>
          <w:ilvl w:val="0"/>
          <w:numId w:val="8"/>
        </w:numPr>
        <w:ind w:left="1350"/>
        <w:jc w:val="both"/>
        <w:rPr>
          <w:rFonts w:ascii="Arial" w:hAnsi="Arial" w:cs="Arial"/>
          <w:sz w:val="22"/>
          <w:szCs w:val="22"/>
        </w:rPr>
      </w:pPr>
      <w:r w:rsidRPr="00C727F2">
        <w:rPr>
          <w:rFonts w:ascii="Arial" w:hAnsi="Arial" w:cs="Arial"/>
          <w:sz w:val="22"/>
          <w:szCs w:val="22"/>
        </w:rPr>
        <w:t xml:space="preserve">Pimpinan mendukung penuh. </w:t>
      </w:r>
    </w:p>
    <w:p w14:paraId="495935B0" w14:textId="77777777" w:rsidR="008E01EB" w:rsidRPr="00C727F2" w:rsidRDefault="008E01EB" w:rsidP="00F60381">
      <w:pPr>
        <w:pStyle w:val="ListParagraph"/>
        <w:numPr>
          <w:ilvl w:val="0"/>
          <w:numId w:val="8"/>
        </w:numPr>
        <w:ind w:left="1350"/>
        <w:jc w:val="both"/>
        <w:rPr>
          <w:rFonts w:ascii="Arial" w:hAnsi="Arial" w:cs="Arial"/>
          <w:sz w:val="22"/>
          <w:szCs w:val="22"/>
        </w:rPr>
      </w:pPr>
      <w:r w:rsidRPr="00C727F2">
        <w:rPr>
          <w:rFonts w:ascii="Arial" w:hAnsi="Arial" w:cs="Arial"/>
          <w:sz w:val="22"/>
          <w:szCs w:val="22"/>
        </w:rPr>
        <w:t xml:space="preserve">Semua pihak dalam lembaga mendukung. </w:t>
      </w:r>
    </w:p>
    <w:p w14:paraId="7E6D7F6B" w14:textId="77777777" w:rsidR="008E01EB" w:rsidRPr="00C727F2" w:rsidRDefault="008E01EB" w:rsidP="00F60381">
      <w:pPr>
        <w:pStyle w:val="ListParagraph"/>
        <w:numPr>
          <w:ilvl w:val="0"/>
          <w:numId w:val="8"/>
        </w:numPr>
        <w:ind w:left="1350"/>
        <w:jc w:val="both"/>
        <w:rPr>
          <w:rFonts w:ascii="Arial" w:hAnsi="Arial" w:cs="Arial"/>
          <w:sz w:val="22"/>
          <w:szCs w:val="22"/>
        </w:rPr>
      </w:pPr>
      <w:r w:rsidRPr="00C727F2">
        <w:rPr>
          <w:rFonts w:ascii="Arial" w:hAnsi="Arial" w:cs="Arial"/>
          <w:sz w:val="22"/>
          <w:szCs w:val="22"/>
        </w:rPr>
        <w:t xml:space="preserve">Direncanakan sesuai dengan keperluan lembaga. </w:t>
      </w:r>
    </w:p>
    <w:p w14:paraId="49BE2DF2" w14:textId="77777777" w:rsidR="008E01EB" w:rsidRPr="00C727F2" w:rsidRDefault="008E01EB" w:rsidP="00F60381">
      <w:pPr>
        <w:pStyle w:val="ListParagraph"/>
        <w:numPr>
          <w:ilvl w:val="0"/>
          <w:numId w:val="8"/>
        </w:numPr>
        <w:ind w:left="1350"/>
        <w:jc w:val="both"/>
        <w:rPr>
          <w:rFonts w:ascii="Arial" w:hAnsi="Arial" w:cs="Arial"/>
          <w:sz w:val="22"/>
          <w:szCs w:val="22"/>
        </w:rPr>
      </w:pPr>
      <w:r w:rsidRPr="00C727F2">
        <w:rPr>
          <w:rFonts w:ascii="Arial" w:hAnsi="Arial" w:cs="Arial"/>
          <w:sz w:val="22"/>
          <w:szCs w:val="22"/>
        </w:rPr>
        <w:t xml:space="preserve">Dimaksudkan untuk menilai kembali tujuan lembaga. </w:t>
      </w:r>
    </w:p>
    <w:p w14:paraId="1FF58358" w14:textId="77777777" w:rsidR="008E01EB" w:rsidRPr="00C727F2" w:rsidRDefault="008E01EB" w:rsidP="00F60381">
      <w:pPr>
        <w:pStyle w:val="ListParagraph"/>
        <w:numPr>
          <w:ilvl w:val="0"/>
          <w:numId w:val="8"/>
        </w:numPr>
        <w:ind w:left="1350"/>
        <w:jc w:val="both"/>
        <w:rPr>
          <w:rFonts w:ascii="Arial" w:hAnsi="Arial" w:cs="Arial"/>
          <w:sz w:val="22"/>
          <w:szCs w:val="22"/>
        </w:rPr>
      </w:pPr>
      <w:r w:rsidRPr="00C727F2">
        <w:rPr>
          <w:rFonts w:ascii="Arial" w:hAnsi="Arial" w:cs="Arial"/>
          <w:sz w:val="22"/>
          <w:szCs w:val="22"/>
        </w:rPr>
        <w:t>Proses evaluasi diri dilaksanakan dan dipimpin dengan baik.</w:t>
      </w:r>
    </w:p>
    <w:p w14:paraId="28BC860F" w14:textId="77777777" w:rsidR="008E01EB" w:rsidRPr="00C727F2" w:rsidRDefault="008E01EB" w:rsidP="00F60381">
      <w:pPr>
        <w:pStyle w:val="ListParagraph"/>
        <w:numPr>
          <w:ilvl w:val="0"/>
          <w:numId w:val="8"/>
        </w:numPr>
        <w:ind w:left="1350"/>
        <w:jc w:val="both"/>
        <w:rPr>
          <w:rFonts w:ascii="Arial" w:hAnsi="Arial" w:cs="Arial"/>
          <w:sz w:val="22"/>
          <w:szCs w:val="22"/>
        </w:rPr>
      </w:pPr>
      <w:r w:rsidRPr="00C727F2">
        <w:rPr>
          <w:rFonts w:ascii="Arial" w:hAnsi="Arial" w:cs="Arial"/>
          <w:sz w:val="22"/>
          <w:szCs w:val="22"/>
        </w:rPr>
        <w:t>Evaluasi diri dilaksanakan secara terbuka/transparan, objektif, jujur, bertanggung jawab dan akuntabel.</w:t>
      </w:r>
    </w:p>
    <w:p w14:paraId="636FC50A" w14:textId="77777777" w:rsidR="008E01EB" w:rsidRPr="00C727F2" w:rsidRDefault="008E01EB" w:rsidP="00F60381">
      <w:pPr>
        <w:pStyle w:val="ListParagraph"/>
        <w:numPr>
          <w:ilvl w:val="0"/>
          <w:numId w:val="8"/>
        </w:numPr>
        <w:ind w:left="1350"/>
        <w:jc w:val="both"/>
        <w:rPr>
          <w:rFonts w:ascii="Arial" w:hAnsi="Arial" w:cs="Arial"/>
          <w:sz w:val="22"/>
          <w:szCs w:val="22"/>
        </w:rPr>
      </w:pPr>
      <w:r w:rsidRPr="00C727F2">
        <w:rPr>
          <w:rFonts w:ascii="Arial" w:hAnsi="Arial" w:cs="Arial"/>
          <w:sz w:val="22"/>
          <w:szCs w:val="22"/>
        </w:rPr>
        <w:t>Mendeskripsikan dan menganalisis kekuatan dan kelemahan yang dimiliki program studi, dan peluang serta ancaman yang ada di lingkungan program studi.</w:t>
      </w:r>
    </w:p>
    <w:p w14:paraId="51E6F76F" w14:textId="77777777" w:rsidR="008E01EB" w:rsidRPr="00C727F2" w:rsidRDefault="008E01EB" w:rsidP="00F60381">
      <w:pPr>
        <w:pStyle w:val="ListParagraph"/>
        <w:numPr>
          <w:ilvl w:val="0"/>
          <w:numId w:val="8"/>
        </w:numPr>
        <w:ind w:left="1350"/>
        <w:jc w:val="both"/>
        <w:rPr>
          <w:rFonts w:ascii="Arial" w:hAnsi="Arial" w:cs="Arial"/>
          <w:sz w:val="22"/>
          <w:szCs w:val="22"/>
        </w:rPr>
      </w:pPr>
      <w:r w:rsidRPr="00C727F2">
        <w:rPr>
          <w:rFonts w:ascii="Arial" w:hAnsi="Arial" w:cs="Arial"/>
          <w:sz w:val="22"/>
          <w:szCs w:val="22"/>
        </w:rPr>
        <w:t>Berbagai permasalahan diteliti dan dicarikan alternatif pemecahannya.</w:t>
      </w:r>
    </w:p>
    <w:p w14:paraId="24AF3F42" w14:textId="77777777" w:rsidR="008E01EB" w:rsidRPr="00C727F2" w:rsidRDefault="008E01EB" w:rsidP="00F60381">
      <w:pPr>
        <w:pStyle w:val="ListParagraph"/>
        <w:numPr>
          <w:ilvl w:val="0"/>
          <w:numId w:val="8"/>
        </w:numPr>
        <w:ind w:left="1350"/>
        <w:jc w:val="both"/>
        <w:rPr>
          <w:rFonts w:ascii="Arial" w:hAnsi="Arial" w:cs="Arial"/>
          <w:sz w:val="22"/>
          <w:szCs w:val="22"/>
        </w:rPr>
      </w:pPr>
      <w:r w:rsidRPr="00C727F2">
        <w:rPr>
          <w:rFonts w:ascii="Arial" w:hAnsi="Arial" w:cs="Arial"/>
          <w:sz w:val="22"/>
          <w:szCs w:val="22"/>
        </w:rPr>
        <w:t>Hasil evaluasi diri dimanfaatkan untuk menyusun strategi dan rencana pengembangan dan perbaikan program secara berkelanjutan.</w:t>
      </w:r>
    </w:p>
    <w:p w14:paraId="721A89F6" w14:textId="77777777" w:rsidR="008E01EB" w:rsidRPr="00C727F2" w:rsidRDefault="008E01EB" w:rsidP="00F60381">
      <w:pPr>
        <w:pStyle w:val="ListParagraph"/>
        <w:numPr>
          <w:ilvl w:val="0"/>
          <w:numId w:val="8"/>
        </w:numPr>
        <w:ind w:left="1350"/>
        <w:jc w:val="both"/>
        <w:rPr>
          <w:rFonts w:ascii="Arial" w:hAnsi="Arial" w:cs="Arial"/>
          <w:sz w:val="22"/>
          <w:szCs w:val="22"/>
        </w:rPr>
      </w:pPr>
      <w:r w:rsidRPr="00C727F2">
        <w:rPr>
          <w:rFonts w:ascii="Arial" w:hAnsi="Arial" w:cs="Arial"/>
          <w:sz w:val="22"/>
          <w:szCs w:val="22"/>
        </w:rPr>
        <w:t>Hasilnya berupa perbaikan proses evaluasi kelembagaan dan analisis-diri, serta perbaikan dan pengembangan program secara berkelanjutan (</w:t>
      </w:r>
      <w:r w:rsidRPr="00C727F2">
        <w:rPr>
          <w:rFonts w:ascii="Arial" w:hAnsi="Arial" w:cs="Arial"/>
          <w:i/>
          <w:sz w:val="22"/>
          <w:szCs w:val="22"/>
        </w:rPr>
        <w:t>continuous program improvement and development</w:t>
      </w:r>
      <w:r w:rsidRPr="00C727F2">
        <w:rPr>
          <w:rFonts w:ascii="Arial" w:hAnsi="Arial" w:cs="Arial"/>
          <w:sz w:val="22"/>
          <w:szCs w:val="22"/>
        </w:rPr>
        <w:t>).</w:t>
      </w:r>
    </w:p>
    <w:p w14:paraId="7F2B8B0A" w14:textId="77777777" w:rsidR="008E01EB" w:rsidRPr="00C727F2" w:rsidRDefault="008E01EB" w:rsidP="00F60381">
      <w:pPr>
        <w:pStyle w:val="ListParagraph"/>
        <w:numPr>
          <w:ilvl w:val="0"/>
          <w:numId w:val="8"/>
        </w:numPr>
        <w:ind w:left="1350"/>
        <w:jc w:val="both"/>
        <w:rPr>
          <w:rFonts w:ascii="Arial" w:hAnsi="Arial" w:cs="Arial"/>
          <w:sz w:val="22"/>
          <w:szCs w:val="22"/>
        </w:rPr>
      </w:pPr>
      <w:r w:rsidRPr="00C727F2">
        <w:rPr>
          <w:rFonts w:ascii="Arial" w:hAnsi="Arial" w:cs="Arial"/>
          <w:sz w:val="22"/>
          <w:szCs w:val="22"/>
        </w:rPr>
        <w:t xml:space="preserve">Laporan disusun dengan baik. </w:t>
      </w:r>
    </w:p>
    <w:p w14:paraId="4481F565" w14:textId="77777777" w:rsidR="008E01EB" w:rsidRPr="00C727F2" w:rsidRDefault="008E01EB" w:rsidP="00DA4EB8">
      <w:pPr>
        <w:jc w:val="both"/>
        <w:rPr>
          <w:rFonts w:ascii="Arial" w:hAnsi="Arial" w:cs="Arial"/>
          <w:sz w:val="22"/>
          <w:szCs w:val="22"/>
        </w:rPr>
      </w:pPr>
    </w:p>
    <w:p w14:paraId="48AFF9C9" w14:textId="77777777" w:rsidR="008E01EB" w:rsidRPr="00C727F2" w:rsidRDefault="008E01EB" w:rsidP="00F60381">
      <w:pPr>
        <w:pStyle w:val="ListParagraph"/>
        <w:numPr>
          <w:ilvl w:val="0"/>
          <w:numId w:val="5"/>
        </w:numPr>
        <w:jc w:val="both"/>
        <w:rPr>
          <w:rFonts w:ascii="Arial" w:hAnsi="Arial" w:cs="Arial"/>
          <w:sz w:val="22"/>
          <w:szCs w:val="22"/>
        </w:rPr>
      </w:pPr>
      <w:r w:rsidRPr="00C727F2">
        <w:rPr>
          <w:rFonts w:ascii="Arial" w:hAnsi="Arial" w:cs="Arial"/>
          <w:sz w:val="22"/>
          <w:szCs w:val="22"/>
        </w:rPr>
        <w:t xml:space="preserve">Evaluasi </w:t>
      </w:r>
      <w:r w:rsidR="009936FF" w:rsidRPr="00C727F2">
        <w:rPr>
          <w:rFonts w:ascii="Arial" w:hAnsi="Arial" w:cs="Arial"/>
          <w:sz w:val="22"/>
          <w:szCs w:val="22"/>
        </w:rPr>
        <w:t>D</w:t>
      </w:r>
      <w:r w:rsidRPr="00C727F2">
        <w:rPr>
          <w:rFonts w:ascii="Arial" w:hAnsi="Arial" w:cs="Arial"/>
          <w:sz w:val="22"/>
          <w:szCs w:val="22"/>
        </w:rPr>
        <w:t>iri dalam Daur Penjaminan Mutu/Akreditasi</w:t>
      </w:r>
    </w:p>
    <w:p w14:paraId="220E628C" w14:textId="77777777" w:rsidR="008E01EB" w:rsidRPr="00C727F2" w:rsidRDefault="008E01EB" w:rsidP="00DA4EB8">
      <w:pPr>
        <w:jc w:val="both"/>
        <w:rPr>
          <w:rFonts w:ascii="Arial" w:hAnsi="Arial" w:cs="Arial"/>
          <w:sz w:val="22"/>
          <w:szCs w:val="22"/>
        </w:rPr>
      </w:pPr>
    </w:p>
    <w:p w14:paraId="1CE75620" w14:textId="7A791E98" w:rsidR="008E01EB" w:rsidRPr="00C727F2" w:rsidRDefault="008E01EB" w:rsidP="00870B8C">
      <w:pPr>
        <w:ind w:left="720"/>
        <w:jc w:val="both"/>
        <w:rPr>
          <w:rFonts w:ascii="Arial" w:hAnsi="Arial" w:cs="Arial"/>
          <w:sz w:val="22"/>
          <w:szCs w:val="22"/>
        </w:rPr>
      </w:pPr>
      <w:r w:rsidRPr="00C727F2">
        <w:rPr>
          <w:rFonts w:ascii="Arial" w:hAnsi="Arial" w:cs="Arial"/>
          <w:sz w:val="22"/>
          <w:szCs w:val="22"/>
        </w:rPr>
        <w:t>Seperti dikemukakan terdahulu, evaluasi diri merupakan salah satu aspek penting dalam keseluruhan daur akreditasi dengan berbagai peran dan kegunaannya, termasuk penjaminan mutu (</w:t>
      </w:r>
      <w:r w:rsidRPr="00C727F2">
        <w:rPr>
          <w:rFonts w:ascii="Arial" w:hAnsi="Arial" w:cs="Arial"/>
          <w:i/>
          <w:sz w:val="22"/>
          <w:szCs w:val="22"/>
        </w:rPr>
        <w:t>quality assurance</w:t>
      </w:r>
      <w:r w:rsidRPr="00C727F2">
        <w:rPr>
          <w:rFonts w:ascii="Arial" w:hAnsi="Arial" w:cs="Arial"/>
          <w:sz w:val="22"/>
          <w:szCs w:val="22"/>
        </w:rPr>
        <w:t>). Keseluruhan daur penjaminan mutu dalam rangka akreditasi program studi</w:t>
      </w:r>
      <w:r w:rsidR="008F4C0F" w:rsidRPr="00C727F2">
        <w:rPr>
          <w:rFonts w:ascii="Arial" w:hAnsi="Arial" w:cs="Arial"/>
          <w:sz w:val="22"/>
          <w:szCs w:val="22"/>
        </w:rPr>
        <w:t xml:space="preserve"> </w:t>
      </w:r>
      <w:r w:rsidRPr="00C727F2">
        <w:rPr>
          <w:rFonts w:ascii="Arial" w:hAnsi="Arial" w:cs="Arial"/>
          <w:sz w:val="22"/>
          <w:szCs w:val="22"/>
        </w:rPr>
        <w:t>di</w:t>
      </w:r>
      <w:r w:rsidR="009936FF" w:rsidRPr="00C727F2">
        <w:rPr>
          <w:rFonts w:ascii="Arial" w:hAnsi="Arial" w:cs="Arial"/>
          <w:sz w:val="22"/>
          <w:szCs w:val="22"/>
        </w:rPr>
        <w:t>gambar</w:t>
      </w:r>
      <w:r w:rsidRPr="00C727F2">
        <w:rPr>
          <w:rFonts w:ascii="Arial" w:hAnsi="Arial" w:cs="Arial"/>
          <w:sz w:val="22"/>
          <w:szCs w:val="22"/>
        </w:rPr>
        <w:t>kan dalam Gambar 1.</w:t>
      </w:r>
    </w:p>
    <w:p w14:paraId="71DFC51E" w14:textId="77777777" w:rsidR="008E01EB" w:rsidRPr="00C727F2" w:rsidRDefault="008E01EB" w:rsidP="00870B8C">
      <w:pPr>
        <w:jc w:val="center"/>
        <w:rPr>
          <w:rFonts w:ascii="Arial" w:hAnsi="Arial" w:cs="Arial"/>
          <w:sz w:val="22"/>
          <w:szCs w:val="22"/>
        </w:rPr>
      </w:pPr>
      <w:r w:rsidRPr="00C727F2">
        <w:rPr>
          <w:rFonts w:ascii="Arial" w:hAnsi="Arial" w:cs="Arial"/>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C727F2" w:rsidRDefault="008E01EB" w:rsidP="00870B8C">
      <w:pPr>
        <w:jc w:val="center"/>
        <w:rPr>
          <w:rFonts w:ascii="Arial" w:hAnsi="Arial" w:cs="Arial"/>
          <w:sz w:val="22"/>
          <w:szCs w:val="22"/>
        </w:rPr>
      </w:pPr>
      <w:r w:rsidRPr="00C727F2">
        <w:rPr>
          <w:rFonts w:ascii="Arial" w:hAnsi="Arial" w:cs="Arial"/>
          <w:sz w:val="22"/>
          <w:szCs w:val="22"/>
        </w:rPr>
        <w:t xml:space="preserve">Gambar 1.  </w:t>
      </w:r>
      <w:bookmarkStart w:id="8" w:name="_Hlk2350756"/>
      <w:r w:rsidRPr="00C727F2">
        <w:rPr>
          <w:rFonts w:ascii="Arial" w:hAnsi="Arial" w:cs="Arial"/>
          <w:sz w:val="22"/>
          <w:szCs w:val="22"/>
        </w:rPr>
        <w:t>Daur Penjaminan Mutu dalam Rangka Akreditasi</w:t>
      </w:r>
      <w:bookmarkEnd w:id="8"/>
    </w:p>
    <w:p w14:paraId="1CF07AAB" w14:textId="77777777" w:rsidR="008E01EB" w:rsidRPr="00C727F2" w:rsidRDefault="008E01EB" w:rsidP="00DA4EB8">
      <w:pPr>
        <w:jc w:val="both"/>
        <w:rPr>
          <w:rFonts w:ascii="Arial" w:hAnsi="Arial" w:cs="Arial"/>
          <w:sz w:val="22"/>
          <w:szCs w:val="22"/>
        </w:rPr>
      </w:pPr>
    </w:p>
    <w:p w14:paraId="509EA2AD" w14:textId="02DD6FD7" w:rsidR="008E01EB" w:rsidRPr="00C727F2" w:rsidRDefault="008E01EB" w:rsidP="00DA4EB8">
      <w:pPr>
        <w:jc w:val="both"/>
        <w:rPr>
          <w:rFonts w:ascii="Arial" w:hAnsi="Arial" w:cs="Arial"/>
          <w:sz w:val="22"/>
          <w:szCs w:val="22"/>
        </w:rPr>
      </w:pPr>
    </w:p>
    <w:p w14:paraId="04182F00" w14:textId="41CACEA8" w:rsidR="0018137A" w:rsidRPr="00C727F2" w:rsidRDefault="0018137A" w:rsidP="00DA4EB8">
      <w:pPr>
        <w:jc w:val="both"/>
        <w:rPr>
          <w:rFonts w:ascii="Arial" w:hAnsi="Arial" w:cs="Arial"/>
          <w:sz w:val="22"/>
          <w:szCs w:val="22"/>
        </w:rPr>
      </w:pPr>
    </w:p>
    <w:p w14:paraId="1C66E7D0" w14:textId="22108190" w:rsidR="0018137A" w:rsidRPr="00C727F2" w:rsidRDefault="0018137A" w:rsidP="00DA4EB8">
      <w:pPr>
        <w:jc w:val="both"/>
        <w:rPr>
          <w:rFonts w:ascii="Arial" w:hAnsi="Arial" w:cs="Arial"/>
          <w:sz w:val="22"/>
          <w:szCs w:val="22"/>
        </w:rPr>
      </w:pPr>
    </w:p>
    <w:p w14:paraId="6E472DA1" w14:textId="61F9BB78" w:rsidR="0018137A" w:rsidRPr="00C727F2" w:rsidRDefault="0018137A" w:rsidP="00DA4EB8">
      <w:pPr>
        <w:jc w:val="both"/>
        <w:rPr>
          <w:rFonts w:ascii="Arial" w:hAnsi="Arial" w:cs="Arial"/>
          <w:sz w:val="22"/>
          <w:szCs w:val="22"/>
        </w:rPr>
      </w:pPr>
    </w:p>
    <w:p w14:paraId="4499E327" w14:textId="325A3CE7" w:rsidR="0018137A" w:rsidRPr="00C727F2" w:rsidRDefault="0018137A" w:rsidP="00DA4EB8">
      <w:pPr>
        <w:jc w:val="both"/>
        <w:rPr>
          <w:rFonts w:ascii="Arial" w:hAnsi="Arial" w:cs="Arial"/>
          <w:sz w:val="22"/>
          <w:szCs w:val="22"/>
        </w:rPr>
      </w:pPr>
    </w:p>
    <w:p w14:paraId="4ADF439B" w14:textId="23C67E10" w:rsidR="0018137A" w:rsidRPr="00C727F2" w:rsidRDefault="0018137A" w:rsidP="00DA4EB8">
      <w:pPr>
        <w:jc w:val="both"/>
        <w:rPr>
          <w:rFonts w:ascii="Arial" w:hAnsi="Arial" w:cs="Arial"/>
          <w:sz w:val="22"/>
          <w:szCs w:val="22"/>
        </w:rPr>
      </w:pPr>
    </w:p>
    <w:p w14:paraId="10DEDF4B" w14:textId="4AF7680C" w:rsidR="0018137A" w:rsidRPr="00C727F2" w:rsidRDefault="0018137A" w:rsidP="00DA4EB8">
      <w:pPr>
        <w:jc w:val="both"/>
        <w:rPr>
          <w:rFonts w:ascii="Arial" w:hAnsi="Arial" w:cs="Arial"/>
          <w:sz w:val="22"/>
          <w:szCs w:val="22"/>
        </w:rPr>
      </w:pPr>
    </w:p>
    <w:p w14:paraId="105F601D" w14:textId="0220547B" w:rsidR="0018137A" w:rsidRPr="00C727F2" w:rsidRDefault="0018137A" w:rsidP="00DA4EB8">
      <w:pPr>
        <w:jc w:val="both"/>
        <w:rPr>
          <w:rFonts w:ascii="Arial" w:hAnsi="Arial" w:cs="Arial"/>
          <w:sz w:val="22"/>
          <w:szCs w:val="22"/>
        </w:rPr>
      </w:pPr>
    </w:p>
    <w:p w14:paraId="2D55A1F7" w14:textId="4D356F58" w:rsidR="0018137A" w:rsidRPr="00C727F2" w:rsidRDefault="0018137A" w:rsidP="00DA4EB8">
      <w:pPr>
        <w:jc w:val="both"/>
        <w:rPr>
          <w:rFonts w:ascii="Arial" w:hAnsi="Arial" w:cs="Arial"/>
          <w:sz w:val="22"/>
          <w:szCs w:val="22"/>
        </w:rPr>
      </w:pPr>
    </w:p>
    <w:p w14:paraId="15FD54F1" w14:textId="0CF1DE5B" w:rsidR="0018137A" w:rsidRPr="00C727F2" w:rsidRDefault="0018137A" w:rsidP="00DA4EB8">
      <w:pPr>
        <w:jc w:val="both"/>
        <w:rPr>
          <w:rFonts w:ascii="Arial" w:hAnsi="Arial" w:cs="Arial"/>
          <w:sz w:val="22"/>
          <w:szCs w:val="22"/>
        </w:rPr>
      </w:pPr>
    </w:p>
    <w:p w14:paraId="35EC06F3" w14:textId="1C6EBE77" w:rsidR="0018137A" w:rsidRPr="00C727F2" w:rsidRDefault="0018137A" w:rsidP="00DA4EB8">
      <w:pPr>
        <w:jc w:val="both"/>
        <w:rPr>
          <w:rFonts w:ascii="Arial" w:hAnsi="Arial" w:cs="Arial"/>
          <w:sz w:val="22"/>
          <w:szCs w:val="22"/>
        </w:rPr>
      </w:pPr>
    </w:p>
    <w:p w14:paraId="5F8D89D6" w14:textId="103D0FF5" w:rsidR="0018137A" w:rsidRPr="00C727F2" w:rsidRDefault="0018137A" w:rsidP="00DA4EB8">
      <w:pPr>
        <w:jc w:val="both"/>
        <w:rPr>
          <w:rFonts w:ascii="Arial" w:hAnsi="Arial" w:cs="Arial"/>
          <w:sz w:val="22"/>
          <w:szCs w:val="22"/>
        </w:rPr>
      </w:pPr>
    </w:p>
    <w:p w14:paraId="1199F47C" w14:textId="281BD541" w:rsidR="0018137A" w:rsidRPr="00C727F2" w:rsidRDefault="0018137A" w:rsidP="00DA4EB8">
      <w:pPr>
        <w:jc w:val="both"/>
        <w:rPr>
          <w:rFonts w:ascii="Arial" w:hAnsi="Arial" w:cs="Arial"/>
          <w:sz w:val="22"/>
          <w:szCs w:val="22"/>
        </w:rPr>
      </w:pPr>
    </w:p>
    <w:p w14:paraId="4ED0E366" w14:textId="3B34ACE4" w:rsidR="0018137A" w:rsidRPr="00C727F2" w:rsidRDefault="0018137A" w:rsidP="00DA4EB8">
      <w:pPr>
        <w:jc w:val="both"/>
        <w:rPr>
          <w:rFonts w:ascii="Arial" w:hAnsi="Arial" w:cs="Arial"/>
          <w:sz w:val="22"/>
          <w:szCs w:val="22"/>
        </w:rPr>
      </w:pPr>
    </w:p>
    <w:p w14:paraId="6ED96AB6" w14:textId="735376A7" w:rsidR="0018137A" w:rsidRPr="00C727F2" w:rsidRDefault="0018137A" w:rsidP="00DA4EB8">
      <w:pPr>
        <w:jc w:val="both"/>
        <w:rPr>
          <w:rFonts w:ascii="Arial" w:hAnsi="Arial" w:cs="Arial"/>
          <w:sz w:val="22"/>
          <w:szCs w:val="22"/>
        </w:rPr>
      </w:pPr>
    </w:p>
    <w:p w14:paraId="63FBD116" w14:textId="4E9132E6" w:rsidR="00F06AC6" w:rsidRPr="00C727F2" w:rsidRDefault="00F06AC6" w:rsidP="00DA4EB8">
      <w:pPr>
        <w:jc w:val="both"/>
        <w:rPr>
          <w:rFonts w:ascii="Arial" w:hAnsi="Arial" w:cs="Arial"/>
          <w:sz w:val="22"/>
          <w:szCs w:val="22"/>
        </w:rPr>
      </w:pPr>
    </w:p>
    <w:p w14:paraId="335A8FB3" w14:textId="3447A051" w:rsidR="00F06AC6" w:rsidRPr="00C727F2" w:rsidRDefault="00F06AC6" w:rsidP="00DA4EB8">
      <w:pPr>
        <w:jc w:val="both"/>
        <w:rPr>
          <w:rFonts w:ascii="Arial" w:hAnsi="Arial" w:cs="Arial"/>
          <w:sz w:val="22"/>
          <w:szCs w:val="22"/>
        </w:rPr>
      </w:pPr>
    </w:p>
    <w:p w14:paraId="3ADE188C" w14:textId="77777777" w:rsidR="00F06AC6" w:rsidRPr="00C727F2" w:rsidRDefault="00F06AC6" w:rsidP="00DA4EB8">
      <w:pPr>
        <w:jc w:val="both"/>
        <w:rPr>
          <w:rFonts w:ascii="Arial" w:hAnsi="Arial" w:cs="Arial"/>
          <w:sz w:val="22"/>
          <w:szCs w:val="22"/>
        </w:rPr>
      </w:pPr>
    </w:p>
    <w:p w14:paraId="6DBB1213" w14:textId="36E8FD0C" w:rsidR="0018137A" w:rsidRPr="00C727F2" w:rsidRDefault="0018137A" w:rsidP="00DA4EB8">
      <w:pPr>
        <w:jc w:val="both"/>
        <w:rPr>
          <w:rFonts w:ascii="Arial" w:hAnsi="Arial" w:cs="Arial"/>
          <w:sz w:val="22"/>
          <w:szCs w:val="22"/>
        </w:rPr>
      </w:pPr>
    </w:p>
    <w:p w14:paraId="23408250" w14:textId="77777777" w:rsidR="00164DC8" w:rsidRPr="00C727F2" w:rsidRDefault="00164DC8" w:rsidP="00DA4EB8">
      <w:pPr>
        <w:jc w:val="both"/>
        <w:rPr>
          <w:rFonts w:ascii="Arial" w:hAnsi="Arial" w:cs="Arial"/>
          <w:sz w:val="22"/>
          <w:szCs w:val="22"/>
        </w:rPr>
      </w:pPr>
    </w:p>
    <w:p w14:paraId="0F26894B" w14:textId="1BFC0DCD" w:rsidR="0018137A" w:rsidRPr="00C727F2" w:rsidRDefault="0018137A" w:rsidP="00DA4EB8">
      <w:pPr>
        <w:jc w:val="both"/>
        <w:rPr>
          <w:rFonts w:ascii="Arial" w:hAnsi="Arial" w:cs="Arial"/>
          <w:sz w:val="22"/>
          <w:szCs w:val="22"/>
        </w:rPr>
      </w:pPr>
    </w:p>
    <w:p w14:paraId="2FAA40D3" w14:textId="548B57C6" w:rsidR="0018137A" w:rsidRPr="00C727F2" w:rsidRDefault="0018137A" w:rsidP="00DA4EB8">
      <w:pPr>
        <w:jc w:val="both"/>
        <w:rPr>
          <w:rFonts w:ascii="Arial" w:hAnsi="Arial" w:cs="Arial"/>
          <w:sz w:val="22"/>
          <w:szCs w:val="22"/>
        </w:rPr>
      </w:pPr>
    </w:p>
    <w:p w14:paraId="70D3954C" w14:textId="7CD3FF71" w:rsidR="008E01EB" w:rsidRPr="00C727F2" w:rsidRDefault="006C2D79" w:rsidP="00164DC8">
      <w:pPr>
        <w:pStyle w:val="Heading2"/>
        <w:jc w:val="left"/>
        <w:rPr>
          <w:rFonts w:cs="Arial"/>
          <w:sz w:val="22"/>
          <w:szCs w:val="22"/>
        </w:rPr>
      </w:pPr>
      <w:bookmarkStart w:id="9" w:name="_Toc29965394"/>
      <w:r w:rsidRPr="00C727F2">
        <w:rPr>
          <w:rFonts w:cs="Arial"/>
          <w:sz w:val="22"/>
          <w:szCs w:val="22"/>
        </w:rPr>
        <w:t xml:space="preserve">BAB </w:t>
      </w:r>
      <w:r w:rsidR="00B15CD0" w:rsidRPr="00C727F2">
        <w:rPr>
          <w:rFonts w:cs="Arial"/>
          <w:sz w:val="22"/>
          <w:szCs w:val="22"/>
        </w:rPr>
        <w:t>III</w:t>
      </w:r>
      <w:r w:rsidR="00164DC8" w:rsidRPr="00C727F2">
        <w:rPr>
          <w:rFonts w:cs="Arial"/>
          <w:sz w:val="22"/>
          <w:szCs w:val="22"/>
        </w:rPr>
        <w:t>.</w:t>
      </w:r>
      <w:r w:rsidR="00B15CD0" w:rsidRPr="00C727F2">
        <w:rPr>
          <w:rFonts w:cs="Arial"/>
          <w:sz w:val="22"/>
          <w:szCs w:val="22"/>
        </w:rPr>
        <w:t xml:space="preserve"> </w:t>
      </w:r>
      <w:r w:rsidR="00870B8C" w:rsidRPr="00C727F2">
        <w:rPr>
          <w:rFonts w:cs="Arial"/>
          <w:sz w:val="22"/>
          <w:szCs w:val="22"/>
        </w:rPr>
        <w:t>PROSEDUR EVALUASI DIRI</w:t>
      </w:r>
      <w:bookmarkEnd w:id="9"/>
    </w:p>
    <w:p w14:paraId="4ACABD29" w14:textId="77777777" w:rsidR="006C2D79" w:rsidRPr="00C727F2" w:rsidRDefault="006C2D79" w:rsidP="00DA4EB8">
      <w:pPr>
        <w:jc w:val="both"/>
        <w:rPr>
          <w:rFonts w:ascii="Arial" w:hAnsi="Arial" w:cs="Arial"/>
          <w:sz w:val="22"/>
          <w:szCs w:val="22"/>
        </w:rPr>
      </w:pPr>
    </w:p>
    <w:p w14:paraId="0320C7D6" w14:textId="69DE1517" w:rsidR="008E01EB" w:rsidRPr="00C727F2" w:rsidRDefault="008E01EB" w:rsidP="00DA4EB8">
      <w:pPr>
        <w:jc w:val="both"/>
        <w:rPr>
          <w:rFonts w:ascii="Arial" w:hAnsi="Arial" w:cs="Arial"/>
          <w:sz w:val="22"/>
          <w:szCs w:val="22"/>
        </w:rPr>
      </w:pPr>
      <w:r w:rsidRPr="00C727F2">
        <w:rPr>
          <w:rFonts w:ascii="Arial" w:hAnsi="Arial" w:cs="Arial"/>
          <w:sz w:val="22"/>
          <w:szCs w:val="22"/>
        </w:rPr>
        <w:t xml:space="preserve">Evaluasi diri dilakukan melalui prosedur yang ditata dalam tahap-tahap berikut: persiapan dan perencanaan, penataan organisasi, pelaksanaan, pemanfaatan pakar sejawat, </w:t>
      </w:r>
      <w:r w:rsidR="009936FF" w:rsidRPr="00C727F2">
        <w:rPr>
          <w:rFonts w:ascii="Arial" w:hAnsi="Arial" w:cs="Arial"/>
          <w:sz w:val="22"/>
          <w:szCs w:val="22"/>
        </w:rPr>
        <w:t xml:space="preserve">serta </w:t>
      </w:r>
      <w:r w:rsidRPr="00C727F2">
        <w:rPr>
          <w:rFonts w:ascii="Arial" w:hAnsi="Arial" w:cs="Arial"/>
          <w:sz w:val="22"/>
          <w:szCs w:val="22"/>
        </w:rPr>
        <w:t>tindak lanjut. Setiap tahap dirinci</w:t>
      </w:r>
      <w:r w:rsidR="008F4C0F" w:rsidRPr="00C727F2">
        <w:rPr>
          <w:rFonts w:ascii="Arial" w:hAnsi="Arial" w:cs="Arial"/>
          <w:sz w:val="22"/>
          <w:szCs w:val="22"/>
        </w:rPr>
        <w:t>kan</w:t>
      </w:r>
      <w:r w:rsidRPr="00C727F2">
        <w:rPr>
          <w:rFonts w:ascii="Arial" w:hAnsi="Arial" w:cs="Arial"/>
          <w:sz w:val="22"/>
          <w:szCs w:val="22"/>
        </w:rPr>
        <w:t xml:space="preserve"> sebagai berikut</w:t>
      </w:r>
      <w:r w:rsidR="008F4C0F" w:rsidRPr="00C727F2">
        <w:rPr>
          <w:rFonts w:ascii="Arial" w:hAnsi="Arial" w:cs="Arial"/>
          <w:sz w:val="22"/>
          <w:szCs w:val="22"/>
        </w:rPr>
        <w:t>:</w:t>
      </w:r>
    </w:p>
    <w:p w14:paraId="1B9EFFF6" w14:textId="77777777" w:rsidR="008E01EB" w:rsidRPr="00C727F2" w:rsidRDefault="008E01EB" w:rsidP="00DA4EB8">
      <w:pPr>
        <w:jc w:val="both"/>
        <w:rPr>
          <w:rFonts w:ascii="Arial" w:hAnsi="Arial" w:cs="Arial"/>
          <w:sz w:val="22"/>
          <w:szCs w:val="22"/>
        </w:rPr>
      </w:pPr>
    </w:p>
    <w:p w14:paraId="3DCE4FBC" w14:textId="77777777" w:rsidR="008E01EB" w:rsidRPr="00C727F2" w:rsidRDefault="008E01EB" w:rsidP="00F60381">
      <w:pPr>
        <w:pStyle w:val="ListParagraph"/>
        <w:numPr>
          <w:ilvl w:val="0"/>
          <w:numId w:val="9"/>
        </w:numPr>
        <w:jc w:val="both"/>
        <w:rPr>
          <w:rFonts w:ascii="Arial" w:hAnsi="Arial" w:cs="Arial"/>
          <w:sz w:val="22"/>
          <w:szCs w:val="22"/>
        </w:rPr>
      </w:pPr>
      <w:r w:rsidRPr="00C727F2">
        <w:rPr>
          <w:rFonts w:ascii="Arial" w:hAnsi="Arial" w:cs="Arial"/>
          <w:sz w:val="22"/>
          <w:szCs w:val="22"/>
        </w:rPr>
        <w:t>Persiapan dan Perencanaan</w:t>
      </w:r>
    </w:p>
    <w:p w14:paraId="2ED5BEFB" w14:textId="77777777" w:rsidR="008E01EB" w:rsidRPr="00C727F2" w:rsidRDefault="008E01EB" w:rsidP="00870B8C">
      <w:pPr>
        <w:ind w:left="720"/>
        <w:jc w:val="both"/>
        <w:rPr>
          <w:rFonts w:ascii="Arial" w:hAnsi="Arial" w:cs="Arial"/>
          <w:sz w:val="22"/>
          <w:szCs w:val="22"/>
        </w:rPr>
      </w:pPr>
      <w:r w:rsidRPr="00C727F2">
        <w:rPr>
          <w:rFonts w:ascii="Arial" w:hAnsi="Arial" w:cs="Arial"/>
          <w:sz w:val="22"/>
          <w:szCs w:val="22"/>
        </w:rPr>
        <w:t>Tahap ini mencakup kegiatan:</w:t>
      </w:r>
    </w:p>
    <w:p w14:paraId="590C7B4C" w14:textId="77777777" w:rsidR="008E01EB" w:rsidRPr="00C727F2" w:rsidRDefault="008E01EB" w:rsidP="00F60381">
      <w:pPr>
        <w:pStyle w:val="ListParagraph"/>
        <w:numPr>
          <w:ilvl w:val="0"/>
          <w:numId w:val="10"/>
        </w:numPr>
        <w:ind w:left="1440"/>
        <w:jc w:val="both"/>
        <w:rPr>
          <w:rFonts w:ascii="Arial" w:hAnsi="Arial" w:cs="Arial"/>
          <w:sz w:val="22"/>
          <w:szCs w:val="22"/>
        </w:rPr>
      </w:pPr>
      <w:r w:rsidRPr="00C727F2">
        <w:rPr>
          <w:rFonts w:ascii="Arial" w:hAnsi="Arial" w:cs="Arial"/>
          <w:sz w:val="22"/>
          <w:szCs w:val="22"/>
        </w:rPr>
        <w:t>Pembentukan tim inti.</w:t>
      </w:r>
    </w:p>
    <w:p w14:paraId="4EE303D3" w14:textId="77777777" w:rsidR="008E01EB" w:rsidRPr="00C727F2" w:rsidRDefault="008E01EB" w:rsidP="00F60381">
      <w:pPr>
        <w:pStyle w:val="ListParagraph"/>
        <w:numPr>
          <w:ilvl w:val="0"/>
          <w:numId w:val="10"/>
        </w:numPr>
        <w:ind w:left="1440"/>
        <w:jc w:val="both"/>
        <w:rPr>
          <w:rFonts w:ascii="Arial" w:hAnsi="Arial" w:cs="Arial"/>
          <w:sz w:val="22"/>
          <w:szCs w:val="22"/>
        </w:rPr>
      </w:pPr>
      <w:r w:rsidRPr="00C727F2">
        <w:rPr>
          <w:rFonts w:ascii="Arial" w:hAnsi="Arial" w:cs="Arial"/>
          <w:sz w:val="22"/>
          <w:szCs w:val="22"/>
        </w:rPr>
        <w:t>Motivasi staf.</w:t>
      </w:r>
    </w:p>
    <w:p w14:paraId="7616A119" w14:textId="77777777" w:rsidR="008E01EB" w:rsidRPr="00C727F2" w:rsidRDefault="008E01EB" w:rsidP="00F60381">
      <w:pPr>
        <w:pStyle w:val="ListParagraph"/>
        <w:numPr>
          <w:ilvl w:val="0"/>
          <w:numId w:val="10"/>
        </w:numPr>
        <w:ind w:left="1440"/>
        <w:jc w:val="both"/>
        <w:rPr>
          <w:rFonts w:ascii="Arial" w:hAnsi="Arial" w:cs="Arial"/>
          <w:sz w:val="22"/>
          <w:szCs w:val="22"/>
        </w:rPr>
      </w:pPr>
      <w:r w:rsidRPr="00C727F2">
        <w:rPr>
          <w:rFonts w:ascii="Arial" w:hAnsi="Arial" w:cs="Arial"/>
          <w:sz w:val="22"/>
          <w:szCs w:val="22"/>
        </w:rPr>
        <w:t>Penentuan fokus dan sasaran sesuai dengan agenda dan masalah yang dihadapi lembaga.</w:t>
      </w:r>
    </w:p>
    <w:p w14:paraId="5D2F280D" w14:textId="77777777" w:rsidR="008E01EB" w:rsidRPr="00C727F2" w:rsidRDefault="008E01EB" w:rsidP="00F60381">
      <w:pPr>
        <w:pStyle w:val="ListParagraph"/>
        <w:numPr>
          <w:ilvl w:val="0"/>
          <w:numId w:val="10"/>
        </w:numPr>
        <w:ind w:left="1440"/>
        <w:jc w:val="both"/>
        <w:rPr>
          <w:rFonts w:ascii="Arial" w:hAnsi="Arial" w:cs="Arial"/>
          <w:sz w:val="22"/>
          <w:szCs w:val="22"/>
        </w:rPr>
      </w:pPr>
      <w:r w:rsidRPr="00C727F2">
        <w:rPr>
          <w:rFonts w:ascii="Arial" w:hAnsi="Arial" w:cs="Arial"/>
          <w:sz w:val="22"/>
          <w:szCs w:val="22"/>
        </w:rPr>
        <w:t>Penentuan luas dan kedalaman evaluasi.</w:t>
      </w:r>
    </w:p>
    <w:p w14:paraId="7520712E" w14:textId="77777777" w:rsidR="008E01EB" w:rsidRPr="00C727F2" w:rsidRDefault="008E01EB" w:rsidP="00F60381">
      <w:pPr>
        <w:pStyle w:val="ListParagraph"/>
        <w:numPr>
          <w:ilvl w:val="0"/>
          <w:numId w:val="10"/>
        </w:numPr>
        <w:ind w:left="1440"/>
        <w:jc w:val="both"/>
        <w:rPr>
          <w:rFonts w:ascii="Arial" w:hAnsi="Arial" w:cs="Arial"/>
          <w:sz w:val="22"/>
          <w:szCs w:val="22"/>
        </w:rPr>
      </w:pPr>
      <w:r w:rsidRPr="00C727F2">
        <w:rPr>
          <w:rFonts w:ascii="Arial" w:hAnsi="Arial" w:cs="Arial"/>
          <w:sz w:val="22"/>
          <w:szCs w:val="22"/>
        </w:rPr>
        <w:t>Penataan sumber-sumber data dan informasi yang digunakan.</w:t>
      </w:r>
    </w:p>
    <w:p w14:paraId="78A2F894" w14:textId="77777777" w:rsidR="008E01EB" w:rsidRPr="00C727F2" w:rsidRDefault="008E01EB" w:rsidP="00F60381">
      <w:pPr>
        <w:pStyle w:val="ListParagraph"/>
        <w:numPr>
          <w:ilvl w:val="0"/>
          <w:numId w:val="10"/>
        </w:numPr>
        <w:ind w:left="1440"/>
        <w:jc w:val="both"/>
        <w:rPr>
          <w:rFonts w:ascii="Arial" w:hAnsi="Arial" w:cs="Arial"/>
          <w:sz w:val="22"/>
          <w:szCs w:val="22"/>
        </w:rPr>
      </w:pPr>
      <w:r w:rsidRPr="00C727F2">
        <w:rPr>
          <w:rFonts w:ascii="Arial" w:hAnsi="Arial" w:cs="Arial"/>
          <w:sz w:val="22"/>
          <w:szCs w:val="22"/>
        </w:rPr>
        <w:t>Pembagian tugas tim inti.</w:t>
      </w:r>
    </w:p>
    <w:p w14:paraId="1F27442C" w14:textId="77777777" w:rsidR="008E01EB" w:rsidRPr="00C727F2" w:rsidRDefault="008E01EB" w:rsidP="00F60381">
      <w:pPr>
        <w:pStyle w:val="ListParagraph"/>
        <w:numPr>
          <w:ilvl w:val="0"/>
          <w:numId w:val="10"/>
        </w:numPr>
        <w:ind w:left="1440"/>
        <w:jc w:val="both"/>
        <w:rPr>
          <w:rFonts w:ascii="Arial" w:hAnsi="Arial" w:cs="Arial"/>
          <w:sz w:val="22"/>
          <w:szCs w:val="22"/>
        </w:rPr>
      </w:pPr>
      <w:r w:rsidRPr="00C727F2">
        <w:rPr>
          <w:rFonts w:ascii="Arial" w:hAnsi="Arial" w:cs="Arial"/>
          <w:sz w:val="22"/>
          <w:szCs w:val="22"/>
        </w:rPr>
        <w:t>Penentuan jadwal kegiatan.</w:t>
      </w:r>
    </w:p>
    <w:p w14:paraId="406F0FF2" w14:textId="77777777" w:rsidR="008E01EB" w:rsidRPr="00C727F2" w:rsidRDefault="008E01EB" w:rsidP="00F60381">
      <w:pPr>
        <w:pStyle w:val="ListParagraph"/>
        <w:numPr>
          <w:ilvl w:val="0"/>
          <w:numId w:val="10"/>
        </w:numPr>
        <w:ind w:left="1440"/>
        <w:jc w:val="both"/>
        <w:rPr>
          <w:rFonts w:ascii="Arial" w:hAnsi="Arial" w:cs="Arial"/>
          <w:sz w:val="22"/>
          <w:szCs w:val="22"/>
        </w:rPr>
      </w:pPr>
      <w:r w:rsidRPr="00C727F2">
        <w:rPr>
          <w:rFonts w:ascii="Arial" w:hAnsi="Arial" w:cs="Arial"/>
          <w:sz w:val="22"/>
          <w:szCs w:val="22"/>
        </w:rPr>
        <w:t>Penentuan pihak-pihak yang akan dilibatkan.</w:t>
      </w:r>
    </w:p>
    <w:p w14:paraId="7FC38715" w14:textId="77777777" w:rsidR="008E01EB" w:rsidRPr="00C727F2" w:rsidRDefault="008E01EB" w:rsidP="00DA4EB8">
      <w:pPr>
        <w:jc w:val="both"/>
        <w:rPr>
          <w:rFonts w:ascii="Arial" w:hAnsi="Arial" w:cs="Arial"/>
          <w:sz w:val="22"/>
          <w:szCs w:val="22"/>
        </w:rPr>
      </w:pPr>
    </w:p>
    <w:p w14:paraId="0B223E79" w14:textId="77777777" w:rsidR="008E01EB" w:rsidRPr="00C727F2" w:rsidRDefault="008E01EB" w:rsidP="00F60381">
      <w:pPr>
        <w:pStyle w:val="ListParagraph"/>
        <w:numPr>
          <w:ilvl w:val="0"/>
          <w:numId w:val="9"/>
        </w:numPr>
        <w:jc w:val="both"/>
        <w:rPr>
          <w:rFonts w:ascii="Arial" w:hAnsi="Arial" w:cs="Arial"/>
          <w:sz w:val="22"/>
          <w:szCs w:val="22"/>
        </w:rPr>
      </w:pPr>
      <w:r w:rsidRPr="00C727F2">
        <w:rPr>
          <w:rFonts w:ascii="Arial" w:hAnsi="Arial" w:cs="Arial"/>
          <w:sz w:val="22"/>
          <w:szCs w:val="22"/>
        </w:rPr>
        <w:t>Penataan Organisasi Kerja</w:t>
      </w:r>
    </w:p>
    <w:p w14:paraId="3BC35597" w14:textId="1C8C342A" w:rsidR="008E01EB" w:rsidRPr="00C727F2" w:rsidRDefault="008E01EB" w:rsidP="00870B8C">
      <w:pPr>
        <w:ind w:left="720"/>
        <w:jc w:val="both"/>
        <w:rPr>
          <w:rFonts w:ascii="Arial" w:hAnsi="Arial" w:cs="Arial"/>
          <w:sz w:val="22"/>
          <w:szCs w:val="22"/>
        </w:rPr>
      </w:pPr>
      <w:r w:rsidRPr="00C727F2">
        <w:rPr>
          <w:rFonts w:ascii="Arial" w:hAnsi="Arial" w:cs="Arial"/>
          <w:sz w:val="22"/>
          <w:szCs w:val="22"/>
        </w:rPr>
        <w:t xml:space="preserve">Tahap ini mencakup penentuan tugas dan peran setiap pihak yang terlibat, pemilihan dan pelatihan tenaga pelaksana, pembentukan tim </w:t>
      </w:r>
      <w:r w:rsidR="00F7044E" w:rsidRPr="00C727F2">
        <w:rPr>
          <w:rFonts w:ascii="Arial" w:hAnsi="Arial" w:cs="Arial"/>
          <w:sz w:val="22"/>
          <w:szCs w:val="22"/>
        </w:rPr>
        <w:t>persiapan akreditasi</w:t>
      </w:r>
      <w:r w:rsidRPr="00C727F2">
        <w:rPr>
          <w:rFonts w:ascii="Arial" w:hAnsi="Arial" w:cs="Arial"/>
          <w:sz w:val="22"/>
          <w:szCs w:val="22"/>
        </w:rPr>
        <w:t>, termasuk perumusan deskripsi tugas, dan penataan koordinasi dan komunikasi.</w:t>
      </w:r>
    </w:p>
    <w:p w14:paraId="4FB74D15" w14:textId="77777777" w:rsidR="008E01EB" w:rsidRPr="00C727F2" w:rsidRDefault="008E01EB" w:rsidP="00DA4EB8">
      <w:pPr>
        <w:jc w:val="both"/>
        <w:rPr>
          <w:rFonts w:ascii="Arial" w:hAnsi="Arial" w:cs="Arial"/>
          <w:sz w:val="22"/>
          <w:szCs w:val="22"/>
        </w:rPr>
      </w:pPr>
    </w:p>
    <w:p w14:paraId="4615068E" w14:textId="77777777" w:rsidR="008E01EB" w:rsidRPr="00C727F2" w:rsidRDefault="008E01EB" w:rsidP="00F60381">
      <w:pPr>
        <w:pStyle w:val="ListParagraph"/>
        <w:numPr>
          <w:ilvl w:val="0"/>
          <w:numId w:val="9"/>
        </w:numPr>
        <w:jc w:val="both"/>
        <w:rPr>
          <w:rFonts w:ascii="Arial" w:hAnsi="Arial" w:cs="Arial"/>
          <w:sz w:val="22"/>
          <w:szCs w:val="22"/>
        </w:rPr>
      </w:pPr>
      <w:r w:rsidRPr="00C727F2">
        <w:rPr>
          <w:rFonts w:ascii="Arial" w:hAnsi="Arial" w:cs="Arial"/>
          <w:sz w:val="22"/>
          <w:szCs w:val="22"/>
        </w:rPr>
        <w:t xml:space="preserve">Pelaksanaan Evaluasi </w:t>
      </w:r>
      <w:r w:rsidR="009936FF" w:rsidRPr="00C727F2">
        <w:rPr>
          <w:rFonts w:ascii="Arial" w:hAnsi="Arial" w:cs="Arial"/>
          <w:sz w:val="22"/>
          <w:szCs w:val="22"/>
        </w:rPr>
        <w:t>D</w:t>
      </w:r>
      <w:r w:rsidRPr="00C727F2">
        <w:rPr>
          <w:rFonts w:ascii="Arial" w:hAnsi="Arial" w:cs="Arial"/>
          <w:sz w:val="22"/>
          <w:szCs w:val="22"/>
        </w:rPr>
        <w:t>iri</w:t>
      </w:r>
    </w:p>
    <w:p w14:paraId="2FA94CF4" w14:textId="77777777" w:rsidR="008E01EB" w:rsidRPr="00C727F2" w:rsidRDefault="008E01EB" w:rsidP="00870B8C">
      <w:pPr>
        <w:ind w:left="720"/>
        <w:jc w:val="both"/>
        <w:rPr>
          <w:rFonts w:ascii="Arial" w:hAnsi="Arial" w:cs="Arial"/>
          <w:sz w:val="22"/>
          <w:szCs w:val="22"/>
        </w:rPr>
      </w:pPr>
      <w:r w:rsidRPr="00C727F2">
        <w:rPr>
          <w:rFonts w:ascii="Arial" w:hAnsi="Arial" w:cs="Arial"/>
          <w:sz w:val="22"/>
          <w:szCs w:val="22"/>
        </w:rPr>
        <w:t>Tahap ini mencakup:</w:t>
      </w:r>
    </w:p>
    <w:p w14:paraId="0CF9FE8A" w14:textId="77777777" w:rsidR="008E01EB" w:rsidRPr="00C727F2" w:rsidRDefault="008E01EB" w:rsidP="00F60381">
      <w:pPr>
        <w:pStyle w:val="ListParagraph"/>
        <w:numPr>
          <w:ilvl w:val="0"/>
          <w:numId w:val="11"/>
        </w:numPr>
        <w:ind w:left="1440"/>
        <w:jc w:val="both"/>
        <w:rPr>
          <w:rFonts w:ascii="Arial" w:eastAsia="Arial Unicode MS" w:hAnsi="Arial" w:cs="Arial"/>
          <w:sz w:val="22"/>
          <w:szCs w:val="22"/>
        </w:rPr>
      </w:pPr>
      <w:r w:rsidRPr="00C727F2">
        <w:rPr>
          <w:rFonts w:ascii="Arial" w:hAnsi="Arial" w:cs="Arial"/>
          <w:sz w:val="22"/>
          <w:szCs w:val="22"/>
        </w:rPr>
        <w:t>Pemetaan sasaran evaluasi.</w:t>
      </w:r>
    </w:p>
    <w:p w14:paraId="6DA6BC10" w14:textId="77777777" w:rsidR="008E01EB" w:rsidRPr="00C727F2" w:rsidRDefault="008E01EB" w:rsidP="00F60381">
      <w:pPr>
        <w:pStyle w:val="ListParagraph"/>
        <w:numPr>
          <w:ilvl w:val="0"/>
          <w:numId w:val="11"/>
        </w:numPr>
        <w:ind w:left="1440"/>
        <w:jc w:val="both"/>
        <w:rPr>
          <w:rFonts w:ascii="Arial" w:hAnsi="Arial" w:cs="Arial"/>
          <w:sz w:val="22"/>
          <w:szCs w:val="22"/>
        </w:rPr>
      </w:pPr>
      <w:r w:rsidRPr="00C727F2">
        <w:rPr>
          <w:rFonts w:ascii="Arial" w:hAnsi="Arial" w:cs="Arial"/>
          <w:sz w:val="22"/>
          <w:szCs w:val="22"/>
        </w:rPr>
        <w:t>Penelaahan masukan, lingkungan, program, proses dan keluaran.</w:t>
      </w:r>
    </w:p>
    <w:p w14:paraId="30899A0A" w14:textId="7318E027" w:rsidR="008E01EB" w:rsidRPr="00C727F2" w:rsidRDefault="008E01EB" w:rsidP="00F60381">
      <w:pPr>
        <w:pStyle w:val="ListParagraph"/>
        <w:numPr>
          <w:ilvl w:val="0"/>
          <w:numId w:val="11"/>
        </w:numPr>
        <w:ind w:left="1440"/>
        <w:jc w:val="both"/>
        <w:rPr>
          <w:rFonts w:ascii="Arial" w:hAnsi="Arial" w:cs="Arial"/>
          <w:sz w:val="22"/>
          <w:szCs w:val="22"/>
        </w:rPr>
      </w:pPr>
      <w:r w:rsidRPr="00C727F2">
        <w:rPr>
          <w:rFonts w:ascii="Arial" w:hAnsi="Arial" w:cs="Arial"/>
          <w:sz w:val="22"/>
          <w:szCs w:val="22"/>
        </w:rPr>
        <w:t>Pengkajian baku mutu eksternal (LAM-PTKes, organisasi profesi, asosiasi institusi pendidikan, d</w:t>
      </w:r>
      <w:r w:rsidR="00F7044E" w:rsidRPr="00C727F2">
        <w:rPr>
          <w:rFonts w:ascii="Arial" w:hAnsi="Arial" w:cs="Arial"/>
          <w:sz w:val="22"/>
          <w:szCs w:val="22"/>
        </w:rPr>
        <w:t>an sebagainya</w:t>
      </w:r>
      <w:r w:rsidRPr="00C727F2">
        <w:rPr>
          <w:rFonts w:ascii="Arial" w:hAnsi="Arial" w:cs="Arial"/>
          <w:sz w:val="22"/>
          <w:szCs w:val="22"/>
        </w:rPr>
        <w:t>).</w:t>
      </w:r>
    </w:p>
    <w:p w14:paraId="29E73E96" w14:textId="77777777" w:rsidR="008E01EB" w:rsidRPr="00C727F2" w:rsidRDefault="008E01EB" w:rsidP="00F60381">
      <w:pPr>
        <w:pStyle w:val="ListParagraph"/>
        <w:numPr>
          <w:ilvl w:val="0"/>
          <w:numId w:val="11"/>
        </w:numPr>
        <w:ind w:left="1440"/>
        <w:jc w:val="both"/>
        <w:rPr>
          <w:rFonts w:ascii="Arial" w:hAnsi="Arial" w:cs="Arial"/>
          <w:sz w:val="22"/>
          <w:szCs w:val="22"/>
        </w:rPr>
      </w:pPr>
      <w:r w:rsidRPr="00C727F2">
        <w:rPr>
          <w:rFonts w:ascii="Arial" w:hAnsi="Arial" w:cs="Arial"/>
          <w:sz w:val="22"/>
          <w:szCs w:val="22"/>
        </w:rPr>
        <w:t>Pengumpulan fakta dan opini.</w:t>
      </w:r>
    </w:p>
    <w:p w14:paraId="2758C8E0" w14:textId="77777777" w:rsidR="008E01EB" w:rsidRPr="00C727F2" w:rsidRDefault="008E01EB" w:rsidP="00F60381">
      <w:pPr>
        <w:pStyle w:val="ListParagraph"/>
        <w:numPr>
          <w:ilvl w:val="0"/>
          <w:numId w:val="11"/>
        </w:numPr>
        <w:ind w:left="1440"/>
        <w:jc w:val="both"/>
        <w:rPr>
          <w:rFonts w:ascii="Arial" w:hAnsi="Arial" w:cs="Arial"/>
          <w:sz w:val="22"/>
          <w:szCs w:val="22"/>
        </w:rPr>
      </w:pPr>
      <w:r w:rsidRPr="00C727F2">
        <w:rPr>
          <w:rFonts w:ascii="Arial" w:hAnsi="Arial" w:cs="Arial"/>
          <w:sz w:val="22"/>
          <w:szCs w:val="22"/>
        </w:rPr>
        <w:t>Pembahasan hasil evaluasi diri dengan berbagai pihak terkait.</w:t>
      </w:r>
    </w:p>
    <w:p w14:paraId="141EFEB0" w14:textId="77777777" w:rsidR="008E01EB" w:rsidRPr="00C727F2" w:rsidRDefault="008E01EB" w:rsidP="00F60381">
      <w:pPr>
        <w:pStyle w:val="ListParagraph"/>
        <w:numPr>
          <w:ilvl w:val="0"/>
          <w:numId w:val="11"/>
        </w:numPr>
        <w:ind w:left="1440"/>
        <w:jc w:val="both"/>
        <w:rPr>
          <w:rFonts w:ascii="Arial" w:hAnsi="Arial" w:cs="Arial"/>
          <w:sz w:val="22"/>
          <w:szCs w:val="22"/>
        </w:rPr>
      </w:pPr>
      <w:r w:rsidRPr="00C727F2">
        <w:rPr>
          <w:rFonts w:ascii="Arial" w:hAnsi="Arial" w:cs="Arial"/>
          <w:sz w:val="22"/>
          <w:szCs w:val="22"/>
        </w:rPr>
        <w:t>Penyusunan dan penyebarluasan laporan kepada pihak terkait.</w:t>
      </w:r>
    </w:p>
    <w:p w14:paraId="041D5A17" w14:textId="77777777" w:rsidR="008E01EB" w:rsidRPr="00C727F2" w:rsidRDefault="008E01EB" w:rsidP="00F60381">
      <w:pPr>
        <w:pStyle w:val="ListParagraph"/>
        <w:numPr>
          <w:ilvl w:val="0"/>
          <w:numId w:val="11"/>
        </w:numPr>
        <w:ind w:left="1440"/>
        <w:jc w:val="both"/>
        <w:rPr>
          <w:rFonts w:ascii="Arial" w:hAnsi="Arial" w:cs="Arial"/>
          <w:sz w:val="22"/>
          <w:szCs w:val="22"/>
        </w:rPr>
      </w:pPr>
      <w:r w:rsidRPr="00C727F2">
        <w:rPr>
          <w:rFonts w:ascii="Arial" w:hAnsi="Arial" w:cs="Arial"/>
          <w:sz w:val="22"/>
          <w:szCs w:val="22"/>
        </w:rPr>
        <w:t>Pemanfaatan hasil evaluasi diri untuk perbaikan dan peningkatan mutu, perencanaan dan pengembangan program, persiapan evaluasi eksternal (akreditasi), dan penjaminan mutu internal.</w:t>
      </w:r>
    </w:p>
    <w:p w14:paraId="7515E803" w14:textId="77777777" w:rsidR="008E01EB" w:rsidRPr="00C727F2" w:rsidRDefault="008E01EB" w:rsidP="00DA4EB8">
      <w:pPr>
        <w:jc w:val="both"/>
        <w:rPr>
          <w:rFonts w:ascii="Arial" w:hAnsi="Arial" w:cs="Arial"/>
          <w:sz w:val="22"/>
          <w:szCs w:val="22"/>
        </w:rPr>
      </w:pPr>
    </w:p>
    <w:p w14:paraId="6472BC1D" w14:textId="77777777" w:rsidR="008E01EB" w:rsidRPr="00C727F2" w:rsidRDefault="008E01EB" w:rsidP="00F60381">
      <w:pPr>
        <w:pStyle w:val="ListParagraph"/>
        <w:numPr>
          <w:ilvl w:val="0"/>
          <w:numId w:val="9"/>
        </w:numPr>
        <w:jc w:val="both"/>
        <w:rPr>
          <w:rFonts w:ascii="Arial" w:hAnsi="Arial" w:cs="Arial"/>
          <w:sz w:val="22"/>
          <w:szCs w:val="22"/>
        </w:rPr>
      </w:pPr>
      <w:r w:rsidRPr="00C727F2">
        <w:rPr>
          <w:rFonts w:ascii="Arial" w:hAnsi="Arial" w:cs="Arial"/>
          <w:sz w:val="22"/>
          <w:szCs w:val="22"/>
        </w:rPr>
        <w:t>Pemanfaatan Pakar Sejawat</w:t>
      </w:r>
    </w:p>
    <w:p w14:paraId="20A79CA6" w14:textId="33C8FC5A" w:rsidR="008E01EB" w:rsidRPr="00C727F2" w:rsidRDefault="008E01EB" w:rsidP="00870B8C">
      <w:pPr>
        <w:ind w:left="720"/>
        <w:jc w:val="both"/>
        <w:rPr>
          <w:rFonts w:ascii="Arial" w:hAnsi="Arial" w:cs="Arial"/>
          <w:sz w:val="22"/>
          <w:szCs w:val="22"/>
        </w:rPr>
      </w:pPr>
      <w:r w:rsidRPr="00C727F2">
        <w:rPr>
          <w:rFonts w:ascii="Arial" w:hAnsi="Arial" w:cs="Arial"/>
          <w:sz w:val="22"/>
          <w:szCs w:val="22"/>
        </w:rPr>
        <w:t xml:space="preserve">Jika perlu, </w:t>
      </w:r>
      <w:r w:rsidR="00F7044E" w:rsidRPr="00C727F2">
        <w:rPr>
          <w:rFonts w:ascii="Arial" w:hAnsi="Arial" w:cs="Arial"/>
          <w:sz w:val="22"/>
          <w:szCs w:val="22"/>
        </w:rPr>
        <w:t xml:space="preserve">Unit Pengelola Program Studi </w:t>
      </w:r>
      <w:r w:rsidRPr="00C727F2">
        <w:rPr>
          <w:rFonts w:ascii="Arial" w:hAnsi="Arial" w:cs="Arial"/>
          <w:sz w:val="22"/>
          <w:szCs w:val="22"/>
        </w:rPr>
        <w:t xml:space="preserve">dapat memanfaatkan pakar sejawat sebagai </w:t>
      </w:r>
      <w:r w:rsidR="00C727F2" w:rsidRPr="00C727F2">
        <w:rPr>
          <w:rFonts w:ascii="Arial" w:hAnsi="Arial" w:cs="Arial"/>
          <w:sz w:val="22"/>
          <w:szCs w:val="22"/>
        </w:rPr>
        <w:t>penasihat</w:t>
      </w:r>
      <w:r w:rsidRPr="00C727F2">
        <w:rPr>
          <w:rFonts w:ascii="Arial" w:hAnsi="Arial" w:cs="Arial"/>
          <w:sz w:val="22"/>
          <w:szCs w:val="22"/>
        </w:rPr>
        <w:t xml:space="preserve">/pengkaji dari luar untuk penilaian, tetapi bukan untuk menyusun laporan. Nama pakar sejawat dicantumkan dalam laporan evaluasi diri. Pemanfaatan kunjungan tim dari luar untuk mendorong perubahan, dan pemanfaatan </w:t>
      </w:r>
      <w:r w:rsidR="00176BEF" w:rsidRPr="00C727F2">
        <w:rPr>
          <w:rFonts w:ascii="Arial" w:hAnsi="Arial" w:cs="Arial"/>
          <w:sz w:val="22"/>
          <w:szCs w:val="22"/>
        </w:rPr>
        <w:t>kerja sama</w:t>
      </w:r>
      <w:r w:rsidRPr="00C727F2">
        <w:rPr>
          <w:rFonts w:ascii="Arial" w:hAnsi="Arial" w:cs="Arial"/>
          <w:sz w:val="22"/>
          <w:szCs w:val="22"/>
        </w:rPr>
        <w:t xml:space="preserve"> dengan badan-badan eksternal.</w:t>
      </w:r>
    </w:p>
    <w:p w14:paraId="5931464C" w14:textId="77777777" w:rsidR="008E01EB" w:rsidRPr="00C727F2" w:rsidRDefault="008E01EB" w:rsidP="00DA4EB8">
      <w:pPr>
        <w:jc w:val="both"/>
        <w:rPr>
          <w:rFonts w:ascii="Arial" w:hAnsi="Arial" w:cs="Arial"/>
          <w:sz w:val="22"/>
          <w:szCs w:val="22"/>
        </w:rPr>
      </w:pPr>
    </w:p>
    <w:p w14:paraId="5262C213" w14:textId="77777777" w:rsidR="008E01EB" w:rsidRPr="00C727F2" w:rsidRDefault="008E01EB" w:rsidP="00F60381">
      <w:pPr>
        <w:pStyle w:val="ListParagraph"/>
        <w:numPr>
          <w:ilvl w:val="0"/>
          <w:numId w:val="9"/>
        </w:numPr>
        <w:jc w:val="both"/>
        <w:rPr>
          <w:rFonts w:ascii="Arial" w:hAnsi="Arial" w:cs="Arial"/>
          <w:sz w:val="22"/>
          <w:szCs w:val="22"/>
        </w:rPr>
      </w:pPr>
      <w:r w:rsidRPr="00C727F2">
        <w:rPr>
          <w:rFonts w:ascii="Arial" w:hAnsi="Arial" w:cs="Arial"/>
          <w:sz w:val="22"/>
          <w:szCs w:val="22"/>
        </w:rPr>
        <w:t>Tindak Lanjut</w:t>
      </w:r>
    </w:p>
    <w:p w14:paraId="31BC4565" w14:textId="448A7D37" w:rsidR="008E01EB" w:rsidRPr="00C727F2" w:rsidRDefault="008E01EB" w:rsidP="00870B8C">
      <w:pPr>
        <w:ind w:left="720"/>
        <w:jc w:val="both"/>
        <w:rPr>
          <w:rFonts w:ascii="Arial" w:hAnsi="Arial" w:cs="Arial"/>
          <w:sz w:val="22"/>
          <w:szCs w:val="22"/>
        </w:rPr>
      </w:pPr>
      <w:r w:rsidRPr="00C727F2">
        <w:rPr>
          <w:rFonts w:ascii="Arial" w:hAnsi="Arial" w:cs="Arial"/>
          <w:sz w:val="22"/>
          <w:szCs w:val="22"/>
        </w:rPr>
        <w:t xml:space="preserve">Tahap ini mencakup pemanfaatan hasil evaluasi diri sebagai rujukan perencanaan. </w:t>
      </w:r>
      <w:r w:rsidR="00A63691" w:rsidRPr="00C727F2">
        <w:rPr>
          <w:rFonts w:ascii="Arial" w:hAnsi="Arial" w:cs="Arial"/>
          <w:sz w:val="22"/>
          <w:szCs w:val="22"/>
        </w:rPr>
        <w:t xml:space="preserve">Oleh karena </w:t>
      </w:r>
      <w:r w:rsidRPr="00C727F2">
        <w:rPr>
          <w:rFonts w:ascii="Arial" w:hAnsi="Arial" w:cs="Arial"/>
          <w:sz w:val="22"/>
          <w:szCs w:val="22"/>
        </w:rPr>
        <w:t>itu,</w:t>
      </w:r>
      <w:r w:rsidR="00F7044E" w:rsidRPr="00C727F2">
        <w:rPr>
          <w:rFonts w:ascii="Arial" w:hAnsi="Arial" w:cs="Arial"/>
          <w:sz w:val="22"/>
          <w:szCs w:val="22"/>
        </w:rPr>
        <w:t xml:space="preserve"> </w:t>
      </w:r>
      <w:r w:rsidRPr="00C727F2">
        <w:rPr>
          <w:rFonts w:ascii="Arial" w:hAnsi="Arial" w:cs="Arial"/>
          <w:sz w:val="22"/>
          <w:szCs w:val="22"/>
        </w:rPr>
        <w:t>program studi harus memperbanyak evaluasi kelembagaan (</w:t>
      </w:r>
      <w:r w:rsidRPr="00C727F2">
        <w:rPr>
          <w:rFonts w:ascii="Arial" w:hAnsi="Arial" w:cs="Arial"/>
          <w:i/>
          <w:sz w:val="22"/>
          <w:szCs w:val="22"/>
        </w:rPr>
        <w:t>institutional evaluation</w:t>
      </w:r>
      <w:r w:rsidRPr="00C727F2">
        <w:rPr>
          <w:rFonts w:ascii="Arial" w:hAnsi="Arial" w:cs="Arial"/>
          <w:sz w:val="22"/>
          <w:szCs w:val="22"/>
        </w:rPr>
        <w:t>).</w:t>
      </w:r>
    </w:p>
    <w:p w14:paraId="1EBEFC26" w14:textId="3B938559" w:rsidR="008E01EB" w:rsidRPr="00C727F2" w:rsidRDefault="008E01EB" w:rsidP="00DA4EB8">
      <w:pPr>
        <w:jc w:val="both"/>
        <w:rPr>
          <w:rFonts w:ascii="Arial" w:hAnsi="Arial" w:cs="Arial"/>
          <w:sz w:val="22"/>
          <w:szCs w:val="22"/>
        </w:rPr>
      </w:pPr>
    </w:p>
    <w:p w14:paraId="256F81FF" w14:textId="4609F42E" w:rsidR="0018137A" w:rsidRPr="00C727F2" w:rsidRDefault="0018137A" w:rsidP="00DA4EB8">
      <w:pPr>
        <w:jc w:val="both"/>
        <w:rPr>
          <w:rFonts w:ascii="Arial" w:hAnsi="Arial" w:cs="Arial"/>
          <w:sz w:val="22"/>
          <w:szCs w:val="22"/>
        </w:rPr>
      </w:pPr>
    </w:p>
    <w:p w14:paraId="06E95990" w14:textId="411D9C6A" w:rsidR="00F06AC6" w:rsidRPr="00C727F2" w:rsidRDefault="00F06AC6" w:rsidP="00DA4EB8">
      <w:pPr>
        <w:jc w:val="both"/>
        <w:rPr>
          <w:rFonts w:ascii="Arial" w:hAnsi="Arial" w:cs="Arial"/>
          <w:sz w:val="22"/>
          <w:szCs w:val="22"/>
        </w:rPr>
      </w:pPr>
    </w:p>
    <w:p w14:paraId="280663B4" w14:textId="182BB806" w:rsidR="00F06AC6" w:rsidRPr="00C727F2" w:rsidRDefault="00F06AC6" w:rsidP="00DA4EB8">
      <w:pPr>
        <w:jc w:val="both"/>
        <w:rPr>
          <w:rFonts w:ascii="Arial" w:hAnsi="Arial" w:cs="Arial"/>
          <w:sz w:val="22"/>
          <w:szCs w:val="22"/>
        </w:rPr>
      </w:pPr>
    </w:p>
    <w:p w14:paraId="603F8A88" w14:textId="00B260C5" w:rsidR="00F06AC6" w:rsidRPr="00C727F2" w:rsidRDefault="00F06AC6" w:rsidP="00DA4EB8">
      <w:pPr>
        <w:jc w:val="both"/>
        <w:rPr>
          <w:rFonts w:ascii="Arial" w:hAnsi="Arial" w:cs="Arial"/>
          <w:sz w:val="22"/>
          <w:szCs w:val="22"/>
        </w:rPr>
      </w:pPr>
    </w:p>
    <w:p w14:paraId="5637257B" w14:textId="77777777" w:rsidR="00F06AC6" w:rsidRPr="00C727F2" w:rsidRDefault="00F06AC6" w:rsidP="00DA4EB8">
      <w:pPr>
        <w:jc w:val="both"/>
        <w:rPr>
          <w:rFonts w:ascii="Arial" w:hAnsi="Arial" w:cs="Arial"/>
          <w:sz w:val="22"/>
          <w:szCs w:val="22"/>
        </w:rPr>
      </w:pPr>
    </w:p>
    <w:p w14:paraId="1FDC0A15" w14:textId="77777777" w:rsidR="00B15CD0" w:rsidRPr="00C727F2" w:rsidRDefault="00B15CD0" w:rsidP="00DA4EB8">
      <w:pPr>
        <w:jc w:val="both"/>
        <w:rPr>
          <w:rFonts w:ascii="Arial" w:hAnsi="Arial" w:cs="Arial"/>
          <w:sz w:val="22"/>
          <w:szCs w:val="22"/>
        </w:rPr>
      </w:pPr>
    </w:p>
    <w:p w14:paraId="577B9E05" w14:textId="6BFB7DB8" w:rsidR="008E01EB" w:rsidRPr="00C727F2" w:rsidRDefault="006C2D79" w:rsidP="00164DC8">
      <w:pPr>
        <w:pStyle w:val="Heading2"/>
        <w:jc w:val="left"/>
        <w:rPr>
          <w:rFonts w:cs="Arial"/>
          <w:sz w:val="22"/>
          <w:szCs w:val="22"/>
        </w:rPr>
      </w:pPr>
      <w:bookmarkStart w:id="10" w:name="_Toc29965395"/>
      <w:r w:rsidRPr="00C727F2">
        <w:rPr>
          <w:rFonts w:cs="Arial"/>
          <w:sz w:val="22"/>
          <w:szCs w:val="22"/>
        </w:rPr>
        <w:t xml:space="preserve">BAB </w:t>
      </w:r>
      <w:r w:rsidR="00B15CD0" w:rsidRPr="00C727F2">
        <w:rPr>
          <w:rFonts w:cs="Arial"/>
          <w:sz w:val="22"/>
          <w:szCs w:val="22"/>
        </w:rPr>
        <w:t>I</w:t>
      </w:r>
      <w:r w:rsidR="00870B8C" w:rsidRPr="00C727F2">
        <w:rPr>
          <w:rFonts w:cs="Arial"/>
          <w:sz w:val="22"/>
          <w:szCs w:val="22"/>
        </w:rPr>
        <w:t>V</w:t>
      </w:r>
      <w:r w:rsidR="00164DC8" w:rsidRPr="00C727F2">
        <w:rPr>
          <w:rFonts w:cs="Arial"/>
          <w:sz w:val="22"/>
          <w:szCs w:val="22"/>
        </w:rPr>
        <w:t>.</w:t>
      </w:r>
      <w:r w:rsidR="00B15CD0" w:rsidRPr="00C727F2">
        <w:rPr>
          <w:rFonts w:cs="Arial"/>
          <w:sz w:val="22"/>
          <w:szCs w:val="22"/>
        </w:rPr>
        <w:t xml:space="preserve"> </w:t>
      </w:r>
      <w:r w:rsidR="00870B8C" w:rsidRPr="00C727F2">
        <w:rPr>
          <w:rFonts w:cs="Arial"/>
          <w:sz w:val="22"/>
          <w:szCs w:val="22"/>
        </w:rPr>
        <w:t>FORMAT LAPORAN EVALUASI DIRI</w:t>
      </w:r>
      <w:bookmarkEnd w:id="10"/>
    </w:p>
    <w:p w14:paraId="77BCE6AB" w14:textId="77777777" w:rsidR="006C2D79" w:rsidRPr="00C727F2" w:rsidRDefault="006C2D79" w:rsidP="00DA4EB8">
      <w:pPr>
        <w:jc w:val="both"/>
        <w:rPr>
          <w:rFonts w:ascii="Arial" w:hAnsi="Arial" w:cs="Arial"/>
          <w:sz w:val="22"/>
          <w:szCs w:val="22"/>
        </w:rPr>
      </w:pPr>
    </w:p>
    <w:p w14:paraId="4BFCE51F" w14:textId="39AC5B4C" w:rsidR="000E1CAC" w:rsidRPr="00C727F2" w:rsidRDefault="00FA33BB" w:rsidP="00870B8C">
      <w:pPr>
        <w:ind w:left="360"/>
        <w:jc w:val="both"/>
        <w:rPr>
          <w:rFonts w:ascii="Arial" w:hAnsi="Arial" w:cs="Arial"/>
          <w:sz w:val="22"/>
          <w:szCs w:val="22"/>
        </w:rPr>
      </w:pPr>
      <w:bookmarkStart w:id="11" w:name="_Hlk4168319"/>
      <w:r w:rsidRPr="00C727F2">
        <w:rPr>
          <w:rFonts w:ascii="Arial" w:hAnsi="Arial" w:cs="Arial"/>
          <w:sz w:val="22"/>
          <w:szCs w:val="22"/>
        </w:rPr>
        <w:t>U</w:t>
      </w:r>
      <w:r w:rsidR="000E1CAC" w:rsidRPr="00C727F2">
        <w:rPr>
          <w:rFonts w:ascii="Arial" w:hAnsi="Arial" w:cs="Arial"/>
          <w:sz w:val="22"/>
          <w:szCs w:val="22"/>
        </w:rPr>
        <w:t>ntuk memudahkan pengkajian dan asesmen terhadap laporan evaluasi diri dalam rangka akreditasi oleh LAM-PTKes, maka dianjurkan laporan hasil evaluasi diri disusun dengan format dan sistematika yang mencakup materi sebagai berikut</w:t>
      </w:r>
      <w:bookmarkEnd w:id="11"/>
      <w:r w:rsidR="008F4C0F" w:rsidRPr="00C727F2">
        <w:rPr>
          <w:rFonts w:ascii="Arial" w:hAnsi="Arial" w:cs="Arial"/>
          <w:sz w:val="22"/>
          <w:szCs w:val="22"/>
        </w:rPr>
        <w:t>:</w:t>
      </w:r>
    </w:p>
    <w:p w14:paraId="3FEEB99E" w14:textId="77777777" w:rsidR="00292B64" w:rsidRPr="00C727F2" w:rsidRDefault="00292B64" w:rsidP="00DA4EB8">
      <w:pPr>
        <w:jc w:val="both"/>
        <w:rPr>
          <w:rFonts w:ascii="Arial" w:hAnsi="Arial" w:cs="Arial"/>
          <w:sz w:val="22"/>
          <w:szCs w:val="22"/>
        </w:rPr>
      </w:pPr>
    </w:p>
    <w:p w14:paraId="626AA73D" w14:textId="77777777" w:rsidR="0018137A" w:rsidRPr="00C727F2" w:rsidRDefault="0018137A" w:rsidP="0018137A">
      <w:pPr>
        <w:spacing w:after="160" w:line="259" w:lineRule="auto"/>
        <w:rPr>
          <w:rFonts w:ascii="Arial" w:hAnsi="Arial" w:cs="Arial"/>
          <w:sz w:val="22"/>
          <w:szCs w:val="22"/>
        </w:rPr>
      </w:pPr>
    </w:p>
    <w:p w14:paraId="567200DF" w14:textId="77777777" w:rsidR="0018137A" w:rsidRPr="00C727F2" w:rsidRDefault="0018137A" w:rsidP="0018137A">
      <w:pPr>
        <w:spacing w:after="160" w:line="259" w:lineRule="auto"/>
        <w:rPr>
          <w:rFonts w:ascii="Arial" w:hAnsi="Arial" w:cs="Arial"/>
          <w:sz w:val="22"/>
          <w:szCs w:val="22"/>
        </w:rPr>
      </w:pPr>
    </w:p>
    <w:p w14:paraId="5A948B67" w14:textId="309EC82C" w:rsidR="0098761A" w:rsidRPr="00C727F2" w:rsidRDefault="00870B8C" w:rsidP="0018137A">
      <w:pPr>
        <w:spacing w:after="160" w:line="259" w:lineRule="auto"/>
        <w:jc w:val="center"/>
        <w:rPr>
          <w:rFonts w:ascii="Arial" w:hAnsi="Arial" w:cs="Arial"/>
          <w:sz w:val="22"/>
          <w:szCs w:val="22"/>
        </w:rPr>
      </w:pPr>
      <w:r w:rsidRPr="00C727F2">
        <w:rPr>
          <w:rFonts w:ascii="Arial" w:hAnsi="Arial" w:cs="Arial"/>
          <w:sz w:val="22"/>
          <w:szCs w:val="22"/>
        </w:rPr>
        <w:t>HALAMAN MUKA</w:t>
      </w:r>
    </w:p>
    <w:p w14:paraId="0FB4C5DD" w14:textId="77777777" w:rsidR="00B15CD0" w:rsidRPr="00C727F2" w:rsidRDefault="00B15CD0" w:rsidP="00DA4EB8">
      <w:pPr>
        <w:jc w:val="both"/>
        <w:rPr>
          <w:rFonts w:ascii="Arial" w:hAnsi="Arial" w:cs="Arial"/>
          <w:sz w:val="22"/>
          <w:szCs w:val="22"/>
        </w:rPr>
      </w:pPr>
    </w:p>
    <w:p w14:paraId="251761CA" w14:textId="77777777" w:rsidR="000A2BD1" w:rsidRPr="00C727F2" w:rsidRDefault="000A2BD1" w:rsidP="00DA4EB8">
      <w:pPr>
        <w:jc w:val="both"/>
        <w:rPr>
          <w:rFonts w:ascii="Arial" w:hAnsi="Arial" w:cs="Arial"/>
          <w:sz w:val="22"/>
          <w:szCs w:val="22"/>
        </w:rPr>
      </w:pPr>
    </w:p>
    <w:p w14:paraId="0D0F4632" w14:textId="77777777" w:rsidR="0098761A" w:rsidRPr="00C727F2" w:rsidRDefault="0098761A" w:rsidP="00DA4EB8">
      <w:pPr>
        <w:jc w:val="both"/>
        <w:rPr>
          <w:rFonts w:ascii="Arial" w:hAnsi="Arial" w:cs="Arial"/>
          <w:sz w:val="22"/>
          <w:szCs w:val="22"/>
        </w:rPr>
      </w:pPr>
    </w:p>
    <w:p w14:paraId="1E04AE67" w14:textId="77777777" w:rsidR="0098761A" w:rsidRPr="00C727F2" w:rsidRDefault="0098761A" w:rsidP="00DA4EB8">
      <w:pPr>
        <w:jc w:val="both"/>
        <w:rPr>
          <w:rFonts w:ascii="Arial" w:hAnsi="Arial" w:cs="Arial"/>
          <w:sz w:val="22"/>
          <w:szCs w:val="22"/>
        </w:rPr>
      </w:pPr>
      <w:r w:rsidRPr="00C727F2">
        <w:rPr>
          <w:rFonts w:ascii="Arial" w:hAnsi="Arial" w:cs="Arial"/>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C727F2" w:rsidRPr="0098761A" w:rsidRDefault="00C727F2"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C727F2" w:rsidRPr="0098761A" w:rsidRDefault="00C727F2"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C727F2" w:rsidRDefault="0098761A" w:rsidP="00DA4EB8">
      <w:pPr>
        <w:jc w:val="both"/>
        <w:rPr>
          <w:rFonts w:ascii="Arial" w:hAnsi="Arial" w:cs="Arial"/>
          <w:sz w:val="22"/>
          <w:szCs w:val="22"/>
        </w:rPr>
      </w:pPr>
    </w:p>
    <w:p w14:paraId="7CDD7519" w14:textId="77777777" w:rsidR="0098761A" w:rsidRPr="00C727F2" w:rsidRDefault="0098761A" w:rsidP="00DA4EB8">
      <w:pPr>
        <w:jc w:val="both"/>
        <w:rPr>
          <w:rFonts w:ascii="Arial" w:hAnsi="Arial" w:cs="Arial"/>
          <w:sz w:val="22"/>
          <w:szCs w:val="22"/>
        </w:rPr>
      </w:pPr>
    </w:p>
    <w:p w14:paraId="56E231BF" w14:textId="77777777" w:rsidR="0098761A" w:rsidRPr="00C727F2" w:rsidRDefault="0098761A" w:rsidP="00DA4EB8">
      <w:pPr>
        <w:jc w:val="both"/>
        <w:rPr>
          <w:rFonts w:ascii="Arial" w:hAnsi="Arial" w:cs="Arial"/>
          <w:sz w:val="22"/>
          <w:szCs w:val="22"/>
        </w:rPr>
      </w:pPr>
    </w:p>
    <w:p w14:paraId="3E9B5B5B" w14:textId="77777777" w:rsidR="0098761A" w:rsidRPr="00C727F2" w:rsidRDefault="0098761A" w:rsidP="00DA4EB8">
      <w:pPr>
        <w:jc w:val="both"/>
        <w:rPr>
          <w:rFonts w:ascii="Arial" w:hAnsi="Arial" w:cs="Arial"/>
          <w:sz w:val="22"/>
          <w:szCs w:val="22"/>
        </w:rPr>
      </w:pPr>
    </w:p>
    <w:p w14:paraId="690C8C45" w14:textId="77777777" w:rsidR="0098761A" w:rsidRPr="00C727F2" w:rsidRDefault="0098761A" w:rsidP="00DA4EB8">
      <w:pPr>
        <w:jc w:val="both"/>
        <w:rPr>
          <w:rFonts w:ascii="Arial" w:hAnsi="Arial" w:cs="Arial"/>
          <w:sz w:val="22"/>
          <w:szCs w:val="22"/>
        </w:rPr>
      </w:pPr>
    </w:p>
    <w:p w14:paraId="216E2795" w14:textId="77777777" w:rsidR="0098761A" w:rsidRPr="00C727F2" w:rsidRDefault="0098761A" w:rsidP="00DA4EB8">
      <w:pPr>
        <w:jc w:val="both"/>
        <w:rPr>
          <w:rFonts w:ascii="Arial" w:hAnsi="Arial" w:cs="Arial"/>
          <w:sz w:val="22"/>
          <w:szCs w:val="22"/>
        </w:rPr>
      </w:pPr>
    </w:p>
    <w:p w14:paraId="19F143EA" w14:textId="77777777" w:rsidR="0098761A" w:rsidRPr="00C727F2" w:rsidRDefault="0098761A" w:rsidP="00DA4EB8">
      <w:pPr>
        <w:jc w:val="both"/>
        <w:rPr>
          <w:rFonts w:ascii="Arial" w:hAnsi="Arial" w:cs="Arial"/>
          <w:sz w:val="22"/>
          <w:szCs w:val="22"/>
        </w:rPr>
      </w:pPr>
    </w:p>
    <w:p w14:paraId="57C7381B" w14:textId="77777777" w:rsidR="0098761A" w:rsidRPr="00C727F2" w:rsidRDefault="0098761A" w:rsidP="00DA4EB8">
      <w:pPr>
        <w:jc w:val="both"/>
        <w:rPr>
          <w:rFonts w:ascii="Arial" w:hAnsi="Arial" w:cs="Arial"/>
          <w:sz w:val="22"/>
          <w:szCs w:val="22"/>
        </w:rPr>
      </w:pPr>
    </w:p>
    <w:p w14:paraId="10C04452" w14:textId="77777777" w:rsidR="0098761A" w:rsidRPr="00C727F2" w:rsidRDefault="0098761A" w:rsidP="00DA4EB8">
      <w:pPr>
        <w:jc w:val="both"/>
        <w:rPr>
          <w:rFonts w:ascii="Arial" w:hAnsi="Arial" w:cs="Arial"/>
          <w:sz w:val="22"/>
          <w:szCs w:val="22"/>
        </w:rPr>
      </w:pPr>
    </w:p>
    <w:p w14:paraId="3B09AF78" w14:textId="77777777" w:rsidR="000A2BD1" w:rsidRPr="00C727F2" w:rsidRDefault="000A2BD1" w:rsidP="00DA4EB8">
      <w:pPr>
        <w:jc w:val="both"/>
        <w:rPr>
          <w:rFonts w:ascii="Arial" w:hAnsi="Arial" w:cs="Arial"/>
          <w:sz w:val="22"/>
          <w:szCs w:val="22"/>
        </w:rPr>
      </w:pPr>
    </w:p>
    <w:p w14:paraId="7D9D527A" w14:textId="77777777" w:rsidR="00B15CD0" w:rsidRPr="00C727F2" w:rsidRDefault="00B15CD0" w:rsidP="00DA4EB8">
      <w:pPr>
        <w:jc w:val="both"/>
        <w:rPr>
          <w:rFonts w:ascii="Arial" w:hAnsi="Arial" w:cs="Arial"/>
          <w:sz w:val="22"/>
          <w:szCs w:val="22"/>
        </w:rPr>
      </w:pPr>
    </w:p>
    <w:p w14:paraId="177201E4" w14:textId="77777777" w:rsidR="0098761A" w:rsidRPr="00C727F2" w:rsidRDefault="0098761A" w:rsidP="00870B8C">
      <w:pPr>
        <w:jc w:val="center"/>
        <w:rPr>
          <w:rFonts w:ascii="Arial" w:hAnsi="Arial" w:cs="Arial"/>
          <w:sz w:val="22"/>
          <w:szCs w:val="22"/>
        </w:rPr>
      </w:pPr>
      <w:r w:rsidRPr="00C727F2">
        <w:rPr>
          <w:rFonts w:ascii="Arial" w:hAnsi="Arial" w:cs="Arial"/>
          <w:sz w:val="22"/>
          <w:szCs w:val="22"/>
        </w:rPr>
        <w:t>LAPORAN EVALUASI DIRI</w:t>
      </w:r>
    </w:p>
    <w:p w14:paraId="0BBF4D24" w14:textId="77777777" w:rsidR="0098761A" w:rsidRPr="00C727F2" w:rsidRDefault="0098761A" w:rsidP="00870B8C">
      <w:pPr>
        <w:jc w:val="center"/>
        <w:rPr>
          <w:rFonts w:ascii="Arial" w:hAnsi="Arial" w:cs="Arial"/>
          <w:sz w:val="22"/>
          <w:szCs w:val="22"/>
        </w:rPr>
      </w:pPr>
      <w:r w:rsidRPr="00C727F2">
        <w:rPr>
          <w:rFonts w:ascii="Arial" w:hAnsi="Arial" w:cs="Arial"/>
          <w:sz w:val="22"/>
          <w:szCs w:val="22"/>
        </w:rPr>
        <w:t>NAMA PROGRAM STUDI</w:t>
      </w:r>
    </w:p>
    <w:p w14:paraId="44FF123A" w14:textId="77777777" w:rsidR="0098761A" w:rsidRPr="00C727F2" w:rsidRDefault="0098761A" w:rsidP="00DA4EB8">
      <w:pPr>
        <w:jc w:val="both"/>
        <w:rPr>
          <w:rFonts w:ascii="Arial" w:hAnsi="Arial" w:cs="Arial"/>
          <w:sz w:val="22"/>
          <w:szCs w:val="22"/>
        </w:rPr>
      </w:pPr>
    </w:p>
    <w:p w14:paraId="086B2519" w14:textId="77777777" w:rsidR="0098761A" w:rsidRPr="00C727F2" w:rsidRDefault="0098761A" w:rsidP="00DA4EB8">
      <w:pPr>
        <w:jc w:val="both"/>
        <w:rPr>
          <w:rFonts w:ascii="Arial" w:hAnsi="Arial" w:cs="Arial"/>
          <w:sz w:val="22"/>
          <w:szCs w:val="22"/>
        </w:rPr>
      </w:pPr>
    </w:p>
    <w:p w14:paraId="117AE463" w14:textId="77777777" w:rsidR="000A2BD1" w:rsidRPr="00C727F2" w:rsidRDefault="000A2BD1" w:rsidP="00DA4EB8">
      <w:pPr>
        <w:jc w:val="both"/>
        <w:rPr>
          <w:rFonts w:ascii="Arial" w:hAnsi="Arial" w:cs="Arial"/>
          <w:sz w:val="22"/>
          <w:szCs w:val="22"/>
        </w:rPr>
      </w:pPr>
    </w:p>
    <w:p w14:paraId="32985533" w14:textId="77777777" w:rsidR="003F172D" w:rsidRPr="00C727F2" w:rsidRDefault="003F172D" w:rsidP="00DA4EB8">
      <w:pPr>
        <w:jc w:val="both"/>
        <w:rPr>
          <w:rFonts w:ascii="Arial" w:hAnsi="Arial" w:cs="Arial"/>
          <w:sz w:val="22"/>
          <w:szCs w:val="22"/>
        </w:rPr>
      </w:pPr>
    </w:p>
    <w:p w14:paraId="190957F3" w14:textId="77777777" w:rsidR="0098761A" w:rsidRPr="00C727F2" w:rsidRDefault="0098761A" w:rsidP="00870B8C">
      <w:pPr>
        <w:jc w:val="center"/>
        <w:rPr>
          <w:rFonts w:ascii="Arial" w:hAnsi="Arial" w:cs="Arial"/>
          <w:sz w:val="22"/>
          <w:szCs w:val="22"/>
        </w:rPr>
      </w:pPr>
      <w:r w:rsidRPr="00C727F2">
        <w:rPr>
          <w:rFonts w:ascii="Arial" w:hAnsi="Arial" w:cs="Arial"/>
          <w:sz w:val="22"/>
          <w:szCs w:val="22"/>
        </w:rPr>
        <w:t>UNIVERSITAS/ INSTITUT/ SEKOLAH TINGGI/ POLITEKNIK/ AKADEMI</w:t>
      </w:r>
    </w:p>
    <w:p w14:paraId="167FD7A0" w14:textId="77777777" w:rsidR="0098761A" w:rsidRPr="00C727F2" w:rsidRDefault="0098761A" w:rsidP="00870B8C">
      <w:pPr>
        <w:jc w:val="center"/>
        <w:rPr>
          <w:rFonts w:ascii="Arial" w:hAnsi="Arial" w:cs="Arial"/>
          <w:sz w:val="22"/>
          <w:szCs w:val="22"/>
        </w:rPr>
      </w:pPr>
      <w:r w:rsidRPr="00C727F2">
        <w:rPr>
          <w:rFonts w:ascii="Arial" w:hAnsi="Arial" w:cs="Arial"/>
          <w:sz w:val="22"/>
          <w:szCs w:val="22"/>
        </w:rPr>
        <w:t>…………………………………………………………………….</w:t>
      </w:r>
    </w:p>
    <w:p w14:paraId="417FE081" w14:textId="77777777" w:rsidR="0098761A" w:rsidRPr="00C727F2" w:rsidRDefault="0098761A" w:rsidP="00870B8C">
      <w:pPr>
        <w:jc w:val="center"/>
        <w:rPr>
          <w:rFonts w:ascii="Arial" w:hAnsi="Arial" w:cs="Arial"/>
          <w:sz w:val="22"/>
          <w:szCs w:val="22"/>
        </w:rPr>
      </w:pPr>
      <w:r w:rsidRPr="00C727F2">
        <w:rPr>
          <w:rFonts w:ascii="Arial" w:hAnsi="Arial" w:cs="Arial"/>
          <w:sz w:val="22"/>
          <w:szCs w:val="22"/>
        </w:rPr>
        <w:t>NAMA KOTA KEDUDUKAN PERGURUAN TINGGI</w:t>
      </w:r>
    </w:p>
    <w:p w14:paraId="61D4845C" w14:textId="77777777" w:rsidR="0098761A" w:rsidRPr="00C727F2" w:rsidRDefault="0098761A" w:rsidP="00870B8C">
      <w:pPr>
        <w:jc w:val="center"/>
        <w:rPr>
          <w:rFonts w:ascii="Arial" w:hAnsi="Arial" w:cs="Arial"/>
          <w:sz w:val="22"/>
          <w:szCs w:val="22"/>
        </w:rPr>
      </w:pPr>
      <w:r w:rsidRPr="00C727F2">
        <w:rPr>
          <w:rFonts w:ascii="Arial" w:hAnsi="Arial" w:cs="Arial"/>
          <w:sz w:val="22"/>
          <w:szCs w:val="22"/>
        </w:rPr>
        <w:t>TAHUN …………</w:t>
      </w:r>
    </w:p>
    <w:p w14:paraId="30E6B2E9" w14:textId="77777777" w:rsidR="0098761A" w:rsidRPr="00C727F2" w:rsidRDefault="00726868" w:rsidP="00870B8C">
      <w:pPr>
        <w:jc w:val="center"/>
        <w:rPr>
          <w:rFonts w:ascii="Arial" w:hAnsi="Arial" w:cs="Arial"/>
          <w:sz w:val="22"/>
          <w:szCs w:val="22"/>
        </w:rPr>
      </w:pPr>
      <w:r w:rsidRPr="00C727F2">
        <w:rPr>
          <w:rFonts w:ascii="Arial" w:hAnsi="Arial" w:cs="Arial"/>
          <w:sz w:val="22"/>
          <w:szCs w:val="22"/>
        </w:rPr>
        <w:br w:type="page"/>
      </w:r>
      <w:r w:rsidR="0098761A" w:rsidRPr="00C727F2">
        <w:rPr>
          <w:rFonts w:ascii="Arial" w:hAnsi="Arial" w:cs="Arial"/>
          <w:sz w:val="22"/>
          <w:szCs w:val="22"/>
        </w:rPr>
        <w:t>IDENTITAS PENGUSUL</w:t>
      </w:r>
    </w:p>
    <w:p w14:paraId="1D6A674B" w14:textId="77777777" w:rsidR="0098761A" w:rsidRPr="00C727F2" w:rsidRDefault="0098761A" w:rsidP="00DA4EB8">
      <w:pPr>
        <w:jc w:val="both"/>
        <w:rPr>
          <w:rFonts w:ascii="Arial" w:hAnsi="Arial" w:cs="Arial"/>
          <w:sz w:val="22"/>
          <w:szCs w:val="22"/>
        </w:rPr>
      </w:pPr>
    </w:p>
    <w:p w14:paraId="16096923" w14:textId="77777777" w:rsidR="0098761A" w:rsidRPr="00C727F2" w:rsidRDefault="0098761A" w:rsidP="00DA4EB8">
      <w:pPr>
        <w:jc w:val="both"/>
        <w:rPr>
          <w:rFonts w:ascii="Arial" w:hAnsi="Arial" w:cs="Arial"/>
          <w:sz w:val="22"/>
          <w:szCs w:val="22"/>
        </w:rPr>
      </w:pPr>
    </w:p>
    <w:p w14:paraId="021322BC" w14:textId="77777777" w:rsidR="00E166D3" w:rsidRPr="00C727F2" w:rsidRDefault="00E166D3" w:rsidP="00DA4EB8">
      <w:pPr>
        <w:jc w:val="both"/>
        <w:rPr>
          <w:rFonts w:ascii="Arial" w:hAnsi="Arial" w:cs="Arial"/>
          <w:sz w:val="22"/>
          <w:szCs w:val="22"/>
        </w:rPr>
      </w:pPr>
      <w:r w:rsidRPr="00C727F2">
        <w:rPr>
          <w:rFonts w:ascii="Arial" w:hAnsi="Arial" w:cs="Arial"/>
          <w:sz w:val="22"/>
          <w:szCs w:val="22"/>
        </w:rPr>
        <w:t>Unit Pengelola Program Studi</w:t>
      </w:r>
      <w:r w:rsidR="00870B8C" w:rsidRPr="00C727F2">
        <w:rPr>
          <w:rFonts w:ascii="Arial" w:hAnsi="Arial" w:cs="Arial"/>
          <w:sz w:val="22"/>
          <w:szCs w:val="22"/>
        </w:rPr>
        <w:t xml:space="preserve"> </w:t>
      </w:r>
      <w:r w:rsidR="00870B8C" w:rsidRPr="00C727F2">
        <w:rPr>
          <w:rFonts w:ascii="Arial" w:hAnsi="Arial" w:cs="Arial"/>
          <w:sz w:val="22"/>
          <w:szCs w:val="22"/>
        </w:rPr>
        <w:tab/>
      </w:r>
      <w:r w:rsidRPr="00C727F2">
        <w:rPr>
          <w:rFonts w:ascii="Arial" w:hAnsi="Arial" w:cs="Arial"/>
          <w:sz w:val="22"/>
          <w:szCs w:val="22"/>
        </w:rPr>
        <w:t>: .........................................................</w:t>
      </w:r>
    </w:p>
    <w:p w14:paraId="3328308F" w14:textId="77777777" w:rsidR="00E166D3" w:rsidRPr="00C727F2" w:rsidRDefault="00E166D3" w:rsidP="00DA4EB8">
      <w:pPr>
        <w:jc w:val="both"/>
        <w:rPr>
          <w:rFonts w:ascii="Arial" w:hAnsi="Arial" w:cs="Arial"/>
          <w:sz w:val="22"/>
          <w:szCs w:val="22"/>
        </w:rPr>
      </w:pPr>
    </w:p>
    <w:p w14:paraId="27DBA283" w14:textId="77777777" w:rsidR="00E166D3" w:rsidRPr="00C727F2" w:rsidRDefault="00E166D3" w:rsidP="00DA4EB8">
      <w:pPr>
        <w:jc w:val="both"/>
        <w:rPr>
          <w:rFonts w:ascii="Arial" w:hAnsi="Arial" w:cs="Arial"/>
          <w:sz w:val="22"/>
          <w:szCs w:val="22"/>
        </w:rPr>
      </w:pPr>
      <w:r w:rsidRPr="00C727F2">
        <w:rPr>
          <w:rFonts w:ascii="Arial" w:hAnsi="Arial" w:cs="Arial"/>
          <w:sz w:val="22"/>
          <w:szCs w:val="22"/>
        </w:rPr>
        <w:t>Perguruan Tinggi</w:t>
      </w:r>
      <w:r w:rsidRPr="00C727F2">
        <w:rPr>
          <w:rFonts w:ascii="Arial" w:hAnsi="Arial" w:cs="Arial"/>
          <w:sz w:val="22"/>
          <w:szCs w:val="22"/>
        </w:rPr>
        <w:tab/>
      </w:r>
      <w:r w:rsidR="00870B8C" w:rsidRPr="00C727F2">
        <w:rPr>
          <w:rFonts w:ascii="Arial" w:hAnsi="Arial" w:cs="Arial"/>
          <w:sz w:val="22"/>
          <w:szCs w:val="22"/>
        </w:rPr>
        <w:tab/>
      </w:r>
      <w:r w:rsidR="00870B8C" w:rsidRPr="00C727F2">
        <w:rPr>
          <w:rFonts w:ascii="Arial" w:hAnsi="Arial" w:cs="Arial"/>
          <w:sz w:val="22"/>
          <w:szCs w:val="22"/>
        </w:rPr>
        <w:tab/>
      </w:r>
      <w:r w:rsidRPr="00C727F2">
        <w:rPr>
          <w:rFonts w:ascii="Arial" w:hAnsi="Arial" w:cs="Arial"/>
          <w:sz w:val="22"/>
          <w:szCs w:val="22"/>
        </w:rPr>
        <w:t>: .........................................................</w:t>
      </w:r>
    </w:p>
    <w:p w14:paraId="2FF64DCA" w14:textId="77777777" w:rsidR="00E166D3" w:rsidRPr="00C727F2" w:rsidRDefault="00E166D3" w:rsidP="00DA4EB8">
      <w:pPr>
        <w:jc w:val="both"/>
        <w:rPr>
          <w:rFonts w:ascii="Arial" w:hAnsi="Arial" w:cs="Arial"/>
          <w:sz w:val="22"/>
          <w:szCs w:val="22"/>
        </w:rPr>
      </w:pPr>
    </w:p>
    <w:p w14:paraId="1712FBD4" w14:textId="25D743EE" w:rsidR="00E166D3" w:rsidRPr="00C727F2" w:rsidRDefault="00E166D3" w:rsidP="00DA4EB8">
      <w:pPr>
        <w:jc w:val="both"/>
        <w:rPr>
          <w:rFonts w:ascii="Arial" w:hAnsi="Arial" w:cs="Arial"/>
          <w:sz w:val="22"/>
          <w:szCs w:val="22"/>
        </w:rPr>
      </w:pPr>
      <w:r w:rsidRPr="00C727F2">
        <w:rPr>
          <w:rFonts w:ascii="Arial" w:hAnsi="Arial" w:cs="Arial"/>
          <w:sz w:val="22"/>
          <w:szCs w:val="22"/>
        </w:rPr>
        <w:t xml:space="preserve">Penanggung Jawab Pengisi </w:t>
      </w:r>
      <w:bookmarkStart w:id="12" w:name="_Hlk30434545"/>
      <w:r w:rsidR="00D34654" w:rsidRPr="00C727F2">
        <w:rPr>
          <w:rFonts w:ascii="Arial" w:hAnsi="Arial" w:cs="Arial"/>
          <w:sz w:val="22"/>
          <w:szCs w:val="22"/>
        </w:rPr>
        <w:t>Laporan Evaluasi Diri</w:t>
      </w:r>
      <w:bookmarkEnd w:id="12"/>
    </w:p>
    <w:p w14:paraId="4E53A565" w14:textId="77777777" w:rsidR="00E166D3" w:rsidRPr="00C727F2" w:rsidRDefault="00E166D3" w:rsidP="00DA4EB8">
      <w:pPr>
        <w:jc w:val="both"/>
        <w:rPr>
          <w:rFonts w:ascii="Arial" w:hAnsi="Arial" w:cs="Arial"/>
          <w:sz w:val="22"/>
          <w:szCs w:val="22"/>
        </w:rPr>
      </w:pPr>
      <w:r w:rsidRPr="00C727F2">
        <w:rPr>
          <w:rFonts w:ascii="Arial" w:hAnsi="Arial" w:cs="Arial"/>
          <w:sz w:val="22"/>
          <w:szCs w:val="22"/>
        </w:rPr>
        <w:tab/>
      </w:r>
      <w:r w:rsidR="00870B8C" w:rsidRPr="00C727F2">
        <w:rPr>
          <w:rFonts w:ascii="Arial" w:hAnsi="Arial" w:cs="Arial"/>
          <w:sz w:val="22"/>
          <w:szCs w:val="22"/>
        </w:rPr>
        <w:tab/>
      </w:r>
      <w:r w:rsidR="00870B8C" w:rsidRPr="00C727F2">
        <w:rPr>
          <w:rFonts w:ascii="Arial" w:hAnsi="Arial" w:cs="Arial"/>
          <w:sz w:val="22"/>
          <w:szCs w:val="22"/>
        </w:rPr>
        <w:tab/>
      </w:r>
      <w:r w:rsidR="00870B8C" w:rsidRPr="00C727F2">
        <w:rPr>
          <w:rFonts w:ascii="Arial" w:hAnsi="Arial" w:cs="Arial"/>
          <w:sz w:val="22"/>
          <w:szCs w:val="22"/>
        </w:rPr>
        <w:tab/>
      </w:r>
      <w:r w:rsidR="00870B8C" w:rsidRPr="00C727F2">
        <w:rPr>
          <w:rFonts w:ascii="Arial" w:hAnsi="Arial" w:cs="Arial"/>
          <w:sz w:val="22"/>
          <w:szCs w:val="22"/>
        </w:rPr>
        <w:tab/>
      </w:r>
      <w:r w:rsidRPr="00C727F2">
        <w:rPr>
          <w:rFonts w:ascii="Arial" w:hAnsi="Arial" w:cs="Arial"/>
          <w:sz w:val="22"/>
          <w:szCs w:val="22"/>
        </w:rPr>
        <w:t>: …......................................................</w:t>
      </w:r>
    </w:p>
    <w:p w14:paraId="79FCE210" w14:textId="2D783E4D" w:rsidR="00E166D3" w:rsidRPr="00C727F2" w:rsidRDefault="00E166D3" w:rsidP="00DA4EB8">
      <w:pPr>
        <w:jc w:val="both"/>
        <w:rPr>
          <w:rFonts w:ascii="Arial" w:hAnsi="Arial" w:cs="Arial"/>
          <w:sz w:val="22"/>
          <w:szCs w:val="22"/>
        </w:rPr>
      </w:pPr>
      <w:r w:rsidRPr="00C727F2">
        <w:rPr>
          <w:rFonts w:ascii="Arial" w:hAnsi="Arial" w:cs="Arial"/>
          <w:sz w:val="22"/>
          <w:szCs w:val="22"/>
        </w:rPr>
        <w:t>Media Kontak</w:t>
      </w:r>
      <w:r w:rsidR="00F7044E" w:rsidRPr="00C727F2">
        <w:rPr>
          <w:rFonts w:ascii="Arial" w:hAnsi="Arial" w:cs="Arial"/>
          <w:sz w:val="22"/>
          <w:szCs w:val="22"/>
        </w:rPr>
        <w:t xml:space="preserve"> (HP)</w:t>
      </w:r>
      <w:r w:rsidR="00870B8C" w:rsidRPr="00C727F2">
        <w:rPr>
          <w:rFonts w:ascii="Arial" w:hAnsi="Arial" w:cs="Arial"/>
          <w:sz w:val="22"/>
          <w:szCs w:val="22"/>
        </w:rPr>
        <w:tab/>
      </w:r>
      <w:r w:rsidR="00870B8C" w:rsidRPr="00C727F2">
        <w:rPr>
          <w:rFonts w:ascii="Arial" w:hAnsi="Arial" w:cs="Arial"/>
          <w:sz w:val="22"/>
          <w:szCs w:val="22"/>
        </w:rPr>
        <w:tab/>
      </w:r>
      <w:r w:rsidR="004271B4" w:rsidRPr="00C727F2">
        <w:rPr>
          <w:rFonts w:ascii="Arial" w:hAnsi="Arial" w:cs="Arial"/>
          <w:sz w:val="22"/>
          <w:szCs w:val="22"/>
        </w:rPr>
        <w:tab/>
      </w:r>
      <w:r w:rsidRPr="00C727F2">
        <w:rPr>
          <w:rFonts w:ascii="Arial" w:hAnsi="Arial" w:cs="Arial"/>
          <w:sz w:val="22"/>
          <w:szCs w:val="22"/>
        </w:rPr>
        <w:t>: ..........................................................</w:t>
      </w:r>
    </w:p>
    <w:p w14:paraId="75797FDD" w14:textId="77777777" w:rsidR="00E166D3" w:rsidRPr="00C727F2" w:rsidRDefault="00E166D3" w:rsidP="00DA4EB8">
      <w:pPr>
        <w:jc w:val="both"/>
        <w:rPr>
          <w:rFonts w:ascii="Arial" w:hAnsi="Arial" w:cs="Arial"/>
          <w:sz w:val="22"/>
          <w:szCs w:val="22"/>
        </w:rPr>
      </w:pPr>
    </w:p>
    <w:p w14:paraId="512B2B75" w14:textId="77777777" w:rsidR="00E166D3" w:rsidRPr="00C727F2" w:rsidRDefault="00A63691" w:rsidP="00DA4EB8">
      <w:pPr>
        <w:jc w:val="both"/>
        <w:rPr>
          <w:rFonts w:ascii="Arial" w:hAnsi="Arial" w:cs="Arial"/>
          <w:sz w:val="22"/>
          <w:szCs w:val="22"/>
        </w:rPr>
      </w:pPr>
      <w:r w:rsidRPr="00C727F2">
        <w:rPr>
          <w:rFonts w:ascii="Arial" w:hAnsi="Arial" w:cs="Arial"/>
          <w:sz w:val="22"/>
          <w:szCs w:val="22"/>
        </w:rPr>
        <w:t>Program Studi</w:t>
      </w:r>
    </w:p>
    <w:p w14:paraId="002F102F" w14:textId="1FDC7158" w:rsidR="00E166D3" w:rsidRPr="00C727F2" w:rsidRDefault="00E166D3" w:rsidP="00DA4EB8">
      <w:pPr>
        <w:jc w:val="both"/>
        <w:rPr>
          <w:rFonts w:ascii="Arial" w:hAnsi="Arial" w:cs="Arial"/>
          <w:sz w:val="22"/>
          <w:szCs w:val="22"/>
        </w:rPr>
      </w:pPr>
      <w:r w:rsidRPr="00C727F2">
        <w:rPr>
          <w:rFonts w:ascii="Arial" w:hAnsi="Arial" w:cs="Arial"/>
          <w:sz w:val="22"/>
          <w:szCs w:val="22"/>
        </w:rPr>
        <w:t>Nomor SK Pembukaan PS*)</w:t>
      </w:r>
      <w:r w:rsidRPr="00C727F2">
        <w:rPr>
          <w:rFonts w:ascii="Arial" w:hAnsi="Arial" w:cs="Arial"/>
          <w:sz w:val="22"/>
          <w:szCs w:val="22"/>
        </w:rPr>
        <w:tab/>
      </w:r>
      <w:r w:rsidR="004271B4" w:rsidRPr="00C727F2">
        <w:rPr>
          <w:rFonts w:ascii="Arial" w:hAnsi="Arial" w:cs="Arial"/>
          <w:sz w:val="22"/>
          <w:szCs w:val="22"/>
        </w:rPr>
        <w:tab/>
      </w:r>
      <w:r w:rsidRPr="00C727F2">
        <w:rPr>
          <w:rFonts w:ascii="Arial" w:hAnsi="Arial" w:cs="Arial"/>
          <w:sz w:val="22"/>
          <w:szCs w:val="22"/>
        </w:rPr>
        <w:t>: .........................................................</w:t>
      </w:r>
    </w:p>
    <w:p w14:paraId="288C8509" w14:textId="66F505F2" w:rsidR="00E166D3" w:rsidRPr="00C727F2" w:rsidRDefault="00E166D3" w:rsidP="00DA4EB8">
      <w:pPr>
        <w:jc w:val="both"/>
        <w:rPr>
          <w:rFonts w:ascii="Arial" w:hAnsi="Arial" w:cs="Arial"/>
          <w:sz w:val="22"/>
          <w:szCs w:val="22"/>
        </w:rPr>
      </w:pPr>
      <w:r w:rsidRPr="00C727F2">
        <w:rPr>
          <w:rFonts w:ascii="Arial" w:hAnsi="Arial" w:cs="Arial"/>
          <w:sz w:val="22"/>
          <w:szCs w:val="22"/>
        </w:rPr>
        <w:t>Tanggal SK Pembukaan PS</w:t>
      </w:r>
      <w:r w:rsidRPr="00C727F2">
        <w:rPr>
          <w:rFonts w:ascii="Arial" w:hAnsi="Arial" w:cs="Arial"/>
          <w:sz w:val="22"/>
          <w:szCs w:val="22"/>
        </w:rPr>
        <w:tab/>
      </w:r>
      <w:r w:rsidR="004271B4" w:rsidRPr="00C727F2">
        <w:rPr>
          <w:rFonts w:ascii="Arial" w:hAnsi="Arial" w:cs="Arial"/>
          <w:sz w:val="22"/>
          <w:szCs w:val="22"/>
        </w:rPr>
        <w:tab/>
      </w:r>
      <w:r w:rsidRPr="00C727F2">
        <w:rPr>
          <w:rFonts w:ascii="Arial" w:hAnsi="Arial" w:cs="Arial"/>
          <w:sz w:val="22"/>
          <w:szCs w:val="22"/>
        </w:rPr>
        <w:t>:</w:t>
      </w:r>
      <w:r w:rsidR="00870B8C" w:rsidRPr="00C727F2">
        <w:rPr>
          <w:rFonts w:ascii="Arial" w:hAnsi="Arial" w:cs="Arial"/>
          <w:sz w:val="22"/>
          <w:szCs w:val="22"/>
        </w:rPr>
        <w:t xml:space="preserve"> </w:t>
      </w:r>
      <w:r w:rsidRPr="00C727F2">
        <w:rPr>
          <w:rFonts w:ascii="Arial" w:hAnsi="Arial" w:cs="Arial"/>
          <w:sz w:val="22"/>
          <w:szCs w:val="22"/>
        </w:rPr>
        <w:t>.........................................................</w:t>
      </w:r>
    </w:p>
    <w:p w14:paraId="31D87952" w14:textId="0E1E3BA3" w:rsidR="00E166D3" w:rsidRPr="00C727F2" w:rsidRDefault="00E166D3" w:rsidP="00DA4EB8">
      <w:pPr>
        <w:jc w:val="both"/>
        <w:rPr>
          <w:rFonts w:ascii="Arial" w:hAnsi="Arial" w:cs="Arial"/>
          <w:sz w:val="22"/>
          <w:szCs w:val="22"/>
        </w:rPr>
      </w:pPr>
      <w:r w:rsidRPr="00C727F2">
        <w:rPr>
          <w:rFonts w:ascii="Arial" w:hAnsi="Arial" w:cs="Arial"/>
          <w:sz w:val="22"/>
          <w:szCs w:val="22"/>
        </w:rPr>
        <w:t xml:space="preserve">Pejabat </w:t>
      </w:r>
      <w:r w:rsidR="00C727F2" w:rsidRPr="00C727F2">
        <w:rPr>
          <w:rFonts w:ascii="Arial" w:hAnsi="Arial" w:cs="Arial"/>
          <w:sz w:val="22"/>
          <w:szCs w:val="22"/>
        </w:rPr>
        <w:t>Penandatanganan</w:t>
      </w:r>
      <w:r w:rsidRPr="00C727F2">
        <w:rPr>
          <w:rFonts w:ascii="Arial" w:hAnsi="Arial" w:cs="Arial"/>
          <w:sz w:val="22"/>
          <w:szCs w:val="22"/>
        </w:rPr>
        <w:t xml:space="preserve"> </w:t>
      </w:r>
    </w:p>
    <w:p w14:paraId="58B318DA" w14:textId="77777777" w:rsidR="00E166D3" w:rsidRPr="00C727F2" w:rsidRDefault="00E166D3" w:rsidP="00DA4EB8">
      <w:pPr>
        <w:jc w:val="both"/>
        <w:rPr>
          <w:rFonts w:ascii="Arial" w:hAnsi="Arial" w:cs="Arial"/>
          <w:sz w:val="22"/>
          <w:szCs w:val="22"/>
        </w:rPr>
      </w:pPr>
      <w:r w:rsidRPr="00C727F2">
        <w:rPr>
          <w:rFonts w:ascii="Arial" w:hAnsi="Arial" w:cs="Arial"/>
          <w:sz w:val="22"/>
          <w:szCs w:val="22"/>
        </w:rPr>
        <w:t>SK Pembukaan PS</w:t>
      </w:r>
      <w:r w:rsidRPr="00C727F2">
        <w:rPr>
          <w:rFonts w:ascii="Arial" w:hAnsi="Arial" w:cs="Arial"/>
          <w:sz w:val="22"/>
          <w:szCs w:val="22"/>
        </w:rPr>
        <w:tab/>
      </w:r>
      <w:r w:rsidR="00870B8C" w:rsidRPr="00C727F2">
        <w:rPr>
          <w:rFonts w:ascii="Arial" w:hAnsi="Arial" w:cs="Arial"/>
          <w:sz w:val="22"/>
          <w:szCs w:val="22"/>
        </w:rPr>
        <w:tab/>
      </w:r>
      <w:r w:rsidR="00870B8C" w:rsidRPr="00C727F2">
        <w:rPr>
          <w:rFonts w:ascii="Arial" w:hAnsi="Arial" w:cs="Arial"/>
          <w:sz w:val="22"/>
          <w:szCs w:val="22"/>
        </w:rPr>
        <w:tab/>
      </w:r>
      <w:r w:rsidRPr="00C727F2">
        <w:rPr>
          <w:rFonts w:ascii="Arial" w:hAnsi="Arial" w:cs="Arial"/>
          <w:sz w:val="22"/>
          <w:szCs w:val="22"/>
        </w:rPr>
        <w:t>: .........................................................</w:t>
      </w:r>
    </w:p>
    <w:p w14:paraId="69CD49C5" w14:textId="77777777" w:rsidR="00E166D3" w:rsidRPr="00C727F2" w:rsidRDefault="00E166D3" w:rsidP="00DA4EB8">
      <w:pPr>
        <w:jc w:val="both"/>
        <w:rPr>
          <w:rFonts w:ascii="Arial" w:hAnsi="Arial" w:cs="Arial"/>
          <w:sz w:val="22"/>
          <w:szCs w:val="22"/>
        </w:rPr>
      </w:pPr>
      <w:r w:rsidRPr="00C727F2">
        <w:rPr>
          <w:rFonts w:ascii="Arial" w:hAnsi="Arial" w:cs="Arial"/>
          <w:sz w:val="22"/>
          <w:szCs w:val="22"/>
        </w:rPr>
        <w:t>Bulan &amp; Tahun Dimulainya</w:t>
      </w:r>
    </w:p>
    <w:p w14:paraId="0393FDF6" w14:textId="60F211F8" w:rsidR="00E166D3" w:rsidRPr="00C727F2" w:rsidRDefault="00E166D3" w:rsidP="00DA4EB8">
      <w:pPr>
        <w:jc w:val="both"/>
        <w:rPr>
          <w:rFonts w:ascii="Arial" w:hAnsi="Arial" w:cs="Arial"/>
          <w:sz w:val="22"/>
          <w:szCs w:val="22"/>
        </w:rPr>
      </w:pPr>
      <w:r w:rsidRPr="00C727F2">
        <w:rPr>
          <w:rFonts w:ascii="Arial" w:hAnsi="Arial" w:cs="Arial"/>
          <w:sz w:val="22"/>
          <w:szCs w:val="22"/>
        </w:rPr>
        <w:t>Penyelenggaraan PS</w:t>
      </w:r>
      <w:r w:rsidRPr="00C727F2">
        <w:rPr>
          <w:rFonts w:ascii="Arial" w:hAnsi="Arial" w:cs="Arial"/>
          <w:sz w:val="22"/>
          <w:szCs w:val="22"/>
        </w:rPr>
        <w:tab/>
      </w:r>
      <w:r w:rsidR="00870B8C" w:rsidRPr="00C727F2">
        <w:rPr>
          <w:rFonts w:ascii="Arial" w:hAnsi="Arial" w:cs="Arial"/>
          <w:sz w:val="22"/>
          <w:szCs w:val="22"/>
        </w:rPr>
        <w:tab/>
      </w:r>
      <w:r w:rsidR="004271B4" w:rsidRPr="00C727F2">
        <w:rPr>
          <w:rFonts w:ascii="Arial" w:hAnsi="Arial" w:cs="Arial"/>
          <w:sz w:val="22"/>
          <w:szCs w:val="22"/>
        </w:rPr>
        <w:tab/>
      </w:r>
      <w:r w:rsidRPr="00C727F2">
        <w:rPr>
          <w:rFonts w:ascii="Arial" w:hAnsi="Arial" w:cs="Arial"/>
          <w:sz w:val="22"/>
          <w:szCs w:val="22"/>
        </w:rPr>
        <w:t>: .........................................................</w:t>
      </w:r>
    </w:p>
    <w:p w14:paraId="5F826F5A" w14:textId="41A83701" w:rsidR="00E166D3" w:rsidRPr="00C727F2" w:rsidRDefault="00E166D3" w:rsidP="00DA4EB8">
      <w:pPr>
        <w:jc w:val="both"/>
        <w:rPr>
          <w:rFonts w:ascii="Arial" w:hAnsi="Arial" w:cs="Arial"/>
          <w:sz w:val="22"/>
          <w:szCs w:val="22"/>
        </w:rPr>
      </w:pPr>
      <w:r w:rsidRPr="00C727F2">
        <w:rPr>
          <w:rFonts w:ascii="Arial" w:hAnsi="Arial" w:cs="Arial"/>
          <w:sz w:val="22"/>
          <w:szCs w:val="22"/>
        </w:rPr>
        <w:t>Peringkat Akreditasi Terakhir</w:t>
      </w:r>
      <w:r w:rsidRPr="00C727F2">
        <w:rPr>
          <w:rFonts w:ascii="Arial" w:hAnsi="Arial" w:cs="Arial"/>
          <w:sz w:val="22"/>
          <w:szCs w:val="22"/>
        </w:rPr>
        <w:tab/>
      </w:r>
      <w:r w:rsidR="004271B4" w:rsidRPr="00C727F2">
        <w:rPr>
          <w:rFonts w:ascii="Arial" w:hAnsi="Arial" w:cs="Arial"/>
          <w:sz w:val="22"/>
          <w:szCs w:val="22"/>
        </w:rPr>
        <w:tab/>
      </w:r>
      <w:r w:rsidRPr="00C727F2">
        <w:rPr>
          <w:rFonts w:ascii="Arial" w:hAnsi="Arial" w:cs="Arial"/>
          <w:sz w:val="22"/>
          <w:szCs w:val="22"/>
        </w:rPr>
        <w:t>: ......................................................</w:t>
      </w:r>
      <w:r w:rsidR="00870B8C" w:rsidRPr="00C727F2">
        <w:rPr>
          <w:rFonts w:ascii="Arial" w:hAnsi="Arial" w:cs="Arial"/>
          <w:sz w:val="22"/>
          <w:szCs w:val="22"/>
        </w:rPr>
        <w:t>..</w:t>
      </w:r>
      <w:r w:rsidRPr="00C727F2">
        <w:rPr>
          <w:rFonts w:ascii="Arial" w:hAnsi="Arial" w:cs="Arial"/>
          <w:sz w:val="22"/>
          <w:szCs w:val="22"/>
        </w:rPr>
        <w:t>.</w:t>
      </w:r>
    </w:p>
    <w:p w14:paraId="29F6B73F" w14:textId="6D52E805" w:rsidR="00E166D3" w:rsidRPr="00C727F2" w:rsidRDefault="00E166D3" w:rsidP="00DA4EB8">
      <w:pPr>
        <w:jc w:val="both"/>
        <w:rPr>
          <w:rFonts w:ascii="Arial" w:hAnsi="Arial" w:cs="Arial"/>
          <w:sz w:val="22"/>
          <w:szCs w:val="22"/>
        </w:rPr>
      </w:pPr>
      <w:r w:rsidRPr="00C727F2">
        <w:rPr>
          <w:rFonts w:ascii="Arial" w:hAnsi="Arial" w:cs="Arial"/>
          <w:sz w:val="22"/>
          <w:szCs w:val="22"/>
        </w:rPr>
        <w:t>Nomor SK Akreditasi</w:t>
      </w:r>
      <w:r w:rsidRPr="00C727F2">
        <w:rPr>
          <w:rFonts w:ascii="Arial" w:hAnsi="Arial" w:cs="Arial"/>
          <w:sz w:val="22"/>
          <w:szCs w:val="22"/>
        </w:rPr>
        <w:tab/>
      </w:r>
      <w:r w:rsidR="00870B8C" w:rsidRPr="00C727F2">
        <w:rPr>
          <w:rFonts w:ascii="Arial" w:hAnsi="Arial" w:cs="Arial"/>
          <w:sz w:val="22"/>
          <w:szCs w:val="22"/>
        </w:rPr>
        <w:tab/>
      </w:r>
      <w:r w:rsidR="004271B4" w:rsidRPr="00C727F2">
        <w:rPr>
          <w:rFonts w:ascii="Arial" w:hAnsi="Arial" w:cs="Arial"/>
          <w:sz w:val="22"/>
          <w:szCs w:val="22"/>
        </w:rPr>
        <w:tab/>
      </w:r>
      <w:r w:rsidRPr="00C727F2">
        <w:rPr>
          <w:rFonts w:ascii="Arial" w:hAnsi="Arial" w:cs="Arial"/>
          <w:sz w:val="22"/>
          <w:szCs w:val="22"/>
        </w:rPr>
        <w:t>:</w:t>
      </w:r>
      <w:r w:rsidR="00870B8C" w:rsidRPr="00C727F2">
        <w:rPr>
          <w:rFonts w:ascii="Arial" w:hAnsi="Arial" w:cs="Arial"/>
          <w:sz w:val="22"/>
          <w:szCs w:val="22"/>
        </w:rPr>
        <w:t xml:space="preserve"> </w:t>
      </w:r>
      <w:r w:rsidRPr="00C727F2">
        <w:rPr>
          <w:rFonts w:ascii="Arial" w:hAnsi="Arial" w:cs="Arial"/>
          <w:sz w:val="22"/>
          <w:szCs w:val="22"/>
        </w:rPr>
        <w:t>.........................................................</w:t>
      </w:r>
    </w:p>
    <w:p w14:paraId="78E0C6C6" w14:textId="77777777" w:rsidR="00E166D3" w:rsidRPr="00C727F2" w:rsidRDefault="00E166D3" w:rsidP="00DA4EB8">
      <w:pPr>
        <w:jc w:val="both"/>
        <w:rPr>
          <w:rFonts w:ascii="Arial" w:hAnsi="Arial" w:cs="Arial"/>
          <w:sz w:val="22"/>
          <w:szCs w:val="22"/>
        </w:rPr>
      </w:pPr>
      <w:r w:rsidRPr="00C727F2">
        <w:rPr>
          <w:rFonts w:ascii="Arial" w:hAnsi="Arial" w:cs="Arial"/>
          <w:sz w:val="22"/>
          <w:szCs w:val="22"/>
        </w:rPr>
        <w:t>Tanggal SK Akreditasi</w:t>
      </w:r>
      <w:r w:rsidRPr="00C727F2">
        <w:rPr>
          <w:rFonts w:ascii="Arial" w:hAnsi="Arial" w:cs="Arial"/>
          <w:sz w:val="22"/>
          <w:szCs w:val="22"/>
        </w:rPr>
        <w:tab/>
      </w:r>
      <w:r w:rsidR="00870B8C" w:rsidRPr="00C727F2">
        <w:rPr>
          <w:rFonts w:ascii="Arial" w:hAnsi="Arial" w:cs="Arial"/>
          <w:sz w:val="22"/>
          <w:szCs w:val="22"/>
        </w:rPr>
        <w:tab/>
      </w:r>
      <w:r w:rsidRPr="00C727F2">
        <w:rPr>
          <w:rFonts w:ascii="Arial" w:hAnsi="Arial" w:cs="Arial"/>
          <w:sz w:val="22"/>
          <w:szCs w:val="22"/>
        </w:rPr>
        <w:t>: .........................................................</w:t>
      </w:r>
    </w:p>
    <w:p w14:paraId="6236806E" w14:textId="77777777" w:rsidR="00E166D3" w:rsidRPr="00C727F2" w:rsidRDefault="00E166D3" w:rsidP="00DA4EB8">
      <w:pPr>
        <w:jc w:val="both"/>
        <w:rPr>
          <w:rFonts w:ascii="Arial" w:hAnsi="Arial" w:cs="Arial"/>
          <w:sz w:val="22"/>
          <w:szCs w:val="22"/>
        </w:rPr>
      </w:pPr>
    </w:p>
    <w:p w14:paraId="5FE9E861" w14:textId="77777777" w:rsidR="00E166D3" w:rsidRPr="00C727F2" w:rsidRDefault="00E166D3" w:rsidP="00DA4EB8">
      <w:pPr>
        <w:jc w:val="both"/>
        <w:rPr>
          <w:rFonts w:ascii="Arial" w:hAnsi="Arial" w:cs="Arial"/>
          <w:sz w:val="22"/>
          <w:szCs w:val="22"/>
        </w:rPr>
      </w:pPr>
      <w:r w:rsidRPr="00C727F2">
        <w:rPr>
          <w:rFonts w:ascii="Arial" w:hAnsi="Arial" w:cs="Arial"/>
          <w:sz w:val="22"/>
          <w:szCs w:val="22"/>
        </w:rPr>
        <w:t>Alamat PS</w:t>
      </w:r>
      <w:r w:rsidRPr="00C727F2">
        <w:rPr>
          <w:rFonts w:ascii="Arial" w:hAnsi="Arial" w:cs="Arial"/>
          <w:sz w:val="22"/>
          <w:szCs w:val="22"/>
        </w:rPr>
        <w:tab/>
      </w:r>
      <w:r w:rsidR="00870B8C" w:rsidRPr="00C727F2">
        <w:rPr>
          <w:rFonts w:ascii="Arial" w:hAnsi="Arial" w:cs="Arial"/>
          <w:sz w:val="22"/>
          <w:szCs w:val="22"/>
        </w:rPr>
        <w:tab/>
      </w:r>
      <w:r w:rsidR="00870B8C" w:rsidRPr="00C727F2">
        <w:rPr>
          <w:rFonts w:ascii="Arial" w:hAnsi="Arial" w:cs="Arial"/>
          <w:sz w:val="22"/>
          <w:szCs w:val="22"/>
        </w:rPr>
        <w:tab/>
      </w:r>
      <w:r w:rsidR="00870B8C" w:rsidRPr="00C727F2">
        <w:rPr>
          <w:rFonts w:ascii="Arial" w:hAnsi="Arial" w:cs="Arial"/>
          <w:sz w:val="22"/>
          <w:szCs w:val="22"/>
        </w:rPr>
        <w:tab/>
      </w:r>
      <w:r w:rsidRPr="00C727F2">
        <w:rPr>
          <w:rFonts w:ascii="Arial" w:hAnsi="Arial" w:cs="Arial"/>
          <w:sz w:val="22"/>
          <w:szCs w:val="22"/>
        </w:rPr>
        <w:t>: .........................................................</w:t>
      </w:r>
    </w:p>
    <w:p w14:paraId="2B84CB13" w14:textId="77777777" w:rsidR="00E166D3" w:rsidRPr="00C727F2" w:rsidRDefault="00E166D3" w:rsidP="00DA4EB8">
      <w:pPr>
        <w:jc w:val="both"/>
        <w:rPr>
          <w:rFonts w:ascii="Arial" w:hAnsi="Arial" w:cs="Arial"/>
          <w:sz w:val="22"/>
          <w:szCs w:val="22"/>
        </w:rPr>
      </w:pPr>
      <w:r w:rsidRPr="00C727F2">
        <w:rPr>
          <w:rFonts w:ascii="Arial" w:hAnsi="Arial" w:cs="Arial"/>
          <w:sz w:val="22"/>
          <w:szCs w:val="22"/>
        </w:rPr>
        <w:tab/>
      </w:r>
      <w:r w:rsidRPr="00C727F2">
        <w:rPr>
          <w:rFonts w:ascii="Arial" w:hAnsi="Arial" w:cs="Arial"/>
          <w:sz w:val="22"/>
          <w:szCs w:val="22"/>
        </w:rPr>
        <w:tab/>
      </w:r>
      <w:r w:rsidR="00870B8C" w:rsidRPr="00C727F2">
        <w:rPr>
          <w:rFonts w:ascii="Arial" w:hAnsi="Arial" w:cs="Arial"/>
          <w:sz w:val="22"/>
          <w:szCs w:val="22"/>
        </w:rPr>
        <w:tab/>
      </w:r>
      <w:r w:rsidR="00870B8C" w:rsidRPr="00C727F2">
        <w:rPr>
          <w:rFonts w:ascii="Arial" w:hAnsi="Arial" w:cs="Arial"/>
          <w:sz w:val="22"/>
          <w:szCs w:val="22"/>
        </w:rPr>
        <w:tab/>
      </w:r>
      <w:r w:rsidR="00870B8C" w:rsidRPr="00C727F2">
        <w:rPr>
          <w:rFonts w:ascii="Arial" w:hAnsi="Arial" w:cs="Arial"/>
          <w:sz w:val="22"/>
          <w:szCs w:val="22"/>
        </w:rPr>
        <w:tab/>
        <w:t xml:space="preserve">  </w:t>
      </w:r>
      <w:r w:rsidRPr="00C727F2">
        <w:rPr>
          <w:rFonts w:ascii="Arial" w:hAnsi="Arial" w:cs="Arial"/>
          <w:sz w:val="22"/>
          <w:szCs w:val="22"/>
        </w:rPr>
        <w:t>.........................................................</w:t>
      </w:r>
    </w:p>
    <w:p w14:paraId="206F58B8" w14:textId="77777777" w:rsidR="00E166D3" w:rsidRPr="00C727F2" w:rsidRDefault="00E166D3" w:rsidP="00DA4EB8">
      <w:pPr>
        <w:jc w:val="both"/>
        <w:rPr>
          <w:rFonts w:ascii="Arial" w:hAnsi="Arial" w:cs="Arial"/>
          <w:sz w:val="22"/>
          <w:szCs w:val="22"/>
        </w:rPr>
      </w:pPr>
      <w:r w:rsidRPr="00C727F2">
        <w:rPr>
          <w:rFonts w:ascii="Arial" w:hAnsi="Arial" w:cs="Arial"/>
          <w:sz w:val="22"/>
          <w:szCs w:val="22"/>
        </w:rPr>
        <w:t>No. Telepon PS</w:t>
      </w:r>
      <w:r w:rsidRPr="00C727F2">
        <w:rPr>
          <w:rFonts w:ascii="Arial" w:hAnsi="Arial" w:cs="Arial"/>
          <w:sz w:val="22"/>
          <w:szCs w:val="22"/>
        </w:rPr>
        <w:tab/>
      </w:r>
      <w:r w:rsidR="00870B8C" w:rsidRPr="00C727F2">
        <w:rPr>
          <w:rFonts w:ascii="Arial" w:hAnsi="Arial" w:cs="Arial"/>
          <w:sz w:val="22"/>
          <w:szCs w:val="22"/>
        </w:rPr>
        <w:tab/>
      </w:r>
      <w:r w:rsidR="00870B8C" w:rsidRPr="00C727F2">
        <w:rPr>
          <w:rFonts w:ascii="Arial" w:hAnsi="Arial" w:cs="Arial"/>
          <w:sz w:val="22"/>
          <w:szCs w:val="22"/>
        </w:rPr>
        <w:tab/>
      </w:r>
      <w:r w:rsidRPr="00C727F2">
        <w:rPr>
          <w:rFonts w:ascii="Arial" w:hAnsi="Arial" w:cs="Arial"/>
          <w:sz w:val="22"/>
          <w:szCs w:val="22"/>
        </w:rPr>
        <w:t>: .........................................................</w:t>
      </w:r>
    </w:p>
    <w:p w14:paraId="6AAB42E3" w14:textId="65451B44" w:rsidR="00E166D3" w:rsidRPr="00C727F2" w:rsidRDefault="00E166D3" w:rsidP="00DA4EB8">
      <w:pPr>
        <w:jc w:val="both"/>
        <w:rPr>
          <w:rFonts w:ascii="Arial" w:hAnsi="Arial" w:cs="Arial"/>
          <w:sz w:val="22"/>
          <w:szCs w:val="22"/>
        </w:rPr>
      </w:pPr>
      <w:r w:rsidRPr="00C727F2">
        <w:rPr>
          <w:rFonts w:ascii="Arial" w:hAnsi="Arial" w:cs="Arial"/>
          <w:sz w:val="22"/>
          <w:szCs w:val="22"/>
        </w:rPr>
        <w:t xml:space="preserve">No. </w:t>
      </w:r>
      <w:r w:rsidR="00C727F2" w:rsidRPr="00C727F2">
        <w:rPr>
          <w:rFonts w:ascii="Arial" w:hAnsi="Arial" w:cs="Arial"/>
          <w:sz w:val="22"/>
          <w:szCs w:val="22"/>
        </w:rPr>
        <w:t>Faksimile</w:t>
      </w:r>
      <w:r w:rsidRPr="00C727F2">
        <w:rPr>
          <w:rFonts w:ascii="Arial" w:hAnsi="Arial" w:cs="Arial"/>
          <w:sz w:val="22"/>
          <w:szCs w:val="22"/>
        </w:rPr>
        <w:t xml:space="preserve"> PS</w:t>
      </w:r>
      <w:r w:rsidRPr="00C727F2">
        <w:rPr>
          <w:rFonts w:ascii="Arial" w:hAnsi="Arial" w:cs="Arial"/>
          <w:sz w:val="22"/>
          <w:szCs w:val="22"/>
        </w:rPr>
        <w:tab/>
      </w:r>
      <w:r w:rsidR="00870B8C" w:rsidRPr="00C727F2">
        <w:rPr>
          <w:rFonts w:ascii="Arial" w:hAnsi="Arial" w:cs="Arial"/>
          <w:sz w:val="22"/>
          <w:szCs w:val="22"/>
        </w:rPr>
        <w:tab/>
      </w:r>
      <w:r w:rsidR="00870B8C" w:rsidRPr="00C727F2">
        <w:rPr>
          <w:rFonts w:ascii="Arial" w:hAnsi="Arial" w:cs="Arial"/>
          <w:sz w:val="22"/>
          <w:szCs w:val="22"/>
        </w:rPr>
        <w:tab/>
      </w:r>
      <w:r w:rsidRPr="00C727F2">
        <w:rPr>
          <w:rFonts w:ascii="Arial" w:hAnsi="Arial" w:cs="Arial"/>
          <w:sz w:val="22"/>
          <w:szCs w:val="22"/>
        </w:rPr>
        <w:t>: .........................................................</w:t>
      </w:r>
    </w:p>
    <w:p w14:paraId="4731F992" w14:textId="77777777" w:rsidR="00E166D3" w:rsidRPr="00C727F2" w:rsidRDefault="00E166D3" w:rsidP="00DA4EB8">
      <w:pPr>
        <w:jc w:val="both"/>
        <w:rPr>
          <w:rFonts w:ascii="Arial" w:hAnsi="Arial" w:cs="Arial"/>
          <w:sz w:val="22"/>
          <w:szCs w:val="22"/>
        </w:rPr>
      </w:pPr>
    </w:p>
    <w:p w14:paraId="63404096" w14:textId="77777777" w:rsidR="00E166D3" w:rsidRPr="00C727F2" w:rsidRDefault="00E166D3" w:rsidP="00DA4EB8">
      <w:pPr>
        <w:jc w:val="both"/>
        <w:rPr>
          <w:rFonts w:ascii="Arial" w:hAnsi="Arial" w:cs="Arial"/>
          <w:sz w:val="22"/>
          <w:szCs w:val="22"/>
        </w:rPr>
      </w:pPr>
    </w:p>
    <w:p w14:paraId="32FA9F92" w14:textId="77777777" w:rsidR="00E166D3" w:rsidRPr="00C727F2" w:rsidRDefault="00E166D3" w:rsidP="00DA4EB8">
      <w:pPr>
        <w:jc w:val="both"/>
        <w:rPr>
          <w:rFonts w:ascii="Arial" w:hAnsi="Arial" w:cs="Arial"/>
          <w:sz w:val="22"/>
          <w:szCs w:val="22"/>
        </w:rPr>
      </w:pPr>
      <w:r w:rsidRPr="00C727F2">
        <w:rPr>
          <w:rFonts w:ascii="Arial" w:hAnsi="Arial" w:cs="Arial"/>
          <w:sz w:val="22"/>
          <w:szCs w:val="22"/>
        </w:rPr>
        <w:t>Laman dan Surel (</w:t>
      </w:r>
      <w:r w:rsidRPr="00C727F2">
        <w:rPr>
          <w:rFonts w:ascii="Arial" w:hAnsi="Arial" w:cs="Arial"/>
          <w:i/>
          <w:sz w:val="22"/>
          <w:szCs w:val="22"/>
        </w:rPr>
        <w:t>Homepage</w:t>
      </w:r>
      <w:r w:rsidRPr="00C727F2">
        <w:rPr>
          <w:rFonts w:ascii="Arial" w:hAnsi="Arial" w:cs="Arial"/>
          <w:sz w:val="22"/>
          <w:szCs w:val="22"/>
        </w:rPr>
        <w:t xml:space="preserve"> dan </w:t>
      </w:r>
      <w:r w:rsidRPr="00C727F2">
        <w:rPr>
          <w:rFonts w:ascii="Arial" w:hAnsi="Arial" w:cs="Arial"/>
          <w:i/>
          <w:sz w:val="22"/>
          <w:szCs w:val="22"/>
        </w:rPr>
        <w:t>E-mail</w:t>
      </w:r>
      <w:r w:rsidRPr="00C727F2">
        <w:rPr>
          <w:rFonts w:ascii="Arial" w:hAnsi="Arial" w:cs="Arial"/>
          <w:sz w:val="22"/>
          <w:szCs w:val="22"/>
        </w:rPr>
        <w:t>) PS: ........................................</w:t>
      </w:r>
    </w:p>
    <w:p w14:paraId="53C87F27" w14:textId="77777777" w:rsidR="00A63691" w:rsidRPr="00C727F2" w:rsidRDefault="00A63691" w:rsidP="00DA4EB8">
      <w:pPr>
        <w:jc w:val="both"/>
        <w:rPr>
          <w:rFonts w:ascii="Arial" w:hAnsi="Arial" w:cs="Arial"/>
          <w:sz w:val="22"/>
          <w:szCs w:val="22"/>
        </w:rPr>
      </w:pPr>
    </w:p>
    <w:p w14:paraId="4DC2D036" w14:textId="77777777" w:rsidR="00A63691" w:rsidRPr="00C727F2" w:rsidRDefault="00A63691" w:rsidP="00DA4EB8">
      <w:pPr>
        <w:jc w:val="both"/>
        <w:rPr>
          <w:rFonts w:ascii="Arial" w:hAnsi="Arial" w:cs="Arial"/>
          <w:sz w:val="22"/>
          <w:szCs w:val="22"/>
        </w:rPr>
      </w:pPr>
    </w:p>
    <w:p w14:paraId="45BA87AD" w14:textId="77777777" w:rsidR="00A63691" w:rsidRPr="00C727F2" w:rsidRDefault="00A63691" w:rsidP="00DA4EB8">
      <w:pPr>
        <w:jc w:val="both"/>
        <w:rPr>
          <w:rFonts w:ascii="Arial" w:hAnsi="Arial" w:cs="Arial"/>
          <w:sz w:val="22"/>
          <w:szCs w:val="22"/>
        </w:rPr>
      </w:pPr>
    </w:p>
    <w:p w14:paraId="1FF3CC72" w14:textId="77777777" w:rsidR="00A63691" w:rsidRPr="00C727F2" w:rsidRDefault="00A63691" w:rsidP="00DA4EB8">
      <w:pPr>
        <w:jc w:val="both"/>
        <w:rPr>
          <w:rFonts w:ascii="Arial" w:hAnsi="Arial" w:cs="Arial"/>
          <w:sz w:val="22"/>
          <w:szCs w:val="22"/>
        </w:rPr>
      </w:pPr>
    </w:p>
    <w:p w14:paraId="66F6E7A9" w14:textId="77777777" w:rsidR="00A63691" w:rsidRPr="00C727F2" w:rsidRDefault="00A63691" w:rsidP="00DA4EB8">
      <w:pPr>
        <w:jc w:val="both"/>
        <w:rPr>
          <w:rFonts w:ascii="Arial" w:hAnsi="Arial" w:cs="Arial"/>
          <w:sz w:val="22"/>
          <w:szCs w:val="22"/>
        </w:rPr>
      </w:pPr>
    </w:p>
    <w:p w14:paraId="29222BB7" w14:textId="77777777" w:rsidR="00A63691" w:rsidRPr="00C727F2" w:rsidRDefault="00A63691" w:rsidP="00DA4EB8">
      <w:pPr>
        <w:jc w:val="both"/>
        <w:rPr>
          <w:rFonts w:ascii="Arial" w:hAnsi="Arial" w:cs="Arial"/>
          <w:sz w:val="22"/>
          <w:szCs w:val="22"/>
        </w:rPr>
      </w:pPr>
    </w:p>
    <w:p w14:paraId="1EF3E5D9" w14:textId="77777777" w:rsidR="00A63691" w:rsidRPr="00C727F2" w:rsidRDefault="00A63691" w:rsidP="00DA4EB8">
      <w:pPr>
        <w:jc w:val="both"/>
        <w:rPr>
          <w:rFonts w:ascii="Arial" w:hAnsi="Arial" w:cs="Arial"/>
          <w:sz w:val="22"/>
          <w:szCs w:val="22"/>
        </w:rPr>
      </w:pPr>
    </w:p>
    <w:p w14:paraId="0DC56B8F" w14:textId="77777777" w:rsidR="00A63691" w:rsidRPr="00C727F2" w:rsidRDefault="00A63691" w:rsidP="00DA4EB8">
      <w:pPr>
        <w:jc w:val="both"/>
        <w:rPr>
          <w:rFonts w:ascii="Arial" w:hAnsi="Arial" w:cs="Arial"/>
          <w:sz w:val="22"/>
          <w:szCs w:val="22"/>
        </w:rPr>
      </w:pPr>
    </w:p>
    <w:p w14:paraId="69BC097D" w14:textId="77777777" w:rsidR="00A63691" w:rsidRPr="00C727F2" w:rsidRDefault="00A63691" w:rsidP="00DA4EB8">
      <w:pPr>
        <w:jc w:val="both"/>
        <w:rPr>
          <w:rFonts w:ascii="Arial" w:hAnsi="Arial" w:cs="Arial"/>
          <w:sz w:val="22"/>
          <w:szCs w:val="22"/>
        </w:rPr>
      </w:pPr>
    </w:p>
    <w:p w14:paraId="6DC4F79E" w14:textId="77777777" w:rsidR="00A63691" w:rsidRPr="00C727F2" w:rsidRDefault="00A63691" w:rsidP="00DA4EB8">
      <w:pPr>
        <w:jc w:val="both"/>
        <w:rPr>
          <w:rFonts w:ascii="Arial" w:hAnsi="Arial" w:cs="Arial"/>
          <w:sz w:val="22"/>
          <w:szCs w:val="22"/>
        </w:rPr>
      </w:pPr>
    </w:p>
    <w:p w14:paraId="385C683A" w14:textId="77777777" w:rsidR="00A63691" w:rsidRPr="00C727F2" w:rsidRDefault="00A63691" w:rsidP="00DA4EB8">
      <w:pPr>
        <w:jc w:val="both"/>
        <w:rPr>
          <w:rFonts w:ascii="Arial" w:hAnsi="Arial" w:cs="Arial"/>
          <w:sz w:val="22"/>
          <w:szCs w:val="22"/>
        </w:rPr>
      </w:pPr>
    </w:p>
    <w:p w14:paraId="4C174E6A" w14:textId="77777777" w:rsidR="00A63691" w:rsidRPr="00C727F2" w:rsidRDefault="00A63691" w:rsidP="00DA4EB8">
      <w:pPr>
        <w:jc w:val="both"/>
        <w:rPr>
          <w:rFonts w:ascii="Arial" w:hAnsi="Arial" w:cs="Arial"/>
          <w:sz w:val="22"/>
          <w:szCs w:val="22"/>
        </w:rPr>
      </w:pPr>
    </w:p>
    <w:p w14:paraId="35280E14" w14:textId="77777777" w:rsidR="00A63691" w:rsidRPr="00C727F2" w:rsidRDefault="00A63691" w:rsidP="00DA4EB8">
      <w:pPr>
        <w:jc w:val="both"/>
        <w:rPr>
          <w:rFonts w:ascii="Arial" w:hAnsi="Arial" w:cs="Arial"/>
          <w:sz w:val="22"/>
          <w:szCs w:val="22"/>
        </w:rPr>
      </w:pPr>
    </w:p>
    <w:p w14:paraId="5CB0D960" w14:textId="77777777" w:rsidR="00A63691" w:rsidRPr="00C727F2" w:rsidRDefault="00A63691" w:rsidP="00DA4EB8">
      <w:pPr>
        <w:jc w:val="both"/>
        <w:rPr>
          <w:rFonts w:ascii="Arial" w:hAnsi="Arial" w:cs="Arial"/>
          <w:sz w:val="22"/>
          <w:szCs w:val="22"/>
        </w:rPr>
      </w:pPr>
    </w:p>
    <w:p w14:paraId="079015FD" w14:textId="77777777" w:rsidR="00E166D3" w:rsidRPr="00C727F2" w:rsidRDefault="00A63691" w:rsidP="00DA4EB8">
      <w:pPr>
        <w:jc w:val="both"/>
        <w:rPr>
          <w:rFonts w:ascii="Arial" w:hAnsi="Arial" w:cs="Arial"/>
          <w:sz w:val="22"/>
          <w:szCs w:val="22"/>
        </w:rPr>
      </w:pPr>
      <w:r w:rsidRPr="00C727F2">
        <w:rPr>
          <w:rFonts w:ascii="Arial" w:hAnsi="Arial" w:cs="Arial"/>
          <w:sz w:val="18"/>
          <w:szCs w:val="18"/>
          <w:vertAlign w:val="superscript"/>
        </w:rPr>
        <w:t>*</w:t>
      </w:r>
      <w:r w:rsidR="00E166D3" w:rsidRPr="00C727F2">
        <w:rPr>
          <w:rFonts w:ascii="Arial" w:hAnsi="Arial" w:cs="Arial"/>
          <w:sz w:val="18"/>
          <w:szCs w:val="18"/>
          <w:vertAlign w:val="superscript"/>
        </w:rPr>
        <w:t>)</w:t>
      </w:r>
      <w:r w:rsidR="00E166D3" w:rsidRPr="00C727F2">
        <w:rPr>
          <w:rFonts w:ascii="Arial" w:hAnsi="Arial" w:cs="Arial"/>
          <w:sz w:val="18"/>
          <w:szCs w:val="18"/>
        </w:rPr>
        <w:t xml:space="preserve"> Lampirkan fotokopi SK Pembukaan Program Studi</w:t>
      </w:r>
    </w:p>
    <w:p w14:paraId="3DA843C8" w14:textId="77777777" w:rsidR="0098761A" w:rsidRPr="00C727F2" w:rsidRDefault="0098761A" w:rsidP="00DA4EB8">
      <w:pPr>
        <w:jc w:val="both"/>
        <w:rPr>
          <w:rFonts w:ascii="Arial" w:hAnsi="Arial" w:cs="Arial"/>
          <w:sz w:val="22"/>
          <w:szCs w:val="22"/>
        </w:rPr>
      </w:pPr>
    </w:p>
    <w:p w14:paraId="6450DCF3" w14:textId="77777777" w:rsidR="0018137A" w:rsidRPr="00C727F2" w:rsidRDefault="0018137A" w:rsidP="00870B8C">
      <w:pPr>
        <w:jc w:val="center"/>
        <w:rPr>
          <w:rFonts w:ascii="Arial" w:hAnsi="Arial" w:cs="Arial"/>
          <w:sz w:val="22"/>
          <w:szCs w:val="22"/>
        </w:rPr>
      </w:pPr>
    </w:p>
    <w:p w14:paraId="68872315" w14:textId="77777777" w:rsidR="0018137A" w:rsidRPr="00C727F2" w:rsidRDefault="0018137A" w:rsidP="00870B8C">
      <w:pPr>
        <w:jc w:val="center"/>
        <w:rPr>
          <w:rFonts w:ascii="Arial" w:hAnsi="Arial" w:cs="Arial"/>
          <w:sz w:val="22"/>
          <w:szCs w:val="22"/>
        </w:rPr>
      </w:pPr>
    </w:p>
    <w:p w14:paraId="46940A6B" w14:textId="77777777" w:rsidR="0018137A" w:rsidRPr="00C727F2" w:rsidRDefault="0018137A" w:rsidP="00870B8C">
      <w:pPr>
        <w:jc w:val="center"/>
        <w:rPr>
          <w:rFonts w:ascii="Arial" w:hAnsi="Arial" w:cs="Arial"/>
          <w:sz w:val="22"/>
          <w:szCs w:val="22"/>
        </w:rPr>
      </w:pPr>
    </w:p>
    <w:p w14:paraId="681B1F72" w14:textId="69820733" w:rsidR="0018137A" w:rsidRPr="00C727F2" w:rsidRDefault="0018137A" w:rsidP="00870B8C">
      <w:pPr>
        <w:jc w:val="center"/>
        <w:rPr>
          <w:rFonts w:ascii="Arial" w:hAnsi="Arial" w:cs="Arial"/>
          <w:sz w:val="22"/>
          <w:szCs w:val="22"/>
        </w:rPr>
      </w:pPr>
    </w:p>
    <w:p w14:paraId="3C5B0F70" w14:textId="0C6C0259" w:rsidR="00F06AC6" w:rsidRPr="00C727F2" w:rsidRDefault="00F06AC6" w:rsidP="00870B8C">
      <w:pPr>
        <w:jc w:val="center"/>
        <w:rPr>
          <w:rFonts w:ascii="Arial" w:hAnsi="Arial" w:cs="Arial"/>
          <w:sz w:val="22"/>
          <w:szCs w:val="22"/>
        </w:rPr>
      </w:pPr>
    </w:p>
    <w:p w14:paraId="26A2CED3" w14:textId="4EE53ADC" w:rsidR="00F06AC6" w:rsidRPr="00C727F2" w:rsidRDefault="00F06AC6" w:rsidP="00870B8C">
      <w:pPr>
        <w:jc w:val="center"/>
        <w:rPr>
          <w:rFonts w:ascii="Arial" w:hAnsi="Arial" w:cs="Arial"/>
          <w:sz w:val="22"/>
          <w:szCs w:val="22"/>
        </w:rPr>
      </w:pPr>
    </w:p>
    <w:p w14:paraId="4B0FEB54" w14:textId="3CC3D473" w:rsidR="00F06AC6" w:rsidRPr="00C727F2" w:rsidRDefault="00F06AC6" w:rsidP="00870B8C">
      <w:pPr>
        <w:jc w:val="center"/>
        <w:rPr>
          <w:rFonts w:ascii="Arial" w:hAnsi="Arial" w:cs="Arial"/>
          <w:sz w:val="22"/>
          <w:szCs w:val="22"/>
        </w:rPr>
      </w:pPr>
    </w:p>
    <w:p w14:paraId="3FBA1EF0" w14:textId="6241AAE3" w:rsidR="00F06AC6" w:rsidRPr="00C727F2" w:rsidRDefault="00F06AC6" w:rsidP="00870B8C">
      <w:pPr>
        <w:jc w:val="center"/>
        <w:rPr>
          <w:rFonts w:ascii="Arial" w:hAnsi="Arial" w:cs="Arial"/>
          <w:sz w:val="22"/>
          <w:szCs w:val="22"/>
        </w:rPr>
      </w:pPr>
    </w:p>
    <w:p w14:paraId="4C706455" w14:textId="77777777" w:rsidR="0018137A" w:rsidRPr="00C727F2" w:rsidRDefault="0018137A" w:rsidP="00870B8C">
      <w:pPr>
        <w:jc w:val="center"/>
        <w:rPr>
          <w:rFonts w:ascii="Arial" w:hAnsi="Arial" w:cs="Arial"/>
          <w:sz w:val="22"/>
          <w:szCs w:val="22"/>
        </w:rPr>
      </w:pPr>
    </w:p>
    <w:p w14:paraId="5D28BFB7" w14:textId="77777777" w:rsidR="0018137A" w:rsidRPr="00C727F2" w:rsidRDefault="0018137A" w:rsidP="00870B8C">
      <w:pPr>
        <w:jc w:val="center"/>
        <w:rPr>
          <w:rFonts w:ascii="Arial" w:hAnsi="Arial" w:cs="Arial"/>
          <w:sz w:val="22"/>
          <w:szCs w:val="22"/>
        </w:rPr>
      </w:pPr>
    </w:p>
    <w:p w14:paraId="7B3D2452" w14:textId="0EC60133" w:rsidR="0098761A" w:rsidRPr="00C727F2" w:rsidRDefault="0098761A" w:rsidP="00870B8C">
      <w:pPr>
        <w:jc w:val="center"/>
        <w:rPr>
          <w:rFonts w:ascii="Arial" w:hAnsi="Arial" w:cs="Arial"/>
          <w:sz w:val="22"/>
          <w:szCs w:val="22"/>
        </w:rPr>
      </w:pPr>
      <w:r w:rsidRPr="00C727F2">
        <w:rPr>
          <w:rFonts w:ascii="Arial" w:hAnsi="Arial" w:cs="Arial"/>
          <w:sz w:val="22"/>
          <w:szCs w:val="22"/>
        </w:rPr>
        <w:t>IDENTITAS TIM PENYUSUN</w:t>
      </w:r>
    </w:p>
    <w:p w14:paraId="73A767BB" w14:textId="77777777" w:rsidR="0098761A" w:rsidRPr="00C727F2" w:rsidRDefault="0098761A" w:rsidP="00870B8C">
      <w:pPr>
        <w:jc w:val="center"/>
        <w:rPr>
          <w:rFonts w:ascii="Arial" w:hAnsi="Arial" w:cs="Arial"/>
          <w:sz w:val="22"/>
          <w:szCs w:val="22"/>
        </w:rPr>
      </w:pPr>
      <w:r w:rsidRPr="00C727F2">
        <w:rPr>
          <w:rFonts w:ascii="Arial" w:hAnsi="Arial" w:cs="Arial"/>
          <w:sz w:val="22"/>
          <w:szCs w:val="22"/>
        </w:rPr>
        <w:t>LAPORAN EVALUASI DIRI</w:t>
      </w:r>
    </w:p>
    <w:p w14:paraId="78435A34" w14:textId="77777777" w:rsidR="0098761A" w:rsidRPr="00C727F2" w:rsidRDefault="0098761A" w:rsidP="00DA4EB8">
      <w:pPr>
        <w:jc w:val="both"/>
        <w:rPr>
          <w:rFonts w:ascii="Arial" w:hAnsi="Arial" w:cs="Arial"/>
          <w:sz w:val="22"/>
          <w:szCs w:val="22"/>
        </w:rPr>
      </w:pPr>
    </w:p>
    <w:p w14:paraId="4AE88509" w14:textId="77777777" w:rsidR="0098761A" w:rsidRPr="00C727F2" w:rsidRDefault="0098761A" w:rsidP="00DA4EB8">
      <w:pPr>
        <w:jc w:val="both"/>
        <w:rPr>
          <w:rFonts w:ascii="Arial" w:hAnsi="Arial" w:cs="Arial"/>
          <w:sz w:val="22"/>
          <w:szCs w:val="22"/>
        </w:rPr>
      </w:pPr>
    </w:p>
    <w:p w14:paraId="554485C2" w14:textId="77777777" w:rsidR="0098761A" w:rsidRPr="00C727F2" w:rsidRDefault="0098761A" w:rsidP="00DA4EB8">
      <w:pPr>
        <w:jc w:val="both"/>
        <w:rPr>
          <w:rFonts w:ascii="Arial" w:hAnsi="Arial" w:cs="Arial"/>
          <w:sz w:val="22"/>
          <w:szCs w:val="22"/>
        </w:rPr>
      </w:pPr>
      <w:r w:rsidRPr="00C727F2">
        <w:rPr>
          <w:rFonts w:ascii="Arial" w:hAnsi="Arial" w:cs="Arial"/>
          <w:sz w:val="22"/>
          <w:szCs w:val="22"/>
        </w:rPr>
        <w:t>Nama</w:t>
      </w:r>
      <w:r w:rsidRPr="00C727F2">
        <w:rPr>
          <w:rFonts w:ascii="Arial" w:hAnsi="Arial" w:cs="Arial"/>
          <w:sz w:val="22"/>
          <w:szCs w:val="22"/>
        </w:rPr>
        <w:tab/>
      </w:r>
      <w:r w:rsidRPr="00C727F2">
        <w:rPr>
          <w:rFonts w:ascii="Arial" w:hAnsi="Arial" w:cs="Arial"/>
          <w:sz w:val="22"/>
          <w:szCs w:val="22"/>
        </w:rPr>
        <w:tab/>
      </w:r>
      <w:r w:rsidRPr="00C727F2">
        <w:rPr>
          <w:rFonts w:ascii="Arial" w:hAnsi="Arial" w:cs="Arial"/>
          <w:sz w:val="22"/>
          <w:szCs w:val="22"/>
        </w:rPr>
        <w:tab/>
      </w:r>
      <w:r w:rsidRPr="00C727F2">
        <w:rPr>
          <w:rFonts w:ascii="Arial" w:hAnsi="Arial" w:cs="Arial"/>
          <w:sz w:val="22"/>
          <w:szCs w:val="22"/>
        </w:rPr>
        <w:tab/>
        <w:t>:  ......................................................................</w:t>
      </w:r>
    </w:p>
    <w:p w14:paraId="40CC3500" w14:textId="77777777" w:rsidR="0098761A" w:rsidRPr="00C727F2" w:rsidRDefault="0098761A" w:rsidP="00DA4EB8">
      <w:pPr>
        <w:jc w:val="both"/>
        <w:rPr>
          <w:rFonts w:ascii="Arial" w:hAnsi="Arial" w:cs="Arial"/>
          <w:sz w:val="22"/>
          <w:szCs w:val="22"/>
        </w:rPr>
      </w:pPr>
      <w:r w:rsidRPr="00C727F2">
        <w:rPr>
          <w:rFonts w:ascii="Arial" w:hAnsi="Arial" w:cs="Arial"/>
          <w:sz w:val="22"/>
          <w:szCs w:val="22"/>
        </w:rPr>
        <w:t>NIDN/NIDK/NUP</w:t>
      </w:r>
      <w:r w:rsidRPr="00C727F2">
        <w:rPr>
          <w:rFonts w:ascii="Arial" w:hAnsi="Arial" w:cs="Arial"/>
          <w:sz w:val="22"/>
          <w:szCs w:val="22"/>
        </w:rPr>
        <w:tab/>
      </w:r>
      <w:r w:rsidRPr="00C727F2">
        <w:rPr>
          <w:rFonts w:ascii="Arial" w:hAnsi="Arial" w:cs="Arial"/>
          <w:sz w:val="22"/>
          <w:szCs w:val="22"/>
        </w:rPr>
        <w:tab/>
        <w:t>:  ......................................................................</w:t>
      </w:r>
    </w:p>
    <w:p w14:paraId="751A0C73" w14:textId="77777777" w:rsidR="0098761A" w:rsidRPr="00C727F2" w:rsidRDefault="0098761A" w:rsidP="00DA4EB8">
      <w:pPr>
        <w:jc w:val="both"/>
        <w:rPr>
          <w:rFonts w:ascii="Arial" w:hAnsi="Arial" w:cs="Arial"/>
          <w:sz w:val="22"/>
          <w:szCs w:val="22"/>
        </w:rPr>
      </w:pPr>
      <w:r w:rsidRPr="00C727F2">
        <w:rPr>
          <w:rFonts w:ascii="Arial" w:hAnsi="Arial" w:cs="Arial"/>
          <w:sz w:val="22"/>
          <w:szCs w:val="22"/>
        </w:rPr>
        <w:t>Jabatan</w:t>
      </w:r>
      <w:r w:rsidRPr="00C727F2">
        <w:rPr>
          <w:rFonts w:ascii="Arial" w:hAnsi="Arial" w:cs="Arial"/>
          <w:sz w:val="22"/>
          <w:szCs w:val="22"/>
        </w:rPr>
        <w:tab/>
      </w:r>
      <w:r w:rsidRPr="00C727F2">
        <w:rPr>
          <w:rFonts w:ascii="Arial" w:hAnsi="Arial" w:cs="Arial"/>
          <w:sz w:val="22"/>
          <w:szCs w:val="22"/>
        </w:rPr>
        <w:tab/>
      </w:r>
      <w:r w:rsidRPr="00C727F2">
        <w:rPr>
          <w:rFonts w:ascii="Arial" w:hAnsi="Arial" w:cs="Arial"/>
          <w:sz w:val="22"/>
          <w:szCs w:val="22"/>
        </w:rPr>
        <w:tab/>
        <w:t>:  ......................................................................</w:t>
      </w:r>
    </w:p>
    <w:p w14:paraId="035C949D" w14:textId="77777777" w:rsidR="0098761A" w:rsidRPr="00C727F2" w:rsidRDefault="0098761A" w:rsidP="00DA4EB8">
      <w:pPr>
        <w:jc w:val="both"/>
        <w:rPr>
          <w:rFonts w:ascii="Arial" w:hAnsi="Arial" w:cs="Arial"/>
          <w:sz w:val="22"/>
          <w:szCs w:val="22"/>
        </w:rPr>
      </w:pPr>
      <w:r w:rsidRPr="00C727F2">
        <w:rPr>
          <w:rFonts w:ascii="Arial" w:hAnsi="Arial" w:cs="Arial"/>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C727F2">
        <w:rPr>
          <w:rFonts w:ascii="Arial" w:hAnsi="Arial" w:cs="Arial"/>
          <w:sz w:val="22"/>
          <w:szCs w:val="22"/>
        </w:rPr>
        <w:t>Tanggal Pengisian</w:t>
      </w:r>
      <w:r w:rsidRPr="00C727F2">
        <w:rPr>
          <w:rFonts w:ascii="Arial" w:hAnsi="Arial" w:cs="Arial"/>
          <w:sz w:val="22"/>
          <w:szCs w:val="22"/>
        </w:rPr>
        <w:tab/>
      </w:r>
      <w:r w:rsidRPr="00C727F2">
        <w:rPr>
          <w:rFonts w:ascii="Arial" w:hAnsi="Arial" w:cs="Arial"/>
          <w:sz w:val="22"/>
          <w:szCs w:val="22"/>
        </w:rPr>
        <w:tab/>
        <w:t xml:space="preserve">:  </w:t>
      </w:r>
      <w:r w:rsidRPr="00C727F2">
        <w:rPr>
          <w:rFonts w:ascii="Arial" w:hAnsi="Arial" w:cs="Arial"/>
          <w:sz w:val="36"/>
          <w:szCs w:val="36"/>
        </w:rPr>
        <w:sym w:font="Symbol" w:char="F096"/>
      </w:r>
      <w:r w:rsidRPr="00C727F2">
        <w:rPr>
          <w:rFonts w:ascii="Arial" w:hAnsi="Arial" w:cs="Arial"/>
          <w:sz w:val="36"/>
          <w:szCs w:val="36"/>
        </w:rPr>
        <w:sym w:font="Symbol" w:char="F096"/>
      </w:r>
      <w:r w:rsidRPr="00C727F2">
        <w:rPr>
          <w:rFonts w:ascii="Arial" w:hAnsi="Arial" w:cs="Arial"/>
          <w:sz w:val="36"/>
          <w:szCs w:val="36"/>
        </w:rPr>
        <w:t>-</w:t>
      </w:r>
      <w:r w:rsidRPr="00C727F2">
        <w:rPr>
          <w:rFonts w:ascii="Arial" w:hAnsi="Arial" w:cs="Arial"/>
          <w:sz w:val="36"/>
          <w:szCs w:val="36"/>
        </w:rPr>
        <w:sym w:font="Symbol" w:char="F096"/>
      </w:r>
      <w:r w:rsidRPr="00C727F2">
        <w:rPr>
          <w:rFonts w:ascii="Arial" w:hAnsi="Arial" w:cs="Arial"/>
          <w:sz w:val="36"/>
          <w:szCs w:val="36"/>
        </w:rPr>
        <w:sym w:font="Symbol" w:char="F096"/>
      </w:r>
      <w:r w:rsidRPr="00C727F2">
        <w:rPr>
          <w:rFonts w:ascii="Arial" w:hAnsi="Arial" w:cs="Arial"/>
          <w:sz w:val="36"/>
          <w:szCs w:val="36"/>
        </w:rPr>
        <w:t>-</w:t>
      </w:r>
      <w:r w:rsidRPr="00C727F2">
        <w:rPr>
          <w:rFonts w:ascii="Arial" w:hAnsi="Arial" w:cs="Arial"/>
          <w:sz w:val="36"/>
          <w:szCs w:val="36"/>
        </w:rPr>
        <w:sym w:font="Symbol" w:char="F096"/>
      </w:r>
      <w:r w:rsidRPr="00C727F2">
        <w:rPr>
          <w:rFonts w:ascii="Arial" w:hAnsi="Arial" w:cs="Arial"/>
          <w:sz w:val="36"/>
          <w:szCs w:val="36"/>
        </w:rPr>
        <w:sym w:font="Symbol" w:char="F096"/>
      </w:r>
      <w:r w:rsidRPr="00C727F2">
        <w:rPr>
          <w:rFonts w:ascii="Arial" w:hAnsi="Arial" w:cs="Arial"/>
          <w:sz w:val="36"/>
          <w:szCs w:val="36"/>
        </w:rPr>
        <w:sym w:font="Symbol" w:char="F096"/>
      </w:r>
      <w:r w:rsidRPr="00C727F2">
        <w:rPr>
          <w:rFonts w:ascii="Arial" w:hAnsi="Arial" w:cs="Arial"/>
          <w:sz w:val="36"/>
          <w:szCs w:val="36"/>
        </w:rPr>
        <w:sym w:font="Symbol" w:char="F096"/>
      </w:r>
    </w:p>
    <w:p w14:paraId="11BDEFD4" w14:textId="7F4FC68A" w:rsidR="0098761A" w:rsidRPr="00C727F2" w:rsidRDefault="00940A13" w:rsidP="00DA4EB8">
      <w:pPr>
        <w:jc w:val="both"/>
        <w:rPr>
          <w:rFonts w:ascii="Arial" w:hAnsi="Arial" w:cs="Arial"/>
          <w:sz w:val="22"/>
          <w:szCs w:val="22"/>
        </w:rPr>
      </w:pPr>
      <w:r w:rsidRPr="00C727F2">
        <w:rPr>
          <w:rFonts w:ascii="Arial" w:hAnsi="Arial" w:cs="Arial"/>
          <w:sz w:val="22"/>
          <w:szCs w:val="22"/>
        </w:rPr>
        <w:t>T</w:t>
      </w:r>
      <w:r w:rsidR="0098761A" w:rsidRPr="00C727F2">
        <w:rPr>
          <w:rFonts w:ascii="Arial" w:hAnsi="Arial" w:cs="Arial"/>
          <w:sz w:val="22"/>
          <w:szCs w:val="22"/>
        </w:rPr>
        <w:t>anda Tangan</w:t>
      </w:r>
      <w:r w:rsidR="0098761A" w:rsidRPr="00C727F2">
        <w:rPr>
          <w:rFonts w:ascii="Arial" w:hAnsi="Arial" w:cs="Arial"/>
          <w:sz w:val="22"/>
          <w:szCs w:val="22"/>
        </w:rPr>
        <w:tab/>
      </w:r>
      <w:r w:rsidR="0098761A" w:rsidRPr="00C727F2">
        <w:rPr>
          <w:rFonts w:ascii="Arial" w:hAnsi="Arial" w:cs="Arial"/>
          <w:sz w:val="22"/>
          <w:szCs w:val="22"/>
        </w:rPr>
        <w:tab/>
      </w:r>
      <w:r w:rsidR="0018137A" w:rsidRPr="00C727F2">
        <w:rPr>
          <w:rFonts w:ascii="Arial" w:hAnsi="Arial" w:cs="Arial"/>
          <w:sz w:val="22"/>
          <w:szCs w:val="22"/>
        </w:rPr>
        <w:tab/>
      </w:r>
      <w:r w:rsidR="0098761A" w:rsidRPr="00C727F2">
        <w:rPr>
          <w:rFonts w:ascii="Arial" w:hAnsi="Arial" w:cs="Arial"/>
          <w:sz w:val="22"/>
          <w:szCs w:val="22"/>
        </w:rPr>
        <w:t xml:space="preserve">:  </w:t>
      </w:r>
    </w:p>
    <w:p w14:paraId="3EA6529C" w14:textId="77777777" w:rsidR="0098761A" w:rsidRPr="00C727F2" w:rsidRDefault="0098761A" w:rsidP="00DA4EB8">
      <w:pPr>
        <w:jc w:val="both"/>
        <w:rPr>
          <w:rFonts w:ascii="Arial" w:hAnsi="Arial" w:cs="Arial"/>
          <w:sz w:val="22"/>
          <w:szCs w:val="22"/>
        </w:rPr>
      </w:pPr>
    </w:p>
    <w:p w14:paraId="0DBC062A" w14:textId="77777777" w:rsidR="0098761A" w:rsidRPr="00C727F2" w:rsidRDefault="0098761A" w:rsidP="00DA4EB8">
      <w:pPr>
        <w:jc w:val="both"/>
        <w:rPr>
          <w:rFonts w:ascii="Arial" w:hAnsi="Arial" w:cs="Arial"/>
          <w:sz w:val="22"/>
          <w:szCs w:val="22"/>
        </w:rPr>
      </w:pPr>
    </w:p>
    <w:p w14:paraId="0145246C" w14:textId="77777777" w:rsidR="0098761A" w:rsidRPr="00C727F2" w:rsidRDefault="0098761A" w:rsidP="00DA4EB8">
      <w:pPr>
        <w:jc w:val="both"/>
        <w:rPr>
          <w:rFonts w:ascii="Arial" w:hAnsi="Arial" w:cs="Arial"/>
          <w:sz w:val="22"/>
          <w:szCs w:val="22"/>
        </w:rPr>
      </w:pPr>
      <w:r w:rsidRPr="00C727F2">
        <w:rPr>
          <w:rFonts w:ascii="Arial" w:hAnsi="Arial" w:cs="Arial"/>
          <w:sz w:val="22"/>
          <w:szCs w:val="22"/>
        </w:rPr>
        <w:t>Nama</w:t>
      </w:r>
      <w:r w:rsidRPr="00C727F2">
        <w:rPr>
          <w:rFonts w:ascii="Arial" w:hAnsi="Arial" w:cs="Arial"/>
          <w:sz w:val="22"/>
          <w:szCs w:val="22"/>
        </w:rPr>
        <w:tab/>
      </w:r>
      <w:r w:rsidRPr="00C727F2">
        <w:rPr>
          <w:rFonts w:ascii="Arial" w:hAnsi="Arial" w:cs="Arial"/>
          <w:sz w:val="22"/>
          <w:szCs w:val="22"/>
        </w:rPr>
        <w:tab/>
      </w:r>
      <w:r w:rsidRPr="00C727F2">
        <w:rPr>
          <w:rFonts w:ascii="Arial" w:hAnsi="Arial" w:cs="Arial"/>
          <w:sz w:val="22"/>
          <w:szCs w:val="22"/>
        </w:rPr>
        <w:tab/>
      </w:r>
      <w:r w:rsidRPr="00C727F2">
        <w:rPr>
          <w:rFonts w:ascii="Arial" w:hAnsi="Arial" w:cs="Arial"/>
          <w:sz w:val="22"/>
          <w:szCs w:val="22"/>
        </w:rPr>
        <w:tab/>
        <w:t>:  ......................................................................</w:t>
      </w:r>
    </w:p>
    <w:p w14:paraId="5492E853" w14:textId="77777777" w:rsidR="0098761A" w:rsidRPr="00C727F2" w:rsidRDefault="0098761A" w:rsidP="00DA4EB8">
      <w:pPr>
        <w:jc w:val="both"/>
        <w:rPr>
          <w:rFonts w:ascii="Arial" w:hAnsi="Arial" w:cs="Arial"/>
          <w:sz w:val="22"/>
          <w:szCs w:val="22"/>
        </w:rPr>
      </w:pPr>
      <w:r w:rsidRPr="00C727F2">
        <w:rPr>
          <w:rFonts w:ascii="Arial" w:hAnsi="Arial" w:cs="Arial"/>
          <w:sz w:val="22"/>
          <w:szCs w:val="22"/>
        </w:rPr>
        <w:t>NIDN/NIDK/NUP</w:t>
      </w:r>
      <w:r w:rsidRPr="00C727F2">
        <w:rPr>
          <w:rFonts w:ascii="Arial" w:hAnsi="Arial" w:cs="Arial"/>
          <w:sz w:val="22"/>
          <w:szCs w:val="22"/>
        </w:rPr>
        <w:tab/>
      </w:r>
      <w:r w:rsidRPr="00C727F2">
        <w:rPr>
          <w:rFonts w:ascii="Arial" w:hAnsi="Arial" w:cs="Arial"/>
          <w:sz w:val="22"/>
          <w:szCs w:val="22"/>
        </w:rPr>
        <w:tab/>
        <w:t>:  ......................................................................</w:t>
      </w:r>
    </w:p>
    <w:p w14:paraId="22E78E9F" w14:textId="77777777" w:rsidR="0098761A" w:rsidRPr="00C727F2" w:rsidRDefault="0098761A" w:rsidP="00DA4EB8">
      <w:pPr>
        <w:jc w:val="both"/>
        <w:rPr>
          <w:rFonts w:ascii="Arial" w:hAnsi="Arial" w:cs="Arial"/>
          <w:sz w:val="22"/>
          <w:szCs w:val="22"/>
        </w:rPr>
      </w:pPr>
      <w:r w:rsidRPr="00C727F2">
        <w:rPr>
          <w:rFonts w:ascii="Arial" w:hAnsi="Arial" w:cs="Arial"/>
          <w:sz w:val="22"/>
          <w:szCs w:val="22"/>
        </w:rPr>
        <w:t>Jabatan</w:t>
      </w:r>
      <w:r w:rsidRPr="00C727F2">
        <w:rPr>
          <w:rFonts w:ascii="Arial" w:hAnsi="Arial" w:cs="Arial"/>
          <w:sz w:val="22"/>
          <w:szCs w:val="22"/>
        </w:rPr>
        <w:tab/>
      </w:r>
      <w:r w:rsidRPr="00C727F2">
        <w:rPr>
          <w:rFonts w:ascii="Arial" w:hAnsi="Arial" w:cs="Arial"/>
          <w:sz w:val="22"/>
          <w:szCs w:val="22"/>
        </w:rPr>
        <w:tab/>
      </w:r>
      <w:r w:rsidRPr="00C727F2">
        <w:rPr>
          <w:rFonts w:ascii="Arial" w:hAnsi="Arial" w:cs="Arial"/>
          <w:sz w:val="22"/>
          <w:szCs w:val="22"/>
        </w:rPr>
        <w:tab/>
        <w:t>:  ......................................................................</w:t>
      </w:r>
    </w:p>
    <w:p w14:paraId="2857403B" w14:textId="77777777" w:rsidR="0098761A" w:rsidRPr="00C727F2" w:rsidRDefault="0098761A" w:rsidP="00DA4EB8">
      <w:pPr>
        <w:jc w:val="both"/>
        <w:rPr>
          <w:rFonts w:ascii="Arial" w:hAnsi="Arial" w:cs="Arial"/>
          <w:sz w:val="22"/>
          <w:szCs w:val="22"/>
        </w:rPr>
      </w:pPr>
      <w:r w:rsidRPr="00C727F2">
        <w:rPr>
          <w:rFonts w:ascii="Arial" w:hAnsi="Arial" w:cs="Arial"/>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C727F2">
        <w:rPr>
          <w:rFonts w:ascii="Arial" w:hAnsi="Arial" w:cs="Arial"/>
          <w:sz w:val="22"/>
          <w:szCs w:val="22"/>
        </w:rPr>
        <w:t>Tanggal Pengisian</w:t>
      </w:r>
      <w:r w:rsidRPr="00C727F2">
        <w:rPr>
          <w:rFonts w:ascii="Arial" w:hAnsi="Arial" w:cs="Arial"/>
          <w:sz w:val="22"/>
          <w:szCs w:val="22"/>
        </w:rPr>
        <w:tab/>
      </w:r>
      <w:r w:rsidRPr="00C727F2">
        <w:rPr>
          <w:rFonts w:ascii="Arial" w:hAnsi="Arial" w:cs="Arial"/>
          <w:sz w:val="22"/>
          <w:szCs w:val="22"/>
        </w:rPr>
        <w:tab/>
        <w:t xml:space="preserve">:  </w:t>
      </w:r>
      <w:r w:rsidRPr="00C727F2">
        <w:rPr>
          <w:rFonts w:ascii="Arial" w:hAnsi="Arial" w:cs="Arial"/>
          <w:sz w:val="36"/>
          <w:szCs w:val="36"/>
        </w:rPr>
        <w:sym w:font="Symbol" w:char="F096"/>
      </w:r>
      <w:r w:rsidRPr="00C727F2">
        <w:rPr>
          <w:rFonts w:ascii="Arial" w:hAnsi="Arial" w:cs="Arial"/>
          <w:sz w:val="36"/>
          <w:szCs w:val="36"/>
        </w:rPr>
        <w:sym w:font="Symbol" w:char="F096"/>
      </w:r>
      <w:r w:rsidRPr="00C727F2">
        <w:rPr>
          <w:rFonts w:ascii="Arial" w:hAnsi="Arial" w:cs="Arial"/>
          <w:sz w:val="36"/>
          <w:szCs w:val="36"/>
        </w:rPr>
        <w:t>-</w:t>
      </w:r>
      <w:r w:rsidRPr="00C727F2">
        <w:rPr>
          <w:rFonts w:ascii="Arial" w:hAnsi="Arial" w:cs="Arial"/>
          <w:sz w:val="36"/>
          <w:szCs w:val="36"/>
        </w:rPr>
        <w:sym w:font="Symbol" w:char="F096"/>
      </w:r>
      <w:r w:rsidRPr="00C727F2">
        <w:rPr>
          <w:rFonts w:ascii="Arial" w:hAnsi="Arial" w:cs="Arial"/>
          <w:sz w:val="36"/>
          <w:szCs w:val="36"/>
        </w:rPr>
        <w:sym w:font="Symbol" w:char="F096"/>
      </w:r>
      <w:r w:rsidRPr="00C727F2">
        <w:rPr>
          <w:rFonts w:ascii="Arial" w:hAnsi="Arial" w:cs="Arial"/>
          <w:sz w:val="36"/>
          <w:szCs w:val="36"/>
        </w:rPr>
        <w:t>-</w:t>
      </w:r>
      <w:r w:rsidRPr="00C727F2">
        <w:rPr>
          <w:rFonts w:ascii="Arial" w:hAnsi="Arial" w:cs="Arial"/>
          <w:sz w:val="36"/>
          <w:szCs w:val="36"/>
        </w:rPr>
        <w:sym w:font="Symbol" w:char="F096"/>
      </w:r>
      <w:r w:rsidRPr="00C727F2">
        <w:rPr>
          <w:rFonts w:ascii="Arial" w:hAnsi="Arial" w:cs="Arial"/>
          <w:sz w:val="36"/>
          <w:szCs w:val="36"/>
        </w:rPr>
        <w:sym w:font="Symbol" w:char="F096"/>
      </w:r>
      <w:r w:rsidRPr="00C727F2">
        <w:rPr>
          <w:rFonts w:ascii="Arial" w:hAnsi="Arial" w:cs="Arial"/>
          <w:sz w:val="36"/>
          <w:szCs w:val="36"/>
        </w:rPr>
        <w:sym w:font="Symbol" w:char="F096"/>
      </w:r>
      <w:r w:rsidRPr="00C727F2">
        <w:rPr>
          <w:rFonts w:ascii="Arial" w:hAnsi="Arial" w:cs="Arial"/>
          <w:sz w:val="36"/>
          <w:szCs w:val="36"/>
        </w:rPr>
        <w:sym w:font="Symbol" w:char="F096"/>
      </w:r>
    </w:p>
    <w:p w14:paraId="3647E270" w14:textId="32808E06" w:rsidR="0098761A" w:rsidRPr="00C727F2" w:rsidRDefault="0098761A" w:rsidP="00DA4EB8">
      <w:pPr>
        <w:jc w:val="both"/>
        <w:rPr>
          <w:rFonts w:ascii="Arial" w:hAnsi="Arial" w:cs="Arial"/>
          <w:sz w:val="22"/>
          <w:szCs w:val="22"/>
        </w:rPr>
      </w:pPr>
      <w:r w:rsidRPr="00C727F2">
        <w:rPr>
          <w:rFonts w:ascii="Arial" w:hAnsi="Arial" w:cs="Arial"/>
          <w:sz w:val="22"/>
          <w:szCs w:val="22"/>
        </w:rPr>
        <w:t>Tanda Tangan</w:t>
      </w:r>
      <w:r w:rsidRPr="00C727F2">
        <w:rPr>
          <w:rFonts w:ascii="Arial" w:hAnsi="Arial" w:cs="Arial"/>
          <w:sz w:val="22"/>
          <w:szCs w:val="22"/>
        </w:rPr>
        <w:tab/>
      </w:r>
      <w:r w:rsidRPr="00C727F2">
        <w:rPr>
          <w:rFonts w:ascii="Arial" w:hAnsi="Arial" w:cs="Arial"/>
          <w:sz w:val="22"/>
          <w:szCs w:val="22"/>
        </w:rPr>
        <w:tab/>
      </w:r>
      <w:r w:rsidR="0018137A" w:rsidRPr="00C727F2">
        <w:rPr>
          <w:rFonts w:ascii="Arial" w:hAnsi="Arial" w:cs="Arial"/>
          <w:sz w:val="22"/>
          <w:szCs w:val="22"/>
        </w:rPr>
        <w:tab/>
      </w:r>
      <w:r w:rsidRPr="00C727F2">
        <w:rPr>
          <w:rFonts w:ascii="Arial" w:hAnsi="Arial" w:cs="Arial"/>
          <w:sz w:val="22"/>
          <w:szCs w:val="22"/>
        </w:rPr>
        <w:t xml:space="preserve">:  </w:t>
      </w:r>
    </w:p>
    <w:p w14:paraId="7EC6B5B4" w14:textId="77777777" w:rsidR="0098761A" w:rsidRPr="00C727F2" w:rsidRDefault="0098761A" w:rsidP="00DA4EB8">
      <w:pPr>
        <w:jc w:val="both"/>
        <w:rPr>
          <w:rFonts w:ascii="Arial" w:hAnsi="Arial" w:cs="Arial"/>
          <w:sz w:val="22"/>
          <w:szCs w:val="22"/>
        </w:rPr>
      </w:pPr>
    </w:p>
    <w:p w14:paraId="2835C47C" w14:textId="77777777" w:rsidR="0098761A" w:rsidRPr="00C727F2" w:rsidRDefault="0098761A" w:rsidP="00DA4EB8">
      <w:pPr>
        <w:jc w:val="both"/>
        <w:rPr>
          <w:rFonts w:ascii="Arial" w:hAnsi="Arial" w:cs="Arial"/>
          <w:sz w:val="22"/>
          <w:szCs w:val="22"/>
        </w:rPr>
      </w:pPr>
    </w:p>
    <w:p w14:paraId="31BF99E5" w14:textId="77777777" w:rsidR="0098761A" w:rsidRPr="00C727F2" w:rsidRDefault="0098761A" w:rsidP="00DA4EB8">
      <w:pPr>
        <w:jc w:val="both"/>
        <w:rPr>
          <w:rFonts w:ascii="Arial" w:hAnsi="Arial" w:cs="Arial"/>
          <w:sz w:val="22"/>
          <w:szCs w:val="22"/>
        </w:rPr>
      </w:pPr>
      <w:r w:rsidRPr="00C727F2">
        <w:rPr>
          <w:rFonts w:ascii="Arial" w:hAnsi="Arial" w:cs="Arial"/>
          <w:sz w:val="22"/>
          <w:szCs w:val="22"/>
        </w:rPr>
        <w:t>Nama</w:t>
      </w:r>
      <w:r w:rsidRPr="00C727F2">
        <w:rPr>
          <w:rFonts w:ascii="Arial" w:hAnsi="Arial" w:cs="Arial"/>
          <w:sz w:val="22"/>
          <w:szCs w:val="22"/>
        </w:rPr>
        <w:tab/>
      </w:r>
      <w:r w:rsidRPr="00C727F2">
        <w:rPr>
          <w:rFonts w:ascii="Arial" w:hAnsi="Arial" w:cs="Arial"/>
          <w:sz w:val="22"/>
          <w:szCs w:val="22"/>
        </w:rPr>
        <w:tab/>
      </w:r>
      <w:r w:rsidRPr="00C727F2">
        <w:rPr>
          <w:rFonts w:ascii="Arial" w:hAnsi="Arial" w:cs="Arial"/>
          <w:sz w:val="22"/>
          <w:szCs w:val="22"/>
        </w:rPr>
        <w:tab/>
      </w:r>
      <w:r w:rsidRPr="00C727F2">
        <w:rPr>
          <w:rFonts w:ascii="Arial" w:hAnsi="Arial" w:cs="Arial"/>
          <w:sz w:val="22"/>
          <w:szCs w:val="22"/>
        </w:rPr>
        <w:tab/>
        <w:t>:  ......................................................................</w:t>
      </w:r>
    </w:p>
    <w:p w14:paraId="1E7FBFA8" w14:textId="77777777" w:rsidR="0098761A" w:rsidRPr="00C727F2" w:rsidRDefault="0098761A" w:rsidP="00DA4EB8">
      <w:pPr>
        <w:jc w:val="both"/>
        <w:rPr>
          <w:rFonts w:ascii="Arial" w:hAnsi="Arial" w:cs="Arial"/>
          <w:sz w:val="22"/>
          <w:szCs w:val="22"/>
        </w:rPr>
      </w:pPr>
      <w:r w:rsidRPr="00C727F2">
        <w:rPr>
          <w:rFonts w:ascii="Arial" w:hAnsi="Arial" w:cs="Arial"/>
          <w:sz w:val="22"/>
          <w:szCs w:val="22"/>
        </w:rPr>
        <w:t>NIDN/NIDK/NUP</w:t>
      </w:r>
      <w:r w:rsidRPr="00C727F2">
        <w:rPr>
          <w:rFonts w:ascii="Arial" w:hAnsi="Arial" w:cs="Arial"/>
          <w:sz w:val="22"/>
          <w:szCs w:val="22"/>
        </w:rPr>
        <w:tab/>
      </w:r>
      <w:r w:rsidRPr="00C727F2">
        <w:rPr>
          <w:rFonts w:ascii="Arial" w:hAnsi="Arial" w:cs="Arial"/>
          <w:sz w:val="22"/>
          <w:szCs w:val="22"/>
        </w:rPr>
        <w:tab/>
        <w:t>:  ......................................................................</w:t>
      </w:r>
    </w:p>
    <w:p w14:paraId="25E8653A" w14:textId="77777777" w:rsidR="0098761A" w:rsidRPr="00C727F2" w:rsidRDefault="0098761A" w:rsidP="00DA4EB8">
      <w:pPr>
        <w:jc w:val="both"/>
        <w:rPr>
          <w:rFonts w:ascii="Arial" w:hAnsi="Arial" w:cs="Arial"/>
          <w:sz w:val="22"/>
          <w:szCs w:val="22"/>
        </w:rPr>
      </w:pPr>
      <w:r w:rsidRPr="00C727F2">
        <w:rPr>
          <w:rFonts w:ascii="Arial" w:hAnsi="Arial" w:cs="Arial"/>
          <w:sz w:val="22"/>
          <w:szCs w:val="22"/>
        </w:rPr>
        <w:t>Jabatan</w:t>
      </w:r>
      <w:r w:rsidRPr="00C727F2">
        <w:rPr>
          <w:rFonts w:ascii="Arial" w:hAnsi="Arial" w:cs="Arial"/>
          <w:sz w:val="22"/>
          <w:szCs w:val="22"/>
        </w:rPr>
        <w:tab/>
      </w:r>
      <w:r w:rsidRPr="00C727F2">
        <w:rPr>
          <w:rFonts w:ascii="Arial" w:hAnsi="Arial" w:cs="Arial"/>
          <w:sz w:val="22"/>
          <w:szCs w:val="22"/>
        </w:rPr>
        <w:tab/>
      </w:r>
      <w:r w:rsidRPr="00C727F2">
        <w:rPr>
          <w:rFonts w:ascii="Arial" w:hAnsi="Arial" w:cs="Arial"/>
          <w:sz w:val="22"/>
          <w:szCs w:val="22"/>
        </w:rPr>
        <w:tab/>
        <w:t>:  ......................................................................</w:t>
      </w:r>
    </w:p>
    <w:p w14:paraId="5F8029B3" w14:textId="77777777" w:rsidR="0098761A" w:rsidRPr="00C727F2" w:rsidRDefault="0098761A" w:rsidP="00DA4EB8">
      <w:pPr>
        <w:jc w:val="both"/>
        <w:rPr>
          <w:rFonts w:ascii="Arial" w:hAnsi="Arial" w:cs="Arial"/>
          <w:sz w:val="22"/>
          <w:szCs w:val="22"/>
        </w:rPr>
      </w:pPr>
      <w:r w:rsidRPr="00C727F2">
        <w:rPr>
          <w:rFonts w:ascii="Arial" w:hAnsi="Arial" w:cs="Arial"/>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C727F2">
        <w:rPr>
          <w:rFonts w:ascii="Arial" w:hAnsi="Arial" w:cs="Arial"/>
          <w:sz w:val="22"/>
          <w:szCs w:val="22"/>
        </w:rPr>
        <w:t>Tanggal Pengisian</w:t>
      </w:r>
      <w:r w:rsidRPr="00C727F2">
        <w:rPr>
          <w:rFonts w:ascii="Arial" w:hAnsi="Arial" w:cs="Arial"/>
          <w:sz w:val="22"/>
          <w:szCs w:val="22"/>
        </w:rPr>
        <w:tab/>
      </w:r>
      <w:r w:rsidRPr="00C727F2">
        <w:rPr>
          <w:rFonts w:ascii="Arial" w:hAnsi="Arial" w:cs="Arial"/>
          <w:sz w:val="22"/>
          <w:szCs w:val="22"/>
        </w:rPr>
        <w:tab/>
        <w:t xml:space="preserve">:  </w:t>
      </w:r>
      <w:r w:rsidRPr="00C727F2">
        <w:rPr>
          <w:rFonts w:ascii="Arial" w:hAnsi="Arial" w:cs="Arial"/>
          <w:sz w:val="36"/>
          <w:szCs w:val="36"/>
        </w:rPr>
        <w:sym w:font="Symbol" w:char="F096"/>
      </w:r>
      <w:r w:rsidRPr="00C727F2">
        <w:rPr>
          <w:rFonts w:ascii="Arial" w:hAnsi="Arial" w:cs="Arial"/>
          <w:sz w:val="36"/>
          <w:szCs w:val="36"/>
        </w:rPr>
        <w:sym w:font="Symbol" w:char="F096"/>
      </w:r>
      <w:r w:rsidRPr="00C727F2">
        <w:rPr>
          <w:rFonts w:ascii="Arial" w:hAnsi="Arial" w:cs="Arial"/>
          <w:sz w:val="36"/>
          <w:szCs w:val="36"/>
        </w:rPr>
        <w:t>-</w:t>
      </w:r>
      <w:r w:rsidRPr="00C727F2">
        <w:rPr>
          <w:rFonts w:ascii="Arial" w:hAnsi="Arial" w:cs="Arial"/>
          <w:sz w:val="36"/>
          <w:szCs w:val="36"/>
        </w:rPr>
        <w:sym w:font="Symbol" w:char="F096"/>
      </w:r>
      <w:r w:rsidRPr="00C727F2">
        <w:rPr>
          <w:rFonts w:ascii="Arial" w:hAnsi="Arial" w:cs="Arial"/>
          <w:sz w:val="36"/>
          <w:szCs w:val="36"/>
        </w:rPr>
        <w:sym w:font="Symbol" w:char="F096"/>
      </w:r>
      <w:r w:rsidRPr="00C727F2">
        <w:rPr>
          <w:rFonts w:ascii="Arial" w:hAnsi="Arial" w:cs="Arial"/>
          <w:sz w:val="36"/>
          <w:szCs w:val="36"/>
        </w:rPr>
        <w:t>-</w:t>
      </w:r>
      <w:r w:rsidRPr="00C727F2">
        <w:rPr>
          <w:rFonts w:ascii="Arial" w:hAnsi="Arial" w:cs="Arial"/>
          <w:sz w:val="36"/>
          <w:szCs w:val="36"/>
        </w:rPr>
        <w:sym w:font="Symbol" w:char="F096"/>
      </w:r>
      <w:r w:rsidRPr="00C727F2">
        <w:rPr>
          <w:rFonts w:ascii="Arial" w:hAnsi="Arial" w:cs="Arial"/>
          <w:sz w:val="36"/>
          <w:szCs w:val="36"/>
        </w:rPr>
        <w:sym w:font="Symbol" w:char="F096"/>
      </w:r>
      <w:r w:rsidRPr="00C727F2">
        <w:rPr>
          <w:rFonts w:ascii="Arial" w:hAnsi="Arial" w:cs="Arial"/>
          <w:sz w:val="36"/>
          <w:szCs w:val="36"/>
        </w:rPr>
        <w:sym w:font="Symbol" w:char="F096"/>
      </w:r>
      <w:r w:rsidRPr="00C727F2">
        <w:rPr>
          <w:rFonts w:ascii="Arial" w:hAnsi="Arial" w:cs="Arial"/>
          <w:sz w:val="36"/>
          <w:szCs w:val="36"/>
        </w:rPr>
        <w:sym w:font="Symbol" w:char="F096"/>
      </w:r>
    </w:p>
    <w:p w14:paraId="52CCAABE" w14:textId="7D9F7845" w:rsidR="0098761A" w:rsidRPr="00C727F2" w:rsidRDefault="0098761A" w:rsidP="00DA4EB8">
      <w:pPr>
        <w:jc w:val="both"/>
        <w:rPr>
          <w:rFonts w:ascii="Arial" w:hAnsi="Arial" w:cs="Arial"/>
          <w:sz w:val="22"/>
          <w:szCs w:val="22"/>
        </w:rPr>
      </w:pPr>
      <w:r w:rsidRPr="00C727F2">
        <w:rPr>
          <w:rFonts w:ascii="Arial" w:hAnsi="Arial" w:cs="Arial"/>
          <w:sz w:val="22"/>
          <w:szCs w:val="22"/>
        </w:rPr>
        <w:t>Tanda Tangan</w:t>
      </w:r>
      <w:r w:rsidRPr="00C727F2">
        <w:rPr>
          <w:rFonts w:ascii="Arial" w:hAnsi="Arial" w:cs="Arial"/>
          <w:sz w:val="22"/>
          <w:szCs w:val="22"/>
        </w:rPr>
        <w:tab/>
      </w:r>
      <w:r w:rsidRPr="00C727F2">
        <w:rPr>
          <w:rFonts w:ascii="Arial" w:hAnsi="Arial" w:cs="Arial"/>
          <w:sz w:val="22"/>
          <w:szCs w:val="22"/>
        </w:rPr>
        <w:tab/>
      </w:r>
      <w:r w:rsidR="00FF585C" w:rsidRPr="00C727F2">
        <w:rPr>
          <w:rFonts w:ascii="Arial" w:hAnsi="Arial" w:cs="Arial"/>
          <w:sz w:val="22"/>
          <w:szCs w:val="22"/>
        </w:rPr>
        <w:tab/>
      </w:r>
      <w:r w:rsidRPr="00C727F2">
        <w:rPr>
          <w:rFonts w:ascii="Arial" w:hAnsi="Arial" w:cs="Arial"/>
          <w:sz w:val="22"/>
          <w:szCs w:val="22"/>
        </w:rPr>
        <w:t xml:space="preserve">:  </w:t>
      </w:r>
    </w:p>
    <w:p w14:paraId="10BF1863" w14:textId="77777777" w:rsidR="0098761A" w:rsidRPr="00C727F2" w:rsidRDefault="0098761A" w:rsidP="00DA4EB8">
      <w:pPr>
        <w:jc w:val="both"/>
        <w:rPr>
          <w:rFonts w:ascii="Arial" w:hAnsi="Arial" w:cs="Arial"/>
          <w:sz w:val="22"/>
          <w:szCs w:val="22"/>
        </w:rPr>
      </w:pPr>
    </w:p>
    <w:p w14:paraId="0E174DE2" w14:textId="77777777" w:rsidR="0098761A" w:rsidRPr="00C727F2" w:rsidRDefault="0098761A" w:rsidP="00DA4EB8">
      <w:pPr>
        <w:jc w:val="both"/>
        <w:rPr>
          <w:rFonts w:ascii="Arial" w:hAnsi="Arial" w:cs="Arial"/>
          <w:sz w:val="22"/>
          <w:szCs w:val="22"/>
        </w:rPr>
      </w:pPr>
    </w:p>
    <w:p w14:paraId="2F138842" w14:textId="77777777" w:rsidR="0098761A" w:rsidRPr="00C727F2" w:rsidRDefault="0098761A" w:rsidP="00DA4EB8">
      <w:pPr>
        <w:jc w:val="both"/>
        <w:rPr>
          <w:rFonts w:ascii="Arial" w:hAnsi="Arial" w:cs="Arial"/>
          <w:sz w:val="22"/>
          <w:szCs w:val="22"/>
        </w:rPr>
      </w:pPr>
      <w:r w:rsidRPr="00C727F2">
        <w:rPr>
          <w:rFonts w:ascii="Arial" w:hAnsi="Arial" w:cs="Arial"/>
          <w:sz w:val="22"/>
          <w:szCs w:val="22"/>
        </w:rPr>
        <w:t>Nama</w:t>
      </w:r>
      <w:r w:rsidRPr="00C727F2">
        <w:rPr>
          <w:rFonts w:ascii="Arial" w:hAnsi="Arial" w:cs="Arial"/>
          <w:sz w:val="22"/>
          <w:szCs w:val="22"/>
        </w:rPr>
        <w:tab/>
      </w:r>
      <w:r w:rsidRPr="00C727F2">
        <w:rPr>
          <w:rFonts w:ascii="Arial" w:hAnsi="Arial" w:cs="Arial"/>
          <w:sz w:val="22"/>
          <w:szCs w:val="22"/>
        </w:rPr>
        <w:tab/>
      </w:r>
      <w:r w:rsidRPr="00C727F2">
        <w:rPr>
          <w:rFonts w:ascii="Arial" w:hAnsi="Arial" w:cs="Arial"/>
          <w:sz w:val="22"/>
          <w:szCs w:val="22"/>
        </w:rPr>
        <w:tab/>
      </w:r>
      <w:r w:rsidRPr="00C727F2">
        <w:rPr>
          <w:rFonts w:ascii="Arial" w:hAnsi="Arial" w:cs="Arial"/>
          <w:sz w:val="22"/>
          <w:szCs w:val="22"/>
        </w:rPr>
        <w:tab/>
        <w:t>:  ......................................................................</w:t>
      </w:r>
    </w:p>
    <w:p w14:paraId="1B5F0573" w14:textId="77777777" w:rsidR="0098761A" w:rsidRPr="00C727F2" w:rsidRDefault="0098761A" w:rsidP="00DA4EB8">
      <w:pPr>
        <w:jc w:val="both"/>
        <w:rPr>
          <w:rFonts w:ascii="Arial" w:hAnsi="Arial" w:cs="Arial"/>
          <w:sz w:val="22"/>
          <w:szCs w:val="22"/>
        </w:rPr>
      </w:pPr>
      <w:r w:rsidRPr="00C727F2">
        <w:rPr>
          <w:rFonts w:ascii="Arial" w:hAnsi="Arial" w:cs="Arial"/>
          <w:sz w:val="22"/>
          <w:szCs w:val="22"/>
        </w:rPr>
        <w:t>NIDN/NIDK/NUP</w:t>
      </w:r>
      <w:r w:rsidRPr="00C727F2">
        <w:rPr>
          <w:rFonts w:ascii="Arial" w:hAnsi="Arial" w:cs="Arial"/>
          <w:sz w:val="22"/>
          <w:szCs w:val="22"/>
        </w:rPr>
        <w:tab/>
      </w:r>
      <w:r w:rsidRPr="00C727F2">
        <w:rPr>
          <w:rFonts w:ascii="Arial" w:hAnsi="Arial" w:cs="Arial"/>
          <w:sz w:val="22"/>
          <w:szCs w:val="22"/>
        </w:rPr>
        <w:tab/>
        <w:t>:  ......................................................................</w:t>
      </w:r>
    </w:p>
    <w:p w14:paraId="2760CC78" w14:textId="77777777" w:rsidR="0098761A" w:rsidRPr="00C727F2" w:rsidRDefault="0098761A" w:rsidP="00DA4EB8">
      <w:pPr>
        <w:jc w:val="both"/>
        <w:rPr>
          <w:rFonts w:ascii="Arial" w:hAnsi="Arial" w:cs="Arial"/>
          <w:sz w:val="22"/>
          <w:szCs w:val="22"/>
        </w:rPr>
      </w:pPr>
      <w:r w:rsidRPr="00C727F2">
        <w:rPr>
          <w:rFonts w:ascii="Arial" w:hAnsi="Arial" w:cs="Arial"/>
          <w:sz w:val="22"/>
          <w:szCs w:val="22"/>
        </w:rPr>
        <w:t>Jabatan</w:t>
      </w:r>
      <w:r w:rsidRPr="00C727F2">
        <w:rPr>
          <w:rFonts w:ascii="Arial" w:hAnsi="Arial" w:cs="Arial"/>
          <w:sz w:val="22"/>
          <w:szCs w:val="22"/>
        </w:rPr>
        <w:tab/>
      </w:r>
      <w:r w:rsidRPr="00C727F2">
        <w:rPr>
          <w:rFonts w:ascii="Arial" w:hAnsi="Arial" w:cs="Arial"/>
          <w:sz w:val="22"/>
          <w:szCs w:val="22"/>
        </w:rPr>
        <w:tab/>
      </w:r>
      <w:r w:rsidRPr="00C727F2">
        <w:rPr>
          <w:rFonts w:ascii="Arial" w:hAnsi="Arial" w:cs="Arial"/>
          <w:sz w:val="22"/>
          <w:szCs w:val="22"/>
        </w:rPr>
        <w:tab/>
        <w:t>:  ......................................................................</w:t>
      </w:r>
    </w:p>
    <w:p w14:paraId="4790DA34" w14:textId="77777777" w:rsidR="0098761A" w:rsidRPr="00C727F2" w:rsidRDefault="0098761A" w:rsidP="00DA4EB8">
      <w:pPr>
        <w:jc w:val="both"/>
        <w:rPr>
          <w:rFonts w:ascii="Arial" w:hAnsi="Arial" w:cs="Arial"/>
          <w:sz w:val="22"/>
          <w:szCs w:val="22"/>
        </w:rPr>
      </w:pPr>
      <w:r w:rsidRPr="00C727F2">
        <w:rPr>
          <w:rFonts w:ascii="Arial" w:hAnsi="Arial" w:cs="Arial"/>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C727F2">
        <w:rPr>
          <w:rFonts w:ascii="Arial" w:hAnsi="Arial" w:cs="Arial"/>
          <w:sz w:val="22"/>
          <w:szCs w:val="22"/>
        </w:rPr>
        <w:t>Tanggal Pengisian</w:t>
      </w:r>
      <w:r w:rsidRPr="00C727F2">
        <w:rPr>
          <w:rFonts w:ascii="Arial" w:hAnsi="Arial" w:cs="Arial"/>
          <w:sz w:val="22"/>
          <w:szCs w:val="22"/>
        </w:rPr>
        <w:tab/>
      </w:r>
      <w:r w:rsidRPr="00C727F2">
        <w:rPr>
          <w:rFonts w:ascii="Arial" w:hAnsi="Arial" w:cs="Arial"/>
          <w:sz w:val="22"/>
          <w:szCs w:val="22"/>
        </w:rPr>
        <w:tab/>
        <w:t xml:space="preserve">:  </w:t>
      </w:r>
      <w:r w:rsidRPr="00C727F2">
        <w:rPr>
          <w:rFonts w:ascii="Arial" w:hAnsi="Arial" w:cs="Arial"/>
          <w:sz w:val="36"/>
          <w:szCs w:val="36"/>
        </w:rPr>
        <w:sym w:font="Symbol" w:char="F096"/>
      </w:r>
      <w:r w:rsidRPr="00C727F2">
        <w:rPr>
          <w:rFonts w:ascii="Arial" w:hAnsi="Arial" w:cs="Arial"/>
          <w:sz w:val="36"/>
          <w:szCs w:val="36"/>
        </w:rPr>
        <w:sym w:font="Symbol" w:char="F096"/>
      </w:r>
      <w:r w:rsidRPr="00C727F2">
        <w:rPr>
          <w:rFonts w:ascii="Arial" w:hAnsi="Arial" w:cs="Arial"/>
          <w:sz w:val="36"/>
          <w:szCs w:val="36"/>
        </w:rPr>
        <w:t>-</w:t>
      </w:r>
      <w:r w:rsidRPr="00C727F2">
        <w:rPr>
          <w:rFonts w:ascii="Arial" w:hAnsi="Arial" w:cs="Arial"/>
          <w:sz w:val="36"/>
          <w:szCs w:val="36"/>
        </w:rPr>
        <w:sym w:font="Symbol" w:char="F096"/>
      </w:r>
      <w:r w:rsidRPr="00C727F2">
        <w:rPr>
          <w:rFonts w:ascii="Arial" w:hAnsi="Arial" w:cs="Arial"/>
          <w:sz w:val="36"/>
          <w:szCs w:val="36"/>
        </w:rPr>
        <w:sym w:font="Symbol" w:char="F096"/>
      </w:r>
      <w:r w:rsidRPr="00C727F2">
        <w:rPr>
          <w:rFonts w:ascii="Arial" w:hAnsi="Arial" w:cs="Arial"/>
          <w:sz w:val="36"/>
          <w:szCs w:val="36"/>
        </w:rPr>
        <w:t>-</w:t>
      </w:r>
      <w:r w:rsidRPr="00C727F2">
        <w:rPr>
          <w:rFonts w:ascii="Arial" w:hAnsi="Arial" w:cs="Arial"/>
          <w:sz w:val="36"/>
          <w:szCs w:val="36"/>
        </w:rPr>
        <w:sym w:font="Symbol" w:char="F096"/>
      </w:r>
      <w:r w:rsidRPr="00C727F2">
        <w:rPr>
          <w:rFonts w:ascii="Arial" w:hAnsi="Arial" w:cs="Arial"/>
          <w:sz w:val="36"/>
          <w:szCs w:val="36"/>
        </w:rPr>
        <w:sym w:font="Symbol" w:char="F096"/>
      </w:r>
      <w:r w:rsidRPr="00C727F2">
        <w:rPr>
          <w:rFonts w:ascii="Arial" w:hAnsi="Arial" w:cs="Arial"/>
          <w:sz w:val="36"/>
          <w:szCs w:val="36"/>
        </w:rPr>
        <w:sym w:font="Symbol" w:char="F096"/>
      </w:r>
      <w:r w:rsidRPr="00C727F2">
        <w:rPr>
          <w:rFonts w:ascii="Arial" w:hAnsi="Arial" w:cs="Arial"/>
          <w:sz w:val="36"/>
          <w:szCs w:val="36"/>
        </w:rPr>
        <w:sym w:font="Symbol" w:char="F096"/>
      </w:r>
    </w:p>
    <w:p w14:paraId="1B0FE917" w14:textId="69D5E17B" w:rsidR="0098761A" w:rsidRPr="00C727F2" w:rsidRDefault="0098761A" w:rsidP="00DA4EB8">
      <w:pPr>
        <w:jc w:val="both"/>
        <w:rPr>
          <w:rFonts w:ascii="Arial" w:hAnsi="Arial" w:cs="Arial"/>
          <w:sz w:val="22"/>
          <w:szCs w:val="22"/>
        </w:rPr>
      </w:pPr>
      <w:r w:rsidRPr="00C727F2">
        <w:rPr>
          <w:rFonts w:ascii="Arial" w:hAnsi="Arial" w:cs="Arial"/>
          <w:sz w:val="22"/>
          <w:szCs w:val="22"/>
        </w:rPr>
        <w:t>Tanda Tangan</w:t>
      </w:r>
      <w:r w:rsidRPr="00C727F2">
        <w:rPr>
          <w:rFonts w:ascii="Arial" w:hAnsi="Arial" w:cs="Arial"/>
          <w:sz w:val="22"/>
          <w:szCs w:val="22"/>
        </w:rPr>
        <w:tab/>
      </w:r>
      <w:r w:rsidRPr="00C727F2">
        <w:rPr>
          <w:rFonts w:ascii="Arial" w:hAnsi="Arial" w:cs="Arial"/>
          <w:sz w:val="22"/>
          <w:szCs w:val="22"/>
        </w:rPr>
        <w:tab/>
      </w:r>
      <w:r w:rsidR="00FF585C" w:rsidRPr="00C727F2">
        <w:rPr>
          <w:rFonts w:ascii="Arial" w:hAnsi="Arial" w:cs="Arial"/>
          <w:sz w:val="22"/>
          <w:szCs w:val="22"/>
        </w:rPr>
        <w:tab/>
      </w:r>
      <w:r w:rsidRPr="00C727F2">
        <w:rPr>
          <w:rFonts w:ascii="Arial" w:hAnsi="Arial" w:cs="Arial"/>
          <w:sz w:val="22"/>
          <w:szCs w:val="22"/>
        </w:rPr>
        <w:t xml:space="preserve">:  </w:t>
      </w:r>
    </w:p>
    <w:p w14:paraId="4C6DD5EC" w14:textId="77777777" w:rsidR="0098761A" w:rsidRPr="00C727F2" w:rsidRDefault="0098761A" w:rsidP="00DA4EB8">
      <w:pPr>
        <w:jc w:val="both"/>
        <w:rPr>
          <w:rFonts w:ascii="Arial" w:hAnsi="Arial" w:cs="Arial"/>
          <w:sz w:val="22"/>
          <w:szCs w:val="22"/>
        </w:rPr>
      </w:pPr>
    </w:p>
    <w:p w14:paraId="2CB48BE9" w14:textId="77777777" w:rsidR="0098761A" w:rsidRPr="00C727F2" w:rsidRDefault="0098761A" w:rsidP="00DA4EB8">
      <w:pPr>
        <w:jc w:val="both"/>
        <w:rPr>
          <w:rFonts w:ascii="Arial" w:hAnsi="Arial" w:cs="Arial"/>
          <w:sz w:val="22"/>
          <w:szCs w:val="22"/>
        </w:rPr>
      </w:pPr>
    </w:p>
    <w:p w14:paraId="256846EF" w14:textId="77777777" w:rsidR="0098761A" w:rsidRPr="00C727F2" w:rsidRDefault="0098761A" w:rsidP="00DA4EB8">
      <w:pPr>
        <w:jc w:val="both"/>
        <w:rPr>
          <w:rFonts w:ascii="Arial" w:hAnsi="Arial" w:cs="Arial"/>
          <w:sz w:val="22"/>
          <w:szCs w:val="22"/>
        </w:rPr>
      </w:pPr>
    </w:p>
    <w:p w14:paraId="2C75F7C5" w14:textId="77777777" w:rsidR="0098761A" w:rsidRPr="00C727F2" w:rsidRDefault="0098761A" w:rsidP="00DA4EB8">
      <w:pPr>
        <w:jc w:val="both"/>
        <w:rPr>
          <w:rFonts w:ascii="Arial" w:hAnsi="Arial" w:cs="Arial"/>
          <w:sz w:val="22"/>
          <w:szCs w:val="22"/>
        </w:rPr>
      </w:pPr>
      <w:r w:rsidRPr="00C727F2">
        <w:rPr>
          <w:rFonts w:ascii="Arial" w:hAnsi="Arial" w:cs="Arial"/>
          <w:sz w:val="22"/>
          <w:szCs w:val="22"/>
        </w:rPr>
        <w:br w:type="page"/>
      </w:r>
    </w:p>
    <w:p w14:paraId="44AF1C34" w14:textId="77777777" w:rsidR="0098761A" w:rsidRPr="00C727F2" w:rsidRDefault="0098761A" w:rsidP="00870B8C">
      <w:pPr>
        <w:jc w:val="center"/>
        <w:rPr>
          <w:rFonts w:ascii="Arial" w:hAnsi="Arial" w:cs="Arial"/>
          <w:sz w:val="22"/>
          <w:szCs w:val="22"/>
        </w:rPr>
      </w:pPr>
      <w:r w:rsidRPr="00C727F2">
        <w:rPr>
          <w:rFonts w:ascii="Arial" w:hAnsi="Arial" w:cs="Arial"/>
          <w:sz w:val="22"/>
          <w:szCs w:val="22"/>
        </w:rPr>
        <w:t>DAFTAR ISI</w:t>
      </w:r>
    </w:p>
    <w:p w14:paraId="0CD9D65A" w14:textId="77777777" w:rsidR="005C72DB" w:rsidRPr="00C727F2" w:rsidRDefault="005C72DB" w:rsidP="00870B8C">
      <w:pPr>
        <w:jc w:val="center"/>
        <w:rPr>
          <w:rFonts w:ascii="Arial" w:hAnsi="Arial" w:cs="Arial"/>
          <w:sz w:val="22"/>
          <w:szCs w:val="22"/>
        </w:rPr>
      </w:pPr>
      <w:r w:rsidRPr="00C727F2">
        <w:rPr>
          <w:rFonts w:ascii="Arial" w:hAnsi="Arial" w:cs="Arial"/>
          <w:sz w:val="22"/>
          <w:szCs w:val="22"/>
        </w:rPr>
        <w:t>LAPORAN EVALUASI DIRI</w:t>
      </w:r>
    </w:p>
    <w:p w14:paraId="1C00FDE9" w14:textId="77777777" w:rsidR="00F83E5E" w:rsidRPr="00C727F2" w:rsidRDefault="00F83E5E" w:rsidP="00DA4EB8">
      <w:pPr>
        <w:jc w:val="both"/>
        <w:rPr>
          <w:rFonts w:ascii="Arial" w:hAnsi="Arial" w:cs="Arial"/>
          <w:sz w:val="22"/>
          <w:szCs w:val="22"/>
        </w:rPr>
      </w:pPr>
    </w:p>
    <w:p w14:paraId="6D19847F" w14:textId="77777777" w:rsidR="00F83E5E" w:rsidRPr="00C727F2" w:rsidRDefault="00F83E5E" w:rsidP="00DA4EB8">
      <w:pPr>
        <w:jc w:val="both"/>
        <w:rPr>
          <w:rFonts w:ascii="Arial" w:hAnsi="Arial" w:cs="Arial"/>
          <w:sz w:val="22"/>
          <w:szCs w:val="22"/>
        </w:rPr>
      </w:pPr>
    </w:p>
    <w:p w14:paraId="06FCE677" w14:textId="77777777" w:rsidR="00F53942" w:rsidRPr="00C727F2" w:rsidRDefault="00F53942" w:rsidP="00DA4EB8">
      <w:pPr>
        <w:jc w:val="both"/>
        <w:rPr>
          <w:rFonts w:ascii="Arial" w:hAnsi="Arial" w:cs="Arial"/>
          <w:sz w:val="22"/>
          <w:szCs w:val="22"/>
        </w:rPr>
      </w:pPr>
      <w:r w:rsidRPr="00C727F2">
        <w:rPr>
          <w:rFonts w:ascii="Arial" w:hAnsi="Arial" w:cs="Arial"/>
          <w:sz w:val="22"/>
          <w:szCs w:val="22"/>
        </w:rPr>
        <w:t>IDENTITAS PENGUSUL</w:t>
      </w:r>
    </w:p>
    <w:p w14:paraId="2F220D1E" w14:textId="77777777" w:rsidR="00F53942" w:rsidRPr="00C727F2" w:rsidRDefault="00F53942" w:rsidP="00DA4EB8">
      <w:pPr>
        <w:jc w:val="both"/>
        <w:rPr>
          <w:rFonts w:ascii="Arial" w:hAnsi="Arial" w:cs="Arial"/>
          <w:sz w:val="22"/>
          <w:szCs w:val="22"/>
        </w:rPr>
      </w:pPr>
      <w:r w:rsidRPr="00C727F2">
        <w:rPr>
          <w:rFonts w:ascii="Arial" w:hAnsi="Arial" w:cs="Arial"/>
          <w:sz w:val="22"/>
          <w:szCs w:val="22"/>
        </w:rPr>
        <w:t xml:space="preserve">IDENTITAS TIM PENYUSUN LAPORAN EVALUASI DIRI </w:t>
      </w:r>
    </w:p>
    <w:p w14:paraId="485DFFFB" w14:textId="77777777" w:rsidR="00F53942" w:rsidRPr="00C727F2" w:rsidRDefault="00F53942" w:rsidP="00DA4EB8">
      <w:pPr>
        <w:jc w:val="both"/>
        <w:rPr>
          <w:rFonts w:ascii="Arial" w:hAnsi="Arial" w:cs="Arial"/>
          <w:sz w:val="22"/>
          <w:szCs w:val="22"/>
        </w:rPr>
      </w:pPr>
      <w:r w:rsidRPr="00C727F2">
        <w:rPr>
          <w:rFonts w:ascii="Arial" w:hAnsi="Arial" w:cs="Arial"/>
          <w:sz w:val="22"/>
          <w:szCs w:val="22"/>
        </w:rPr>
        <w:t xml:space="preserve">KATA PENGANTAR </w:t>
      </w:r>
    </w:p>
    <w:p w14:paraId="59320FFB" w14:textId="77777777" w:rsidR="0098761A" w:rsidRPr="00C727F2" w:rsidRDefault="00F53942" w:rsidP="00DA4EB8">
      <w:pPr>
        <w:jc w:val="both"/>
        <w:rPr>
          <w:rFonts w:ascii="Arial" w:hAnsi="Arial" w:cs="Arial"/>
          <w:sz w:val="22"/>
          <w:szCs w:val="22"/>
        </w:rPr>
      </w:pPr>
      <w:r w:rsidRPr="00C727F2">
        <w:rPr>
          <w:rFonts w:ascii="Arial" w:hAnsi="Arial" w:cs="Arial"/>
          <w:sz w:val="22"/>
          <w:szCs w:val="22"/>
        </w:rPr>
        <w:t xml:space="preserve">BAB </w:t>
      </w:r>
      <w:r w:rsidR="0098761A" w:rsidRPr="00C727F2">
        <w:rPr>
          <w:rFonts w:ascii="Arial" w:hAnsi="Arial" w:cs="Arial"/>
          <w:sz w:val="22"/>
          <w:szCs w:val="22"/>
        </w:rPr>
        <w:t xml:space="preserve">I. PENDAHULUAN </w:t>
      </w:r>
    </w:p>
    <w:p w14:paraId="709BFB2E" w14:textId="77777777" w:rsidR="0098761A" w:rsidRPr="00C727F2" w:rsidRDefault="0098761A" w:rsidP="00F60381">
      <w:pPr>
        <w:pStyle w:val="ListParagraph"/>
        <w:numPr>
          <w:ilvl w:val="0"/>
          <w:numId w:val="12"/>
        </w:numPr>
        <w:jc w:val="both"/>
        <w:rPr>
          <w:rFonts w:ascii="Arial" w:hAnsi="Arial" w:cs="Arial"/>
          <w:sz w:val="22"/>
          <w:szCs w:val="22"/>
        </w:rPr>
      </w:pPr>
      <w:r w:rsidRPr="00C727F2">
        <w:rPr>
          <w:rFonts w:ascii="Arial" w:hAnsi="Arial" w:cs="Arial"/>
          <w:sz w:val="22"/>
          <w:szCs w:val="22"/>
        </w:rPr>
        <w:t>Rangkuman Eksekutif</w:t>
      </w:r>
    </w:p>
    <w:p w14:paraId="2AFFFC3D" w14:textId="77777777" w:rsidR="0098761A" w:rsidRPr="00C727F2" w:rsidRDefault="0098761A" w:rsidP="00F60381">
      <w:pPr>
        <w:pStyle w:val="ListParagraph"/>
        <w:numPr>
          <w:ilvl w:val="0"/>
          <w:numId w:val="12"/>
        </w:numPr>
        <w:jc w:val="both"/>
        <w:rPr>
          <w:rFonts w:ascii="Arial" w:hAnsi="Arial" w:cs="Arial"/>
          <w:sz w:val="22"/>
          <w:szCs w:val="22"/>
        </w:rPr>
      </w:pPr>
      <w:r w:rsidRPr="00C727F2">
        <w:rPr>
          <w:rFonts w:ascii="Arial" w:hAnsi="Arial" w:cs="Arial"/>
          <w:sz w:val="22"/>
          <w:szCs w:val="22"/>
        </w:rPr>
        <w:t>Susunan Tim Penyusun dan Deskripsi Tugasnya</w:t>
      </w:r>
    </w:p>
    <w:p w14:paraId="397C729F" w14:textId="77777777" w:rsidR="0098761A" w:rsidRPr="00C727F2" w:rsidRDefault="00F53942" w:rsidP="00DA4EB8">
      <w:pPr>
        <w:jc w:val="both"/>
        <w:rPr>
          <w:rFonts w:ascii="Arial" w:hAnsi="Arial" w:cs="Arial"/>
          <w:sz w:val="22"/>
          <w:szCs w:val="22"/>
        </w:rPr>
      </w:pPr>
      <w:r w:rsidRPr="00C727F2">
        <w:rPr>
          <w:rFonts w:ascii="Arial" w:hAnsi="Arial" w:cs="Arial"/>
          <w:sz w:val="22"/>
          <w:szCs w:val="22"/>
        </w:rPr>
        <w:t xml:space="preserve">BAB </w:t>
      </w:r>
      <w:r w:rsidR="0098761A" w:rsidRPr="00C727F2">
        <w:rPr>
          <w:rFonts w:ascii="Arial" w:hAnsi="Arial" w:cs="Arial"/>
          <w:sz w:val="22"/>
          <w:szCs w:val="22"/>
        </w:rPr>
        <w:t>II. LAPORAN EVALUASI DIRI PROGRAM STUDI</w:t>
      </w:r>
    </w:p>
    <w:p w14:paraId="76461C05" w14:textId="77777777" w:rsidR="0098761A" w:rsidRPr="00C727F2" w:rsidRDefault="0098761A" w:rsidP="00F60381">
      <w:pPr>
        <w:pStyle w:val="ListParagraph"/>
        <w:numPr>
          <w:ilvl w:val="0"/>
          <w:numId w:val="13"/>
        </w:numPr>
        <w:jc w:val="both"/>
        <w:rPr>
          <w:rFonts w:ascii="Arial" w:hAnsi="Arial" w:cs="Arial"/>
          <w:sz w:val="22"/>
          <w:szCs w:val="22"/>
        </w:rPr>
      </w:pPr>
      <w:r w:rsidRPr="00C727F2">
        <w:rPr>
          <w:rFonts w:ascii="Arial" w:hAnsi="Arial" w:cs="Arial"/>
          <w:sz w:val="22"/>
          <w:szCs w:val="22"/>
        </w:rPr>
        <w:t>Profil Unit Pengelola Program Studi</w:t>
      </w:r>
    </w:p>
    <w:p w14:paraId="7AADD8FC" w14:textId="630EDAA8" w:rsidR="0098761A" w:rsidRPr="00C727F2" w:rsidRDefault="00384AF2" w:rsidP="00F60381">
      <w:pPr>
        <w:pStyle w:val="ListParagraph"/>
        <w:numPr>
          <w:ilvl w:val="0"/>
          <w:numId w:val="13"/>
        </w:numPr>
        <w:jc w:val="both"/>
        <w:rPr>
          <w:rFonts w:ascii="Arial" w:hAnsi="Arial" w:cs="Arial"/>
          <w:sz w:val="22"/>
          <w:szCs w:val="22"/>
        </w:rPr>
      </w:pPr>
      <w:r w:rsidRPr="00C727F2">
        <w:rPr>
          <w:rFonts w:ascii="Arial" w:hAnsi="Arial" w:cs="Arial"/>
          <w:sz w:val="22"/>
          <w:szCs w:val="22"/>
        </w:rPr>
        <w:t>Kriteria Akreditasi</w:t>
      </w:r>
    </w:p>
    <w:p w14:paraId="7A6A2E69" w14:textId="77777777" w:rsidR="0098761A" w:rsidRPr="00C727F2" w:rsidRDefault="00870B8C" w:rsidP="00870B8C">
      <w:pPr>
        <w:tabs>
          <w:tab w:val="left" w:pos="1890"/>
        </w:tabs>
        <w:ind w:left="720"/>
        <w:jc w:val="both"/>
        <w:rPr>
          <w:rFonts w:ascii="Arial" w:hAnsi="Arial" w:cs="Arial"/>
          <w:sz w:val="22"/>
          <w:szCs w:val="22"/>
        </w:rPr>
      </w:pPr>
      <w:r w:rsidRPr="00C727F2">
        <w:rPr>
          <w:rFonts w:ascii="Arial" w:hAnsi="Arial" w:cs="Arial"/>
          <w:sz w:val="22"/>
          <w:szCs w:val="22"/>
        </w:rPr>
        <w:t xml:space="preserve">Kriteria 1 </w:t>
      </w:r>
      <w:r w:rsidRPr="00C727F2">
        <w:rPr>
          <w:rFonts w:ascii="Arial" w:hAnsi="Arial" w:cs="Arial"/>
          <w:sz w:val="22"/>
          <w:szCs w:val="22"/>
        </w:rPr>
        <w:tab/>
      </w:r>
      <w:r w:rsidR="0098761A" w:rsidRPr="00C727F2">
        <w:rPr>
          <w:rFonts w:ascii="Arial" w:hAnsi="Arial" w:cs="Arial"/>
          <w:sz w:val="22"/>
          <w:szCs w:val="22"/>
        </w:rPr>
        <w:t>Visi, Misi, Tujuan, dan Strategi</w:t>
      </w:r>
    </w:p>
    <w:p w14:paraId="56835D84" w14:textId="7C919C90" w:rsidR="0098761A" w:rsidRPr="00C727F2" w:rsidRDefault="00870B8C" w:rsidP="00870B8C">
      <w:pPr>
        <w:tabs>
          <w:tab w:val="left" w:pos="1890"/>
        </w:tabs>
        <w:ind w:left="720"/>
        <w:jc w:val="both"/>
        <w:rPr>
          <w:rFonts w:ascii="Arial" w:hAnsi="Arial" w:cs="Arial"/>
          <w:sz w:val="22"/>
          <w:szCs w:val="22"/>
        </w:rPr>
      </w:pPr>
      <w:r w:rsidRPr="00C727F2">
        <w:rPr>
          <w:rFonts w:ascii="Arial" w:hAnsi="Arial" w:cs="Arial"/>
          <w:sz w:val="22"/>
          <w:szCs w:val="22"/>
        </w:rPr>
        <w:t xml:space="preserve">Kriteria 2 </w:t>
      </w:r>
      <w:r w:rsidRPr="00C727F2">
        <w:rPr>
          <w:rFonts w:ascii="Arial" w:hAnsi="Arial" w:cs="Arial"/>
          <w:sz w:val="22"/>
          <w:szCs w:val="22"/>
        </w:rPr>
        <w:tab/>
      </w:r>
      <w:r w:rsidR="0098761A" w:rsidRPr="00C727F2">
        <w:rPr>
          <w:rFonts w:ascii="Arial" w:hAnsi="Arial" w:cs="Arial"/>
          <w:sz w:val="22"/>
          <w:szCs w:val="22"/>
        </w:rPr>
        <w:t>Tata Pamong</w:t>
      </w:r>
      <w:r w:rsidR="00711407" w:rsidRPr="00C727F2">
        <w:rPr>
          <w:rFonts w:ascii="Arial" w:hAnsi="Arial" w:cs="Arial"/>
          <w:sz w:val="22"/>
          <w:szCs w:val="22"/>
        </w:rPr>
        <w:t>, Tata Kelola</w:t>
      </w:r>
      <w:r w:rsidR="00384AF2" w:rsidRPr="00C727F2">
        <w:rPr>
          <w:rFonts w:ascii="Arial" w:hAnsi="Arial" w:cs="Arial"/>
          <w:sz w:val="22"/>
          <w:szCs w:val="22"/>
        </w:rPr>
        <w:t>,</w:t>
      </w:r>
      <w:r w:rsidR="0098761A" w:rsidRPr="00C727F2">
        <w:rPr>
          <w:rFonts w:ascii="Arial" w:hAnsi="Arial" w:cs="Arial"/>
          <w:sz w:val="22"/>
          <w:szCs w:val="22"/>
        </w:rPr>
        <w:t xml:space="preserve"> dan </w:t>
      </w:r>
      <w:r w:rsidR="00176BEF" w:rsidRPr="00C727F2">
        <w:rPr>
          <w:rFonts w:ascii="Arial" w:hAnsi="Arial" w:cs="Arial"/>
          <w:sz w:val="22"/>
          <w:szCs w:val="22"/>
        </w:rPr>
        <w:t>Kerja sama</w:t>
      </w:r>
    </w:p>
    <w:p w14:paraId="08A77609" w14:textId="77777777" w:rsidR="0098761A" w:rsidRPr="00C727F2" w:rsidRDefault="00870B8C" w:rsidP="00870B8C">
      <w:pPr>
        <w:tabs>
          <w:tab w:val="left" w:pos="1890"/>
        </w:tabs>
        <w:ind w:left="720"/>
        <w:jc w:val="both"/>
        <w:rPr>
          <w:rFonts w:ascii="Arial" w:hAnsi="Arial" w:cs="Arial"/>
          <w:sz w:val="22"/>
          <w:szCs w:val="22"/>
        </w:rPr>
      </w:pPr>
      <w:r w:rsidRPr="00C727F2">
        <w:rPr>
          <w:rFonts w:ascii="Arial" w:hAnsi="Arial" w:cs="Arial"/>
          <w:sz w:val="22"/>
          <w:szCs w:val="22"/>
        </w:rPr>
        <w:t xml:space="preserve">Kriteria 3 </w:t>
      </w:r>
      <w:r w:rsidRPr="00C727F2">
        <w:rPr>
          <w:rFonts w:ascii="Arial" w:hAnsi="Arial" w:cs="Arial"/>
          <w:sz w:val="22"/>
          <w:szCs w:val="22"/>
        </w:rPr>
        <w:tab/>
      </w:r>
      <w:r w:rsidR="0098761A" w:rsidRPr="00C727F2">
        <w:rPr>
          <w:rFonts w:ascii="Arial" w:hAnsi="Arial" w:cs="Arial"/>
          <w:sz w:val="22"/>
          <w:szCs w:val="22"/>
        </w:rPr>
        <w:t>Mahasiswa</w:t>
      </w:r>
    </w:p>
    <w:p w14:paraId="1B67EC06" w14:textId="77777777" w:rsidR="0098761A" w:rsidRPr="00C727F2" w:rsidRDefault="00870B8C" w:rsidP="00870B8C">
      <w:pPr>
        <w:tabs>
          <w:tab w:val="left" w:pos="1890"/>
        </w:tabs>
        <w:ind w:left="720"/>
        <w:jc w:val="both"/>
        <w:rPr>
          <w:rFonts w:ascii="Arial" w:hAnsi="Arial" w:cs="Arial"/>
          <w:sz w:val="22"/>
          <w:szCs w:val="22"/>
        </w:rPr>
      </w:pPr>
      <w:r w:rsidRPr="00C727F2">
        <w:rPr>
          <w:rFonts w:ascii="Arial" w:hAnsi="Arial" w:cs="Arial"/>
          <w:sz w:val="22"/>
          <w:szCs w:val="22"/>
        </w:rPr>
        <w:t xml:space="preserve">Kriteria 4 </w:t>
      </w:r>
      <w:r w:rsidRPr="00C727F2">
        <w:rPr>
          <w:rFonts w:ascii="Arial" w:hAnsi="Arial" w:cs="Arial"/>
          <w:sz w:val="22"/>
          <w:szCs w:val="22"/>
        </w:rPr>
        <w:tab/>
      </w:r>
      <w:r w:rsidR="0098761A" w:rsidRPr="00C727F2">
        <w:rPr>
          <w:rFonts w:ascii="Arial" w:hAnsi="Arial" w:cs="Arial"/>
          <w:sz w:val="22"/>
          <w:szCs w:val="22"/>
        </w:rPr>
        <w:t>Sumber Daya Manusia</w:t>
      </w:r>
    </w:p>
    <w:p w14:paraId="7CD650DB" w14:textId="77777777" w:rsidR="0098761A" w:rsidRPr="00C727F2" w:rsidRDefault="00870B8C" w:rsidP="00870B8C">
      <w:pPr>
        <w:tabs>
          <w:tab w:val="left" w:pos="1890"/>
        </w:tabs>
        <w:ind w:left="720"/>
        <w:jc w:val="both"/>
        <w:rPr>
          <w:rFonts w:ascii="Arial" w:hAnsi="Arial" w:cs="Arial"/>
          <w:sz w:val="22"/>
          <w:szCs w:val="22"/>
        </w:rPr>
      </w:pPr>
      <w:r w:rsidRPr="00C727F2">
        <w:rPr>
          <w:rFonts w:ascii="Arial" w:hAnsi="Arial" w:cs="Arial"/>
          <w:sz w:val="22"/>
          <w:szCs w:val="22"/>
        </w:rPr>
        <w:t xml:space="preserve">Kriteria 5 </w:t>
      </w:r>
      <w:r w:rsidRPr="00C727F2">
        <w:rPr>
          <w:rFonts w:ascii="Arial" w:hAnsi="Arial" w:cs="Arial"/>
          <w:sz w:val="22"/>
          <w:szCs w:val="22"/>
        </w:rPr>
        <w:tab/>
      </w:r>
      <w:r w:rsidR="0098761A" w:rsidRPr="00C727F2">
        <w:rPr>
          <w:rFonts w:ascii="Arial" w:hAnsi="Arial" w:cs="Arial"/>
          <w:sz w:val="22"/>
          <w:szCs w:val="22"/>
        </w:rPr>
        <w:t>Keuangan, Sarana, dan Prasarana</w:t>
      </w:r>
    </w:p>
    <w:p w14:paraId="44E8E7FB" w14:textId="77777777" w:rsidR="0098761A" w:rsidRPr="00C727F2" w:rsidRDefault="00870B8C" w:rsidP="00870B8C">
      <w:pPr>
        <w:tabs>
          <w:tab w:val="left" w:pos="1890"/>
        </w:tabs>
        <w:ind w:left="720"/>
        <w:jc w:val="both"/>
        <w:rPr>
          <w:rFonts w:ascii="Arial" w:hAnsi="Arial" w:cs="Arial"/>
          <w:sz w:val="22"/>
          <w:szCs w:val="22"/>
        </w:rPr>
      </w:pPr>
      <w:r w:rsidRPr="00C727F2">
        <w:rPr>
          <w:rFonts w:ascii="Arial" w:hAnsi="Arial" w:cs="Arial"/>
          <w:sz w:val="22"/>
          <w:szCs w:val="22"/>
        </w:rPr>
        <w:t xml:space="preserve">Kriteria 6 </w:t>
      </w:r>
      <w:r w:rsidRPr="00C727F2">
        <w:rPr>
          <w:rFonts w:ascii="Arial" w:hAnsi="Arial" w:cs="Arial"/>
          <w:sz w:val="22"/>
          <w:szCs w:val="22"/>
        </w:rPr>
        <w:tab/>
      </w:r>
      <w:r w:rsidR="0098761A" w:rsidRPr="00C727F2">
        <w:rPr>
          <w:rFonts w:ascii="Arial" w:hAnsi="Arial" w:cs="Arial"/>
          <w:sz w:val="22"/>
          <w:szCs w:val="22"/>
        </w:rPr>
        <w:t>Pendidikan</w:t>
      </w:r>
    </w:p>
    <w:p w14:paraId="36185CEE" w14:textId="77777777" w:rsidR="0098761A" w:rsidRPr="00C727F2" w:rsidRDefault="00870B8C" w:rsidP="00870B8C">
      <w:pPr>
        <w:tabs>
          <w:tab w:val="left" w:pos="1890"/>
        </w:tabs>
        <w:ind w:left="720"/>
        <w:jc w:val="both"/>
        <w:rPr>
          <w:rFonts w:ascii="Arial" w:hAnsi="Arial" w:cs="Arial"/>
          <w:sz w:val="22"/>
          <w:szCs w:val="22"/>
        </w:rPr>
      </w:pPr>
      <w:r w:rsidRPr="00C727F2">
        <w:rPr>
          <w:rFonts w:ascii="Arial" w:hAnsi="Arial" w:cs="Arial"/>
          <w:sz w:val="22"/>
          <w:szCs w:val="22"/>
        </w:rPr>
        <w:t xml:space="preserve">Kriteria 7 </w:t>
      </w:r>
      <w:r w:rsidRPr="00C727F2">
        <w:rPr>
          <w:rFonts w:ascii="Arial" w:hAnsi="Arial" w:cs="Arial"/>
          <w:sz w:val="22"/>
          <w:szCs w:val="22"/>
        </w:rPr>
        <w:tab/>
      </w:r>
      <w:r w:rsidR="0098761A" w:rsidRPr="00C727F2">
        <w:rPr>
          <w:rFonts w:ascii="Arial" w:hAnsi="Arial" w:cs="Arial"/>
          <w:sz w:val="22"/>
          <w:szCs w:val="22"/>
        </w:rPr>
        <w:t>Penelitian</w:t>
      </w:r>
    </w:p>
    <w:p w14:paraId="5FB1DAA5" w14:textId="77777777" w:rsidR="0098761A" w:rsidRPr="00C727F2" w:rsidRDefault="00870B8C" w:rsidP="00870B8C">
      <w:pPr>
        <w:tabs>
          <w:tab w:val="left" w:pos="1890"/>
        </w:tabs>
        <w:ind w:left="720"/>
        <w:jc w:val="both"/>
        <w:rPr>
          <w:rFonts w:ascii="Arial" w:hAnsi="Arial" w:cs="Arial"/>
          <w:sz w:val="22"/>
          <w:szCs w:val="22"/>
        </w:rPr>
      </w:pPr>
      <w:r w:rsidRPr="00C727F2">
        <w:rPr>
          <w:rFonts w:ascii="Arial" w:hAnsi="Arial" w:cs="Arial"/>
          <w:sz w:val="22"/>
          <w:szCs w:val="22"/>
        </w:rPr>
        <w:t xml:space="preserve">Kriteria 8 </w:t>
      </w:r>
      <w:r w:rsidRPr="00C727F2">
        <w:rPr>
          <w:rFonts w:ascii="Arial" w:hAnsi="Arial" w:cs="Arial"/>
          <w:sz w:val="22"/>
          <w:szCs w:val="22"/>
        </w:rPr>
        <w:tab/>
      </w:r>
      <w:r w:rsidR="0098761A" w:rsidRPr="00C727F2">
        <w:rPr>
          <w:rFonts w:ascii="Arial" w:hAnsi="Arial" w:cs="Arial"/>
          <w:sz w:val="22"/>
          <w:szCs w:val="22"/>
        </w:rPr>
        <w:t>Pengabdian kepada Masyarakat</w:t>
      </w:r>
    </w:p>
    <w:p w14:paraId="451DD105" w14:textId="77777777" w:rsidR="0098761A" w:rsidRPr="00C727F2" w:rsidRDefault="00870B8C" w:rsidP="00870B8C">
      <w:pPr>
        <w:tabs>
          <w:tab w:val="left" w:pos="1890"/>
        </w:tabs>
        <w:ind w:left="1890" w:hanging="1170"/>
        <w:jc w:val="both"/>
        <w:rPr>
          <w:rFonts w:ascii="Arial" w:hAnsi="Arial" w:cs="Arial"/>
          <w:sz w:val="22"/>
          <w:szCs w:val="22"/>
        </w:rPr>
      </w:pPr>
      <w:r w:rsidRPr="00C727F2">
        <w:rPr>
          <w:rFonts w:ascii="Arial" w:hAnsi="Arial" w:cs="Arial"/>
          <w:sz w:val="22"/>
          <w:szCs w:val="22"/>
        </w:rPr>
        <w:t xml:space="preserve">Kriteria 9 </w:t>
      </w:r>
      <w:r w:rsidRPr="00C727F2">
        <w:rPr>
          <w:rFonts w:ascii="Arial" w:hAnsi="Arial" w:cs="Arial"/>
          <w:sz w:val="22"/>
          <w:szCs w:val="22"/>
        </w:rPr>
        <w:tab/>
      </w:r>
      <w:r w:rsidR="0098761A" w:rsidRPr="00C727F2">
        <w:rPr>
          <w:rFonts w:ascii="Arial" w:hAnsi="Arial" w:cs="Arial"/>
          <w:sz w:val="22"/>
          <w:szCs w:val="22"/>
        </w:rPr>
        <w:t>Luaran dan Capaian: Pendidikan, Penelitian, dan Pengabdian kepada Masyarakat</w:t>
      </w:r>
    </w:p>
    <w:p w14:paraId="23E887EE" w14:textId="334B5DC9" w:rsidR="0098761A" w:rsidRPr="00C727F2" w:rsidRDefault="0098761A" w:rsidP="00F60381">
      <w:pPr>
        <w:pStyle w:val="ListParagraph"/>
        <w:numPr>
          <w:ilvl w:val="0"/>
          <w:numId w:val="13"/>
        </w:numPr>
        <w:jc w:val="both"/>
        <w:rPr>
          <w:rFonts w:ascii="Arial" w:hAnsi="Arial" w:cs="Arial"/>
          <w:strike/>
          <w:sz w:val="22"/>
          <w:szCs w:val="22"/>
        </w:rPr>
      </w:pPr>
      <w:r w:rsidRPr="00C727F2">
        <w:rPr>
          <w:rFonts w:ascii="Arial" w:hAnsi="Arial" w:cs="Arial"/>
          <w:sz w:val="22"/>
          <w:szCs w:val="22"/>
        </w:rPr>
        <w:t>Analisis SWOT Unit Pengelola Program Studi dan Program Studi</w:t>
      </w:r>
      <w:r w:rsidR="00384AF2" w:rsidRPr="00C727F2">
        <w:rPr>
          <w:rFonts w:ascii="Arial" w:hAnsi="Arial" w:cs="Arial"/>
          <w:sz w:val="22"/>
          <w:szCs w:val="22"/>
        </w:rPr>
        <w:t>.</w:t>
      </w:r>
    </w:p>
    <w:p w14:paraId="2AB38A82" w14:textId="77777777" w:rsidR="0098761A" w:rsidRPr="00C727F2" w:rsidRDefault="0098761A" w:rsidP="00F60381">
      <w:pPr>
        <w:pStyle w:val="ListParagraph"/>
        <w:numPr>
          <w:ilvl w:val="0"/>
          <w:numId w:val="14"/>
        </w:numPr>
        <w:ind w:left="1260"/>
        <w:jc w:val="both"/>
        <w:rPr>
          <w:rFonts w:ascii="Arial" w:hAnsi="Arial" w:cs="Arial"/>
          <w:sz w:val="22"/>
          <w:szCs w:val="22"/>
        </w:rPr>
      </w:pPr>
      <w:r w:rsidRPr="00C727F2">
        <w:rPr>
          <w:rFonts w:ascii="Arial" w:hAnsi="Arial" w:cs="Arial"/>
          <w:sz w:val="22"/>
          <w:szCs w:val="22"/>
        </w:rPr>
        <w:t>Analisis SWOT</w:t>
      </w:r>
    </w:p>
    <w:p w14:paraId="44D556EC" w14:textId="77777777" w:rsidR="0098761A" w:rsidRPr="00C727F2" w:rsidRDefault="0098761A" w:rsidP="00F60381">
      <w:pPr>
        <w:pStyle w:val="ListParagraph"/>
        <w:numPr>
          <w:ilvl w:val="0"/>
          <w:numId w:val="14"/>
        </w:numPr>
        <w:ind w:left="1260"/>
        <w:jc w:val="both"/>
        <w:rPr>
          <w:rFonts w:ascii="Arial" w:hAnsi="Arial" w:cs="Arial"/>
          <w:sz w:val="22"/>
          <w:szCs w:val="22"/>
        </w:rPr>
      </w:pPr>
      <w:r w:rsidRPr="00C727F2">
        <w:rPr>
          <w:rFonts w:ascii="Arial" w:hAnsi="Arial" w:cs="Arial"/>
          <w:sz w:val="22"/>
          <w:szCs w:val="22"/>
        </w:rPr>
        <w:t>Strategi dan Program Pengembangan</w:t>
      </w:r>
    </w:p>
    <w:p w14:paraId="47747054" w14:textId="77777777" w:rsidR="0098761A" w:rsidRPr="00C727F2" w:rsidRDefault="00F53942" w:rsidP="00DA4EB8">
      <w:pPr>
        <w:jc w:val="both"/>
        <w:rPr>
          <w:rFonts w:ascii="Arial" w:hAnsi="Arial" w:cs="Arial"/>
          <w:sz w:val="22"/>
          <w:szCs w:val="22"/>
        </w:rPr>
      </w:pPr>
      <w:r w:rsidRPr="00C727F2">
        <w:rPr>
          <w:rFonts w:ascii="Arial" w:hAnsi="Arial" w:cs="Arial"/>
          <w:sz w:val="22"/>
          <w:szCs w:val="22"/>
        </w:rPr>
        <w:t xml:space="preserve">BAB </w:t>
      </w:r>
      <w:r w:rsidR="0098761A" w:rsidRPr="00C727F2">
        <w:rPr>
          <w:rFonts w:ascii="Arial" w:hAnsi="Arial" w:cs="Arial"/>
          <w:sz w:val="22"/>
          <w:szCs w:val="22"/>
        </w:rPr>
        <w:t>III. PENUTUP</w:t>
      </w:r>
    </w:p>
    <w:p w14:paraId="59062320" w14:textId="77777777" w:rsidR="0098761A" w:rsidRPr="00C727F2" w:rsidRDefault="0098761A" w:rsidP="00F60381">
      <w:pPr>
        <w:pStyle w:val="ListParagraph"/>
        <w:numPr>
          <w:ilvl w:val="0"/>
          <w:numId w:val="15"/>
        </w:numPr>
        <w:jc w:val="both"/>
        <w:rPr>
          <w:rFonts w:ascii="Arial" w:hAnsi="Arial" w:cs="Arial"/>
          <w:sz w:val="22"/>
          <w:szCs w:val="22"/>
        </w:rPr>
      </w:pPr>
      <w:r w:rsidRPr="00C727F2">
        <w:rPr>
          <w:rFonts w:ascii="Arial" w:hAnsi="Arial" w:cs="Arial"/>
          <w:sz w:val="22"/>
          <w:szCs w:val="22"/>
        </w:rPr>
        <w:t>REFERENSI</w:t>
      </w:r>
    </w:p>
    <w:p w14:paraId="5B7E6FF2" w14:textId="77777777" w:rsidR="0098761A" w:rsidRPr="00C727F2" w:rsidRDefault="0098761A" w:rsidP="00F60381">
      <w:pPr>
        <w:pStyle w:val="ListParagraph"/>
        <w:numPr>
          <w:ilvl w:val="0"/>
          <w:numId w:val="15"/>
        </w:numPr>
        <w:jc w:val="both"/>
        <w:rPr>
          <w:rFonts w:ascii="Arial" w:hAnsi="Arial" w:cs="Arial"/>
          <w:sz w:val="22"/>
          <w:szCs w:val="22"/>
        </w:rPr>
      </w:pPr>
      <w:r w:rsidRPr="00C727F2">
        <w:rPr>
          <w:rFonts w:ascii="Arial" w:hAnsi="Arial" w:cs="Arial"/>
          <w:sz w:val="22"/>
          <w:szCs w:val="22"/>
        </w:rPr>
        <w:t>LAMPIRAN</w:t>
      </w:r>
    </w:p>
    <w:p w14:paraId="1C997148" w14:textId="77777777" w:rsidR="0098761A" w:rsidRPr="00C727F2" w:rsidRDefault="0098761A" w:rsidP="00DA4EB8">
      <w:pPr>
        <w:jc w:val="both"/>
        <w:rPr>
          <w:rFonts w:ascii="Arial" w:hAnsi="Arial" w:cs="Arial"/>
          <w:sz w:val="22"/>
          <w:szCs w:val="22"/>
        </w:rPr>
      </w:pPr>
    </w:p>
    <w:p w14:paraId="459B8CE1" w14:textId="45FFC3AD" w:rsidR="00FA33BB" w:rsidRPr="00C727F2" w:rsidRDefault="00FA33BB" w:rsidP="00DA4EB8">
      <w:pPr>
        <w:jc w:val="both"/>
        <w:rPr>
          <w:rFonts w:ascii="Arial" w:hAnsi="Arial" w:cs="Arial"/>
          <w:sz w:val="22"/>
          <w:szCs w:val="22"/>
        </w:rPr>
      </w:pPr>
      <w:r w:rsidRPr="00C727F2">
        <w:rPr>
          <w:rFonts w:ascii="Arial" w:hAnsi="Arial" w:cs="Arial"/>
          <w:sz w:val="22"/>
          <w:szCs w:val="22"/>
        </w:rPr>
        <w:t xml:space="preserve">Perwajahan atau </w:t>
      </w:r>
      <w:r w:rsidRPr="00C727F2">
        <w:rPr>
          <w:rFonts w:ascii="Arial" w:hAnsi="Arial" w:cs="Arial"/>
          <w:i/>
          <w:iCs/>
          <w:sz w:val="22"/>
          <w:szCs w:val="22"/>
        </w:rPr>
        <w:t>layout</w:t>
      </w:r>
      <w:r w:rsidRPr="00C727F2">
        <w:rPr>
          <w:rFonts w:ascii="Arial" w:hAnsi="Arial" w:cs="Arial"/>
          <w:sz w:val="22"/>
          <w:szCs w:val="22"/>
        </w:rPr>
        <w:t xml:space="preserve"> laporan evaluasi diri konsisten merujuk pada sistem yang digunakan dan ditulis secara jelas bagi pembaca dengan mengikuti ketentuan sebagai berikut</w:t>
      </w:r>
      <w:r w:rsidR="00393CC3" w:rsidRPr="00C727F2">
        <w:rPr>
          <w:rFonts w:ascii="Arial" w:hAnsi="Arial" w:cs="Arial"/>
          <w:sz w:val="22"/>
          <w:szCs w:val="22"/>
        </w:rPr>
        <w:t>:</w:t>
      </w:r>
      <w:r w:rsidRPr="00C727F2">
        <w:rPr>
          <w:rFonts w:ascii="Arial" w:hAnsi="Arial" w:cs="Arial"/>
          <w:sz w:val="22"/>
          <w:szCs w:val="22"/>
        </w:rPr>
        <w:t xml:space="preserve"> </w:t>
      </w:r>
    </w:p>
    <w:p w14:paraId="7B7876A4" w14:textId="77777777" w:rsidR="00FA33BB" w:rsidRPr="00C727F2" w:rsidRDefault="00FA33BB" w:rsidP="00F60381">
      <w:pPr>
        <w:pStyle w:val="ListParagraph"/>
        <w:numPr>
          <w:ilvl w:val="0"/>
          <w:numId w:val="16"/>
        </w:numPr>
        <w:jc w:val="both"/>
        <w:rPr>
          <w:rFonts w:ascii="Arial" w:hAnsi="Arial" w:cs="Arial"/>
          <w:sz w:val="22"/>
          <w:szCs w:val="22"/>
        </w:rPr>
      </w:pPr>
      <w:r w:rsidRPr="00C727F2">
        <w:rPr>
          <w:rFonts w:ascii="Arial" w:hAnsi="Arial" w:cs="Arial"/>
          <w:sz w:val="22"/>
          <w:szCs w:val="22"/>
        </w:rPr>
        <w:t>Kertas A-4</w:t>
      </w:r>
    </w:p>
    <w:p w14:paraId="576C68CA" w14:textId="77777777" w:rsidR="00FA33BB" w:rsidRPr="00C727F2" w:rsidRDefault="00FA33BB" w:rsidP="00F60381">
      <w:pPr>
        <w:pStyle w:val="ListParagraph"/>
        <w:numPr>
          <w:ilvl w:val="0"/>
          <w:numId w:val="16"/>
        </w:numPr>
        <w:jc w:val="both"/>
        <w:rPr>
          <w:rFonts w:ascii="Arial" w:hAnsi="Arial" w:cs="Arial"/>
          <w:sz w:val="22"/>
          <w:szCs w:val="22"/>
        </w:rPr>
      </w:pPr>
      <w:r w:rsidRPr="00C727F2">
        <w:rPr>
          <w:rFonts w:ascii="Arial" w:hAnsi="Arial" w:cs="Arial"/>
          <w:sz w:val="22"/>
          <w:szCs w:val="22"/>
        </w:rPr>
        <w:t>Spasi: 1.5</w:t>
      </w:r>
    </w:p>
    <w:p w14:paraId="74FCE6EB" w14:textId="77777777" w:rsidR="00FA33BB" w:rsidRPr="00C727F2" w:rsidRDefault="00FA33BB" w:rsidP="00F60381">
      <w:pPr>
        <w:pStyle w:val="ListParagraph"/>
        <w:numPr>
          <w:ilvl w:val="0"/>
          <w:numId w:val="16"/>
        </w:numPr>
        <w:jc w:val="both"/>
        <w:rPr>
          <w:rFonts w:ascii="Arial" w:hAnsi="Arial" w:cs="Arial"/>
          <w:sz w:val="22"/>
          <w:szCs w:val="22"/>
        </w:rPr>
      </w:pPr>
      <w:r w:rsidRPr="00C727F2">
        <w:rPr>
          <w:rFonts w:ascii="Arial" w:hAnsi="Arial" w:cs="Arial"/>
          <w:sz w:val="22"/>
          <w:szCs w:val="22"/>
        </w:rPr>
        <w:t>Bentuk huruf (</w:t>
      </w:r>
      <w:r w:rsidRPr="00C727F2">
        <w:rPr>
          <w:rFonts w:ascii="Arial" w:hAnsi="Arial" w:cs="Arial"/>
          <w:i/>
          <w:iCs/>
          <w:sz w:val="22"/>
          <w:szCs w:val="22"/>
        </w:rPr>
        <w:t>Font): Times New Roman atau Arial</w:t>
      </w:r>
    </w:p>
    <w:p w14:paraId="2533C7E6" w14:textId="77777777" w:rsidR="00FA33BB" w:rsidRPr="00C727F2" w:rsidRDefault="00FA33BB" w:rsidP="00F60381">
      <w:pPr>
        <w:pStyle w:val="ListParagraph"/>
        <w:numPr>
          <w:ilvl w:val="0"/>
          <w:numId w:val="16"/>
        </w:numPr>
        <w:jc w:val="both"/>
        <w:rPr>
          <w:rFonts w:ascii="Arial" w:hAnsi="Arial" w:cs="Arial"/>
          <w:sz w:val="22"/>
          <w:szCs w:val="22"/>
        </w:rPr>
      </w:pPr>
      <w:r w:rsidRPr="00C727F2">
        <w:rPr>
          <w:rFonts w:ascii="Arial" w:hAnsi="Arial" w:cs="Arial"/>
          <w:sz w:val="22"/>
          <w:szCs w:val="22"/>
        </w:rPr>
        <w:t>Ukuran huruf: 12</w:t>
      </w:r>
    </w:p>
    <w:p w14:paraId="4E888637" w14:textId="77777777" w:rsidR="00FA33BB" w:rsidRPr="00C727F2" w:rsidRDefault="00FA33BB" w:rsidP="00F60381">
      <w:pPr>
        <w:pStyle w:val="ListParagraph"/>
        <w:numPr>
          <w:ilvl w:val="0"/>
          <w:numId w:val="16"/>
        </w:numPr>
        <w:jc w:val="both"/>
        <w:rPr>
          <w:rFonts w:ascii="Arial" w:hAnsi="Arial" w:cs="Arial"/>
          <w:sz w:val="22"/>
          <w:szCs w:val="22"/>
        </w:rPr>
      </w:pPr>
      <w:r w:rsidRPr="00C727F2">
        <w:rPr>
          <w:rFonts w:ascii="Arial" w:hAnsi="Arial" w:cs="Arial"/>
          <w:sz w:val="22"/>
          <w:szCs w:val="22"/>
        </w:rPr>
        <w:t xml:space="preserve">Sistematis </w:t>
      </w:r>
    </w:p>
    <w:p w14:paraId="6691C6A4" w14:textId="77777777" w:rsidR="00FA33BB" w:rsidRPr="00C727F2" w:rsidRDefault="00FA33BB" w:rsidP="00F60381">
      <w:pPr>
        <w:pStyle w:val="ListParagraph"/>
        <w:numPr>
          <w:ilvl w:val="0"/>
          <w:numId w:val="16"/>
        </w:numPr>
        <w:jc w:val="both"/>
        <w:rPr>
          <w:rFonts w:ascii="Arial" w:hAnsi="Arial" w:cs="Arial"/>
          <w:sz w:val="22"/>
          <w:szCs w:val="22"/>
        </w:rPr>
      </w:pPr>
      <w:r w:rsidRPr="00C727F2">
        <w:rPr>
          <w:rFonts w:ascii="Arial" w:hAnsi="Arial" w:cs="Arial"/>
          <w:sz w:val="22"/>
          <w:szCs w:val="22"/>
        </w:rPr>
        <w:t xml:space="preserve">Perwajahan dan tata tulis konsisten </w:t>
      </w:r>
    </w:p>
    <w:p w14:paraId="017E798B" w14:textId="77777777" w:rsidR="00FA33BB" w:rsidRPr="00C727F2" w:rsidRDefault="00FA33BB" w:rsidP="00F60381">
      <w:pPr>
        <w:pStyle w:val="ListParagraph"/>
        <w:numPr>
          <w:ilvl w:val="0"/>
          <w:numId w:val="16"/>
        </w:numPr>
        <w:jc w:val="both"/>
        <w:rPr>
          <w:rFonts w:ascii="Arial" w:hAnsi="Arial" w:cs="Arial"/>
          <w:sz w:val="22"/>
          <w:szCs w:val="22"/>
        </w:rPr>
      </w:pPr>
      <w:r w:rsidRPr="00C727F2">
        <w:rPr>
          <w:rFonts w:ascii="Arial" w:hAnsi="Arial" w:cs="Arial"/>
          <w:sz w:val="22"/>
          <w:szCs w:val="22"/>
        </w:rPr>
        <w:t xml:space="preserve">Bahasa Indonesia yang baik </w:t>
      </w:r>
      <w:r w:rsidR="00410AFF" w:rsidRPr="00C727F2">
        <w:rPr>
          <w:rFonts w:ascii="Arial" w:hAnsi="Arial" w:cs="Arial"/>
          <w:sz w:val="22"/>
          <w:szCs w:val="22"/>
        </w:rPr>
        <w:t>dan</w:t>
      </w:r>
      <w:r w:rsidRPr="00C727F2">
        <w:rPr>
          <w:rFonts w:ascii="Arial" w:hAnsi="Arial" w:cs="Arial"/>
          <w:sz w:val="22"/>
          <w:szCs w:val="22"/>
        </w:rPr>
        <w:t xml:space="preserve"> benar</w:t>
      </w:r>
    </w:p>
    <w:p w14:paraId="6C09758D" w14:textId="407987DA" w:rsidR="00FA33BB" w:rsidRPr="00C727F2" w:rsidRDefault="00FA33BB" w:rsidP="00DA4EB8">
      <w:pPr>
        <w:jc w:val="both"/>
        <w:rPr>
          <w:rFonts w:ascii="Arial" w:hAnsi="Arial" w:cs="Arial"/>
          <w:sz w:val="22"/>
          <w:szCs w:val="22"/>
        </w:rPr>
      </w:pPr>
      <w:r w:rsidRPr="00C727F2">
        <w:rPr>
          <w:rFonts w:ascii="Arial" w:hAnsi="Arial" w:cs="Arial"/>
          <w:sz w:val="22"/>
          <w:szCs w:val="22"/>
        </w:rPr>
        <w:t xml:space="preserve">Laporan evaluasi diri dalam bentuk portofolio yang mendeskripsikan secara narasi dan analisis melalui analisis SWOT dengan jelas, singkat, padat, maksimal </w:t>
      </w:r>
      <w:r w:rsidR="00B309EC" w:rsidRPr="00C727F2">
        <w:rPr>
          <w:rFonts w:ascii="Arial" w:hAnsi="Arial" w:cs="Arial"/>
          <w:sz w:val="22"/>
          <w:szCs w:val="22"/>
        </w:rPr>
        <w:t>1</w:t>
      </w:r>
      <w:r w:rsidR="0054156B" w:rsidRPr="00C727F2">
        <w:rPr>
          <w:rFonts w:ascii="Arial" w:hAnsi="Arial" w:cs="Arial"/>
          <w:sz w:val="22"/>
          <w:szCs w:val="22"/>
        </w:rPr>
        <w:t>5</w:t>
      </w:r>
      <w:r w:rsidRPr="00C727F2">
        <w:rPr>
          <w:rFonts w:ascii="Arial" w:hAnsi="Arial" w:cs="Arial"/>
          <w:sz w:val="22"/>
          <w:szCs w:val="22"/>
        </w:rPr>
        <w:t>0 halaman.</w:t>
      </w:r>
    </w:p>
    <w:p w14:paraId="41EF9AEF" w14:textId="77777777" w:rsidR="005C72DB" w:rsidRPr="00C727F2" w:rsidRDefault="005C72DB" w:rsidP="00DA4EB8">
      <w:pPr>
        <w:jc w:val="both"/>
        <w:rPr>
          <w:rFonts w:ascii="Arial" w:hAnsi="Arial" w:cs="Arial"/>
          <w:sz w:val="22"/>
          <w:szCs w:val="22"/>
        </w:rPr>
      </w:pPr>
    </w:p>
    <w:p w14:paraId="201799D1" w14:textId="77777777" w:rsidR="005C72DB" w:rsidRPr="00C727F2" w:rsidRDefault="005C72DB">
      <w:pPr>
        <w:spacing w:after="160" w:line="259" w:lineRule="auto"/>
        <w:rPr>
          <w:rFonts w:ascii="Arial" w:hAnsi="Arial" w:cs="Arial"/>
          <w:b/>
          <w:bCs/>
          <w:sz w:val="22"/>
          <w:szCs w:val="22"/>
        </w:rPr>
      </w:pPr>
      <w:r w:rsidRPr="00C727F2">
        <w:rPr>
          <w:rFonts w:ascii="Arial" w:hAnsi="Arial" w:cs="Arial"/>
          <w:sz w:val="22"/>
          <w:szCs w:val="22"/>
        </w:rPr>
        <w:br w:type="page"/>
      </w:r>
    </w:p>
    <w:p w14:paraId="4474BC58" w14:textId="77777777" w:rsidR="008E01EB" w:rsidRPr="00C727F2" w:rsidRDefault="008E01EB" w:rsidP="001C2BF8">
      <w:pPr>
        <w:pStyle w:val="Heading1"/>
        <w:spacing w:before="0"/>
        <w:jc w:val="center"/>
        <w:rPr>
          <w:rFonts w:ascii="Arial" w:hAnsi="Arial" w:cs="Arial"/>
          <w:color w:val="auto"/>
          <w:sz w:val="22"/>
          <w:szCs w:val="22"/>
        </w:rPr>
      </w:pPr>
      <w:bookmarkStart w:id="13" w:name="_Toc29965396"/>
      <w:r w:rsidRPr="00C727F2">
        <w:rPr>
          <w:rFonts w:ascii="Arial" w:hAnsi="Arial" w:cs="Arial"/>
          <w:color w:val="auto"/>
          <w:sz w:val="22"/>
          <w:szCs w:val="22"/>
        </w:rPr>
        <w:t>BAGIAN KEDUA - STRUKTUR LAPORAN EVALUASI DIRI</w:t>
      </w:r>
      <w:bookmarkEnd w:id="13"/>
    </w:p>
    <w:p w14:paraId="4D6A5881" w14:textId="77777777" w:rsidR="008E01EB" w:rsidRPr="00C727F2" w:rsidRDefault="008E01EB" w:rsidP="00DA4EB8">
      <w:pPr>
        <w:jc w:val="both"/>
        <w:rPr>
          <w:rFonts w:ascii="Arial" w:hAnsi="Arial" w:cs="Arial"/>
          <w:sz w:val="22"/>
          <w:szCs w:val="22"/>
        </w:rPr>
      </w:pPr>
    </w:p>
    <w:p w14:paraId="03D23338" w14:textId="77777777" w:rsidR="00F83E5E" w:rsidRPr="00C727F2" w:rsidRDefault="00F83E5E" w:rsidP="00DA4EB8">
      <w:pPr>
        <w:jc w:val="both"/>
        <w:rPr>
          <w:rFonts w:ascii="Arial" w:hAnsi="Arial" w:cs="Arial"/>
          <w:sz w:val="22"/>
          <w:szCs w:val="22"/>
        </w:rPr>
      </w:pPr>
    </w:p>
    <w:p w14:paraId="3203A377" w14:textId="2B493E71" w:rsidR="008E01EB" w:rsidRPr="00C727F2" w:rsidRDefault="00164DC8" w:rsidP="00DA4EB8">
      <w:pPr>
        <w:pStyle w:val="Heading2"/>
        <w:jc w:val="both"/>
        <w:rPr>
          <w:rFonts w:cs="Arial"/>
          <w:sz w:val="22"/>
          <w:szCs w:val="22"/>
        </w:rPr>
      </w:pPr>
      <w:bookmarkStart w:id="14" w:name="_Toc29965397"/>
      <w:r w:rsidRPr="00C727F2">
        <w:rPr>
          <w:rFonts w:cs="Arial"/>
          <w:sz w:val="22"/>
          <w:szCs w:val="22"/>
        </w:rPr>
        <w:t xml:space="preserve">BAB </w:t>
      </w:r>
      <w:r w:rsidR="00B15CD0" w:rsidRPr="00C727F2">
        <w:rPr>
          <w:rFonts w:cs="Arial"/>
          <w:sz w:val="22"/>
          <w:szCs w:val="22"/>
        </w:rPr>
        <w:t>I</w:t>
      </w:r>
      <w:r w:rsidRPr="00C727F2">
        <w:rPr>
          <w:rFonts w:cs="Arial"/>
          <w:sz w:val="22"/>
          <w:szCs w:val="22"/>
        </w:rPr>
        <w:t>.</w:t>
      </w:r>
      <w:r w:rsidR="00A13FCB" w:rsidRPr="00C727F2">
        <w:rPr>
          <w:rFonts w:cs="Arial"/>
          <w:sz w:val="22"/>
          <w:szCs w:val="22"/>
        </w:rPr>
        <w:t xml:space="preserve"> </w:t>
      </w:r>
      <w:r w:rsidR="008E01EB" w:rsidRPr="00C727F2">
        <w:rPr>
          <w:rFonts w:cs="Arial"/>
          <w:sz w:val="22"/>
          <w:szCs w:val="22"/>
        </w:rPr>
        <w:t>PENDAHULUAN</w:t>
      </w:r>
      <w:bookmarkEnd w:id="14"/>
    </w:p>
    <w:p w14:paraId="50A2E7F1" w14:textId="77777777" w:rsidR="00F83E5E" w:rsidRPr="00C727F2" w:rsidRDefault="00F83E5E" w:rsidP="00DA4EB8">
      <w:pPr>
        <w:jc w:val="both"/>
        <w:rPr>
          <w:rFonts w:ascii="Arial" w:hAnsi="Arial" w:cs="Arial"/>
          <w:sz w:val="22"/>
          <w:szCs w:val="22"/>
        </w:rPr>
      </w:pPr>
    </w:p>
    <w:p w14:paraId="14A8EEFB" w14:textId="34FA51E7" w:rsidR="00F83E5E" w:rsidRPr="00C727F2" w:rsidRDefault="00F83E5E" w:rsidP="001C2BF8">
      <w:pPr>
        <w:jc w:val="both"/>
        <w:rPr>
          <w:rFonts w:ascii="Arial" w:hAnsi="Arial" w:cs="Arial"/>
          <w:sz w:val="22"/>
          <w:szCs w:val="22"/>
        </w:rPr>
      </w:pPr>
      <w:r w:rsidRPr="00C727F2">
        <w:rPr>
          <w:rFonts w:ascii="Arial" w:hAnsi="Arial" w:cs="Arial"/>
          <w:sz w:val="22"/>
          <w:szCs w:val="22"/>
        </w:rPr>
        <w:t xml:space="preserve">Laporan hasil evaluasi diri adalah deskripsi, analisis, dan refleksi mengenai keadaan, kinerja, dan perangkat pendidikan suatu program studi, sebagai hasil kajian dan asesmen yang mendalam dan bersifat internal. Laporan disusun secara komprehensif, lengkap, sistematis, dan mudah dipahami, sehingga siapa pun yang membaca, mengkaji dan memanfaatkan laporan </w:t>
      </w:r>
      <w:r w:rsidR="008F4C0F" w:rsidRPr="00C727F2">
        <w:rPr>
          <w:rFonts w:ascii="Arial" w:hAnsi="Arial" w:cs="Arial"/>
          <w:sz w:val="22"/>
          <w:szCs w:val="22"/>
        </w:rPr>
        <w:t xml:space="preserve">tersebut </w:t>
      </w:r>
      <w:r w:rsidRPr="00C727F2">
        <w:rPr>
          <w:rFonts w:ascii="Arial" w:hAnsi="Arial" w:cs="Arial"/>
          <w:sz w:val="22"/>
          <w:szCs w:val="22"/>
        </w:rPr>
        <w:t xml:space="preserve">dapat memahami seperti apa yang dimaksudkan oleh penyusunnya. </w:t>
      </w:r>
      <w:r w:rsidR="00E54EDA" w:rsidRPr="00C727F2">
        <w:rPr>
          <w:rFonts w:ascii="Arial" w:hAnsi="Arial" w:cs="Arial"/>
          <w:sz w:val="22"/>
          <w:szCs w:val="22"/>
        </w:rPr>
        <w:t xml:space="preserve">Laporan digunakan </w:t>
      </w:r>
      <w:r w:rsidRPr="00C727F2">
        <w:rPr>
          <w:rFonts w:ascii="Arial" w:hAnsi="Arial" w:cs="Arial"/>
          <w:sz w:val="22"/>
          <w:szCs w:val="22"/>
        </w:rPr>
        <w:t>antara lain untuk memutakhirkan pangkalan data program studi dalam bentuk profil yang komprehensif, perencanaan dan perbaikan program studi secara sinambung, penjaminan mutu internal program studi, dan untuk mempersiapkan evaluasi eksternal atau akreditasi.</w:t>
      </w:r>
    </w:p>
    <w:p w14:paraId="2FE4D246" w14:textId="77777777" w:rsidR="00F83E5E" w:rsidRPr="00C727F2" w:rsidRDefault="00F83E5E" w:rsidP="00DA4EB8">
      <w:pPr>
        <w:jc w:val="both"/>
        <w:rPr>
          <w:rFonts w:ascii="Arial" w:hAnsi="Arial" w:cs="Arial"/>
          <w:sz w:val="22"/>
          <w:szCs w:val="22"/>
        </w:rPr>
      </w:pPr>
    </w:p>
    <w:p w14:paraId="78639F05" w14:textId="59DA8E3E" w:rsidR="00F83E5E" w:rsidRPr="00C727F2" w:rsidRDefault="00F83E5E" w:rsidP="001C2BF8">
      <w:pPr>
        <w:jc w:val="both"/>
        <w:rPr>
          <w:rFonts w:ascii="Arial" w:hAnsi="Arial" w:cs="Arial"/>
          <w:sz w:val="22"/>
          <w:szCs w:val="22"/>
        </w:rPr>
      </w:pPr>
      <w:r w:rsidRPr="00C727F2">
        <w:rPr>
          <w:rFonts w:ascii="Arial" w:hAnsi="Arial" w:cs="Arial"/>
          <w:sz w:val="22"/>
          <w:szCs w:val="22"/>
        </w:rPr>
        <w:t xml:space="preserve">Memperhatikan penggunaan laporan evaluasi diri seperti itu, maka isi laporan hasil evaluasi diri mungkin lebih luas dan lebih lengkap dibandingkan dengan informasi yang dikemas dalam dokumen kinerja dan atau </w:t>
      </w:r>
      <w:r w:rsidR="00393CC3" w:rsidRPr="00C727F2">
        <w:rPr>
          <w:rFonts w:ascii="Arial" w:hAnsi="Arial" w:cs="Arial"/>
          <w:sz w:val="22"/>
          <w:szCs w:val="22"/>
        </w:rPr>
        <w:t>portofolio</w:t>
      </w:r>
      <w:r w:rsidRPr="00C727F2">
        <w:rPr>
          <w:rFonts w:ascii="Arial" w:hAnsi="Arial" w:cs="Arial"/>
          <w:sz w:val="22"/>
          <w:szCs w:val="22"/>
        </w:rPr>
        <w:t xml:space="preserve"> akreditasi. Untuk kelengkapan rujukan bagi dokumen kinerja  atau </w:t>
      </w:r>
      <w:r w:rsidR="00393CC3" w:rsidRPr="00C727F2">
        <w:rPr>
          <w:rFonts w:ascii="Arial" w:hAnsi="Arial" w:cs="Arial"/>
          <w:sz w:val="22"/>
          <w:szCs w:val="22"/>
        </w:rPr>
        <w:t>portofolio</w:t>
      </w:r>
      <w:r w:rsidRPr="00C727F2">
        <w:rPr>
          <w:rFonts w:ascii="Arial" w:hAnsi="Arial" w:cs="Arial"/>
          <w:sz w:val="22"/>
          <w:szCs w:val="22"/>
        </w:rPr>
        <w:t xml:space="preserve"> yang disampaikan kepada LAM-PTKes, maka laporan hasil evaluasi diri</w:t>
      </w:r>
      <w:r w:rsidR="008F4C0F" w:rsidRPr="00C727F2">
        <w:rPr>
          <w:rFonts w:ascii="Arial" w:hAnsi="Arial" w:cs="Arial"/>
          <w:sz w:val="22"/>
          <w:szCs w:val="22"/>
        </w:rPr>
        <w:t xml:space="preserve"> </w:t>
      </w:r>
      <w:r w:rsidRPr="00C727F2">
        <w:rPr>
          <w:rFonts w:ascii="Arial" w:hAnsi="Arial" w:cs="Arial"/>
          <w:sz w:val="22"/>
          <w:szCs w:val="22"/>
        </w:rPr>
        <w:t>disiapkan oleh program studi</w:t>
      </w:r>
      <w:r w:rsidR="00E54EDA" w:rsidRPr="00C727F2">
        <w:rPr>
          <w:rFonts w:ascii="Arial" w:hAnsi="Arial" w:cs="Arial"/>
          <w:sz w:val="22"/>
          <w:szCs w:val="22"/>
        </w:rPr>
        <w:t xml:space="preserve"> </w:t>
      </w:r>
      <w:r w:rsidRPr="00C727F2">
        <w:rPr>
          <w:rFonts w:ascii="Arial" w:hAnsi="Arial" w:cs="Arial"/>
          <w:sz w:val="22"/>
          <w:szCs w:val="22"/>
        </w:rPr>
        <w:t>pada saat asesmen lapangan</w:t>
      </w:r>
      <w:r w:rsidR="00E54EDA" w:rsidRPr="00C727F2">
        <w:rPr>
          <w:rFonts w:ascii="Arial" w:hAnsi="Arial" w:cs="Arial"/>
          <w:sz w:val="22"/>
          <w:szCs w:val="22"/>
        </w:rPr>
        <w:t xml:space="preserve"> </w:t>
      </w:r>
      <w:r w:rsidRPr="00C727F2">
        <w:rPr>
          <w:rFonts w:ascii="Arial" w:hAnsi="Arial" w:cs="Arial"/>
          <w:sz w:val="22"/>
          <w:szCs w:val="22"/>
        </w:rPr>
        <w:t>atau kunjungan pakar sejawat di tempat program studi/perguruan tinggi, yang digunakan sebagai bahan rujukan utama dalam mengkaji keadaan, kinerja dan perangkat pendidikan program studi yang bersangkutan.</w:t>
      </w:r>
    </w:p>
    <w:p w14:paraId="20D8699F" w14:textId="77777777" w:rsidR="008E01EB" w:rsidRPr="00C727F2" w:rsidRDefault="008E01EB" w:rsidP="00DA4EB8">
      <w:pPr>
        <w:jc w:val="both"/>
        <w:rPr>
          <w:rFonts w:ascii="Arial" w:hAnsi="Arial" w:cs="Arial"/>
          <w:sz w:val="22"/>
          <w:szCs w:val="22"/>
        </w:rPr>
      </w:pPr>
    </w:p>
    <w:p w14:paraId="2958B455" w14:textId="77777777" w:rsidR="008E01EB" w:rsidRPr="00C727F2" w:rsidRDefault="00B15CD0" w:rsidP="00DA4EB8">
      <w:pPr>
        <w:pStyle w:val="Heading3"/>
        <w:spacing w:before="0"/>
        <w:jc w:val="both"/>
        <w:rPr>
          <w:rFonts w:ascii="Arial" w:hAnsi="Arial" w:cs="Arial"/>
          <w:color w:val="auto"/>
          <w:sz w:val="22"/>
          <w:szCs w:val="22"/>
        </w:rPr>
      </w:pPr>
      <w:bookmarkStart w:id="15" w:name="_Toc29965398"/>
      <w:r w:rsidRPr="00C727F2">
        <w:rPr>
          <w:rFonts w:ascii="Arial" w:hAnsi="Arial" w:cs="Arial"/>
          <w:color w:val="auto"/>
          <w:sz w:val="22"/>
          <w:szCs w:val="22"/>
        </w:rPr>
        <w:t xml:space="preserve">A. </w:t>
      </w:r>
      <w:r w:rsidR="008E01EB" w:rsidRPr="00C727F2">
        <w:rPr>
          <w:rFonts w:ascii="Arial" w:hAnsi="Arial" w:cs="Arial"/>
          <w:color w:val="auto"/>
          <w:sz w:val="22"/>
          <w:szCs w:val="22"/>
        </w:rPr>
        <w:t>Rangkuman Eksekutif</w:t>
      </w:r>
      <w:bookmarkEnd w:id="15"/>
    </w:p>
    <w:p w14:paraId="4B0AE3DD" w14:textId="144F5E99" w:rsidR="00F83E5E" w:rsidRPr="00C727F2" w:rsidRDefault="00F53942" w:rsidP="001C2BF8">
      <w:pPr>
        <w:ind w:left="360"/>
        <w:jc w:val="both"/>
        <w:rPr>
          <w:rFonts w:ascii="Arial" w:hAnsi="Arial" w:cs="Arial"/>
          <w:sz w:val="22"/>
          <w:szCs w:val="22"/>
        </w:rPr>
      </w:pPr>
      <w:r w:rsidRPr="00C727F2">
        <w:rPr>
          <w:rFonts w:ascii="Arial" w:hAnsi="Arial" w:cs="Arial"/>
          <w:sz w:val="22"/>
          <w:szCs w:val="22"/>
        </w:rPr>
        <w:t xml:space="preserve">Laporan evaluasi diri diawali oleh suatu rangkuman eksekutif, yang merupakan </w:t>
      </w:r>
      <w:r w:rsidR="00D34654" w:rsidRPr="00C727F2">
        <w:rPr>
          <w:rFonts w:ascii="Arial" w:hAnsi="Arial" w:cs="Arial"/>
          <w:sz w:val="22"/>
          <w:szCs w:val="22"/>
        </w:rPr>
        <w:t xml:space="preserve">rangkuman </w:t>
      </w:r>
      <w:r w:rsidRPr="00C727F2">
        <w:rPr>
          <w:rFonts w:ascii="Arial" w:hAnsi="Arial" w:cs="Arial"/>
          <w:sz w:val="22"/>
          <w:szCs w:val="22"/>
        </w:rPr>
        <w:t>isi laporan lengkap evaluasi diri, dan dimaksudkan untuk memberikan gambaran menyeluruh, jelas dan singkat, sehingga pembaca laporan dapat menangkap apa yang dilaporkan, tanpa membaca keseluruhan laporan lengka</w:t>
      </w:r>
      <w:r w:rsidR="002A1282" w:rsidRPr="00C727F2">
        <w:rPr>
          <w:rFonts w:ascii="Arial" w:hAnsi="Arial" w:cs="Arial"/>
          <w:sz w:val="22"/>
          <w:szCs w:val="22"/>
        </w:rPr>
        <w:t xml:space="preserve">p </w:t>
      </w:r>
      <w:r w:rsidR="00F83E5E" w:rsidRPr="00C727F2">
        <w:rPr>
          <w:rFonts w:ascii="Arial" w:hAnsi="Arial" w:cs="Arial"/>
          <w:sz w:val="22"/>
          <w:szCs w:val="22"/>
        </w:rPr>
        <w:t>dengan jumlah halaman maksimal 3 halaman.</w:t>
      </w:r>
    </w:p>
    <w:p w14:paraId="7BD47DF5" w14:textId="77777777" w:rsidR="00F53942" w:rsidRPr="00C727F2" w:rsidRDefault="00F53942" w:rsidP="00DA4EB8">
      <w:pPr>
        <w:jc w:val="both"/>
        <w:rPr>
          <w:rFonts w:ascii="Arial" w:hAnsi="Arial" w:cs="Arial"/>
          <w:sz w:val="22"/>
          <w:szCs w:val="22"/>
        </w:rPr>
      </w:pPr>
    </w:p>
    <w:p w14:paraId="21F116B1" w14:textId="77777777" w:rsidR="008E01EB" w:rsidRPr="00C727F2" w:rsidRDefault="00B15CD0" w:rsidP="00DA4EB8">
      <w:pPr>
        <w:pStyle w:val="Heading3"/>
        <w:spacing w:before="0"/>
        <w:jc w:val="both"/>
        <w:rPr>
          <w:rFonts w:ascii="Arial" w:hAnsi="Arial" w:cs="Arial"/>
          <w:color w:val="auto"/>
          <w:sz w:val="22"/>
          <w:szCs w:val="22"/>
        </w:rPr>
      </w:pPr>
      <w:bookmarkStart w:id="16" w:name="_Toc29965399"/>
      <w:r w:rsidRPr="00C727F2">
        <w:rPr>
          <w:rFonts w:ascii="Arial" w:hAnsi="Arial" w:cs="Arial"/>
          <w:color w:val="auto"/>
          <w:sz w:val="22"/>
          <w:szCs w:val="22"/>
        </w:rPr>
        <w:t xml:space="preserve">B. </w:t>
      </w:r>
      <w:r w:rsidR="008E01EB" w:rsidRPr="00C727F2">
        <w:rPr>
          <w:rFonts w:ascii="Arial" w:hAnsi="Arial" w:cs="Arial"/>
          <w:color w:val="auto"/>
          <w:sz w:val="22"/>
          <w:szCs w:val="22"/>
        </w:rPr>
        <w:t>Susunan Tim Penyusun dan Deskripsi Tugasnya</w:t>
      </w:r>
      <w:bookmarkEnd w:id="16"/>
    </w:p>
    <w:p w14:paraId="3900535A" w14:textId="48A22DF7" w:rsidR="00726868" w:rsidRPr="00C727F2" w:rsidRDefault="00235CD0" w:rsidP="001C2BF8">
      <w:pPr>
        <w:ind w:left="360"/>
        <w:jc w:val="both"/>
        <w:rPr>
          <w:rFonts w:ascii="Arial" w:hAnsi="Arial" w:cs="Arial"/>
          <w:sz w:val="22"/>
          <w:szCs w:val="22"/>
        </w:rPr>
      </w:pPr>
      <w:r w:rsidRPr="00C727F2">
        <w:rPr>
          <w:rFonts w:ascii="Arial" w:hAnsi="Arial" w:cs="Arial"/>
          <w:sz w:val="22"/>
          <w:szCs w:val="22"/>
        </w:rPr>
        <w:t xml:space="preserve">Laporan evaluasi diri disusun oleh suatu Tim </w:t>
      </w:r>
      <w:r w:rsidR="002A1282" w:rsidRPr="00C727F2">
        <w:rPr>
          <w:rFonts w:ascii="Arial" w:hAnsi="Arial" w:cs="Arial"/>
          <w:sz w:val="22"/>
          <w:szCs w:val="22"/>
        </w:rPr>
        <w:t xml:space="preserve">Persiapan Akreditasi </w:t>
      </w:r>
      <w:r w:rsidRPr="00C727F2">
        <w:rPr>
          <w:rFonts w:ascii="Arial" w:hAnsi="Arial" w:cs="Arial"/>
          <w:sz w:val="22"/>
          <w:szCs w:val="22"/>
        </w:rPr>
        <w:t xml:space="preserve">yang dibentuk dan diberi SK oleh Pimpinan Unit </w:t>
      </w:r>
      <w:r w:rsidR="00B30597" w:rsidRPr="00C727F2">
        <w:rPr>
          <w:rFonts w:ascii="Arial" w:hAnsi="Arial" w:cs="Arial"/>
          <w:sz w:val="22"/>
          <w:szCs w:val="22"/>
        </w:rPr>
        <w:t>P</w:t>
      </w:r>
      <w:r w:rsidRPr="00C727F2">
        <w:rPr>
          <w:rFonts w:ascii="Arial" w:hAnsi="Arial" w:cs="Arial"/>
          <w:sz w:val="22"/>
          <w:szCs w:val="22"/>
        </w:rPr>
        <w:t>engelola</w:t>
      </w:r>
      <w:r w:rsidR="00B30597" w:rsidRPr="00C727F2">
        <w:rPr>
          <w:rFonts w:ascii="Arial" w:hAnsi="Arial" w:cs="Arial"/>
          <w:sz w:val="22"/>
          <w:szCs w:val="22"/>
        </w:rPr>
        <w:t xml:space="preserve"> Program Studi</w:t>
      </w:r>
      <w:r w:rsidRPr="00C727F2">
        <w:rPr>
          <w:rFonts w:ascii="Arial" w:hAnsi="Arial" w:cs="Arial"/>
          <w:sz w:val="22"/>
          <w:szCs w:val="22"/>
        </w:rPr>
        <w:t xml:space="preserve">. </w:t>
      </w:r>
      <w:r w:rsidR="002A1282" w:rsidRPr="00C727F2">
        <w:rPr>
          <w:rFonts w:ascii="Arial" w:hAnsi="Arial" w:cs="Arial"/>
          <w:sz w:val="22"/>
          <w:szCs w:val="22"/>
        </w:rPr>
        <w:t xml:space="preserve">Tim Persiapan Akreditasi </w:t>
      </w:r>
      <w:r w:rsidRPr="00C727F2">
        <w:rPr>
          <w:rFonts w:ascii="Arial" w:hAnsi="Arial" w:cs="Arial"/>
          <w:sz w:val="22"/>
          <w:szCs w:val="22"/>
        </w:rPr>
        <w:t>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C727F2" w:rsidRDefault="00726868" w:rsidP="00DA4EB8">
      <w:pPr>
        <w:jc w:val="both"/>
        <w:rPr>
          <w:rFonts w:ascii="Arial" w:hAnsi="Arial" w:cs="Arial"/>
          <w:sz w:val="22"/>
          <w:szCs w:val="22"/>
        </w:rPr>
      </w:pPr>
    </w:p>
    <w:p w14:paraId="45DF7AE2" w14:textId="20F52A7A" w:rsidR="008E01EB" w:rsidRPr="00C727F2" w:rsidRDefault="00235CD0" w:rsidP="001C2BF8">
      <w:pPr>
        <w:ind w:left="360"/>
        <w:jc w:val="both"/>
        <w:rPr>
          <w:rFonts w:ascii="Arial" w:hAnsi="Arial" w:cs="Arial"/>
          <w:sz w:val="22"/>
          <w:szCs w:val="22"/>
        </w:rPr>
      </w:pPr>
      <w:r w:rsidRPr="00C727F2">
        <w:rPr>
          <w:rFonts w:ascii="Arial" w:hAnsi="Arial" w:cs="Arial"/>
          <w:sz w:val="22"/>
          <w:szCs w:val="22"/>
        </w:rPr>
        <w:t>Identitas penyusun laporan evaluasi diri diisi dengan nama, nomor identitas seperti NIDN (Nomor Induk Dosen Nasional)</w:t>
      </w:r>
      <w:r w:rsidR="00680885" w:rsidRPr="00C727F2">
        <w:rPr>
          <w:rFonts w:ascii="Arial" w:hAnsi="Arial" w:cs="Arial"/>
          <w:sz w:val="22"/>
          <w:szCs w:val="22"/>
        </w:rPr>
        <w:t>/NIDK (Nomor Induk Dosen Khusus)/NUP (Nomor Urut Pengajar)</w:t>
      </w:r>
      <w:r w:rsidRPr="00C727F2">
        <w:rPr>
          <w:rFonts w:ascii="Arial" w:hAnsi="Arial" w:cs="Arial"/>
          <w:sz w:val="22"/>
          <w:szCs w:val="22"/>
        </w:rPr>
        <w:t>, dan jabatan struktural penyusun laporan evaluasi diri, serta pembagian tugas masing-masing anggota penyusun laporan evaluasi diri.</w:t>
      </w:r>
    </w:p>
    <w:p w14:paraId="297A151B" w14:textId="77777777" w:rsidR="00B15CD0" w:rsidRPr="00C727F2" w:rsidRDefault="00B15CD0" w:rsidP="00DA4EB8">
      <w:pPr>
        <w:jc w:val="both"/>
        <w:rPr>
          <w:rFonts w:ascii="Arial" w:hAnsi="Arial" w:cs="Arial"/>
          <w:sz w:val="22"/>
          <w:szCs w:val="22"/>
        </w:rPr>
      </w:pPr>
    </w:p>
    <w:p w14:paraId="4B8880F4" w14:textId="33C996D6" w:rsidR="008F72BE" w:rsidRPr="00C727F2" w:rsidRDefault="008F72BE" w:rsidP="00DA4EB8">
      <w:pPr>
        <w:jc w:val="both"/>
        <w:rPr>
          <w:rFonts w:ascii="Arial" w:hAnsi="Arial" w:cs="Arial"/>
          <w:sz w:val="22"/>
          <w:szCs w:val="22"/>
        </w:rPr>
      </w:pPr>
    </w:p>
    <w:p w14:paraId="57AC6349" w14:textId="0B69D5AB" w:rsidR="009853FF" w:rsidRPr="00C727F2" w:rsidRDefault="009853FF" w:rsidP="00DA4EB8">
      <w:pPr>
        <w:jc w:val="both"/>
        <w:rPr>
          <w:rFonts w:ascii="Arial" w:hAnsi="Arial" w:cs="Arial"/>
          <w:sz w:val="22"/>
          <w:szCs w:val="22"/>
        </w:rPr>
      </w:pPr>
    </w:p>
    <w:p w14:paraId="7636B50B" w14:textId="7C3B2BCD" w:rsidR="009853FF" w:rsidRPr="00C727F2" w:rsidRDefault="009853FF" w:rsidP="00DA4EB8">
      <w:pPr>
        <w:jc w:val="both"/>
        <w:rPr>
          <w:rFonts w:ascii="Arial" w:hAnsi="Arial" w:cs="Arial"/>
          <w:sz w:val="22"/>
          <w:szCs w:val="22"/>
        </w:rPr>
      </w:pPr>
    </w:p>
    <w:p w14:paraId="050C5AD3" w14:textId="6C4CAC62" w:rsidR="009853FF" w:rsidRPr="00C727F2" w:rsidRDefault="009853FF" w:rsidP="00DA4EB8">
      <w:pPr>
        <w:jc w:val="both"/>
        <w:rPr>
          <w:rFonts w:ascii="Arial" w:hAnsi="Arial" w:cs="Arial"/>
          <w:sz w:val="22"/>
          <w:szCs w:val="22"/>
        </w:rPr>
      </w:pPr>
    </w:p>
    <w:p w14:paraId="547E23A3" w14:textId="46B5B44E" w:rsidR="009853FF" w:rsidRPr="00C727F2" w:rsidRDefault="009853FF" w:rsidP="00DA4EB8">
      <w:pPr>
        <w:jc w:val="both"/>
        <w:rPr>
          <w:rFonts w:ascii="Arial" w:hAnsi="Arial" w:cs="Arial"/>
          <w:sz w:val="22"/>
          <w:szCs w:val="22"/>
        </w:rPr>
      </w:pPr>
    </w:p>
    <w:p w14:paraId="43D2E110" w14:textId="1D4B36FF" w:rsidR="009853FF" w:rsidRPr="00C727F2" w:rsidRDefault="009853FF" w:rsidP="00DA4EB8">
      <w:pPr>
        <w:jc w:val="both"/>
        <w:rPr>
          <w:rFonts w:ascii="Arial" w:hAnsi="Arial" w:cs="Arial"/>
          <w:sz w:val="22"/>
          <w:szCs w:val="22"/>
        </w:rPr>
      </w:pPr>
    </w:p>
    <w:p w14:paraId="6989A2DD" w14:textId="3BF760FD" w:rsidR="009853FF" w:rsidRPr="00C727F2" w:rsidRDefault="009853FF" w:rsidP="00DA4EB8">
      <w:pPr>
        <w:jc w:val="both"/>
        <w:rPr>
          <w:rFonts w:ascii="Arial" w:hAnsi="Arial" w:cs="Arial"/>
          <w:sz w:val="22"/>
          <w:szCs w:val="22"/>
        </w:rPr>
      </w:pPr>
    </w:p>
    <w:p w14:paraId="1C509E5B" w14:textId="77777777" w:rsidR="009853FF" w:rsidRPr="00C727F2" w:rsidRDefault="009853FF" w:rsidP="00DA4EB8">
      <w:pPr>
        <w:jc w:val="both"/>
        <w:rPr>
          <w:rFonts w:ascii="Arial" w:hAnsi="Arial" w:cs="Arial"/>
          <w:sz w:val="22"/>
          <w:szCs w:val="22"/>
        </w:rPr>
      </w:pPr>
    </w:p>
    <w:p w14:paraId="4EC7E9CE" w14:textId="5A9B13C0" w:rsidR="008E01EB" w:rsidRPr="00C727F2" w:rsidRDefault="00164DC8" w:rsidP="00DA4EB8">
      <w:pPr>
        <w:pStyle w:val="Heading2"/>
        <w:jc w:val="both"/>
        <w:rPr>
          <w:rFonts w:cs="Arial"/>
          <w:sz w:val="22"/>
          <w:szCs w:val="22"/>
        </w:rPr>
      </w:pPr>
      <w:bookmarkStart w:id="17" w:name="_Toc29965400"/>
      <w:r w:rsidRPr="00C727F2">
        <w:rPr>
          <w:rFonts w:cs="Arial"/>
          <w:sz w:val="22"/>
          <w:szCs w:val="22"/>
        </w:rPr>
        <w:t xml:space="preserve">BAB </w:t>
      </w:r>
      <w:r w:rsidR="00B15CD0" w:rsidRPr="00C727F2">
        <w:rPr>
          <w:rFonts w:cs="Arial"/>
          <w:sz w:val="22"/>
          <w:szCs w:val="22"/>
        </w:rPr>
        <w:t xml:space="preserve">II. </w:t>
      </w:r>
      <w:r w:rsidR="008E01EB" w:rsidRPr="00C727F2">
        <w:rPr>
          <w:rFonts w:cs="Arial"/>
          <w:sz w:val="22"/>
          <w:szCs w:val="22"/>
        </w:rPr>
        <w:t>LAPORAN EVALUASI DIRI PROGRAM STUDI</w:t>
      </w:r>
      <w:bookmarkEnd w:id="17"/>
    </w:p>
    <w:p w14:paraId="66616384" w14:textId="77777777" w:rsidR="008F72BE" w:rsidRPr="00C727F2" w:rsidRDefault="008F72BE" w:rsidP="00DA4EB8">
      <w:pPr>
        <w:jc w:val="both"/>
        <w:rPr>
          <w:rFonts w:ascii="Arial" w:hAnsi="Arial" w:cs="Arial"/>
          <w:sz w:val="22"/>
          <w:szCs w:val="22"/>
        </w:rPr>
      </w:pPr>
    </w:p>
    <w:p w14:paraId="4133BD6F" w14:textId="1F3D4DF7" w:rsidR="008E01EB" w:rsidRPr="00C727F2" w:rsidRDefault="008F72BE" w:rsidP="00DA4EB8">
      <w:pPr>
        <w:jc w:val="both"/>
        <w:rPr>
          <w:rFonts w:ascii="Arial" w:hAnsi="Arial" w:cs="Arial"/>
          <w:sz w:val="22"/>
          <w:szCs w:val="22"/>
        </w:rPr>
      </w:pPr>
      <w:r w:rsidRPr="00C727F2">
        <w:rPr>
          <w:rFonts w:ascii="Arial" w:hAnsi="Arial" w:cs="Arial"/>
          <w:sz w:val="22"/>
          <w:szCs w:val="22"/>
        </w:rPr>
        <w:t xml:space="preserve">Bagian ini merupakan penjabaran dari profil </w:t>
      </w:r>
      <w:r w:rsidR="002A1282" w:rsidRPr="00C727F2">
        <w:rPr>
          <w:rFonts w:ascii="Arial" w:hAnsi="Arial" w:cs="Arial"/>
          <w:sz w:val="22"/>
          <w:szCs w:val="22"/>
        </w:rPr>
        <w:t>Unit Pengelola Program Studi</w:t>
      </w:r>
      <w:r w:rsidRPr="00C727F2">
        <w:rPr>
          <w:rFonts w:ascii="Arial" w:hAnsi="Arial" w:cs="Arial"/>
          <w:sz w:val="22"/>
          <w:szCs w:val="22"/>
        </w:rPr>
        <w:t>, deskripsi tentang pelaksanaan kinerja pada setiap kriteria evaluasi diri, dan analisis SWOT dengan dukungan data dan fakta</w:t>
      </w:r>
      <w:r w:rsidR="009264E3" w:rsidRPr="00C727F2">
        <w:rPr>
          <w:rFonts w:ascii="Arial" w:hAnsi="Arial" w:cs="Arial"/>
          <w:sz w:val="22"/>
          <w:szCs w:val="22"/>
        </w:rPr>
        <w:t xml:space="preserve"> pada program studi dan unit pengelola program studi</w:t>
      </w:r>
      <w:r w:rsidRPr="00C727F2">
        <w:rPr>
          <w:rFonts w:ascii="Arial" w:hAnsi="Arial" w:cs="Arial"/>
          <w:sz w:val="22"/>
          <w:szCs w:val="22"/>
        </w:rPr>
        <w:t xml:space="preserve">. </w:t>
      </w:r>
    </w:p>
    <w:p w14:paraId="78F7162D" w14:textId="77777777" w:rsidR="008F72BE" w:rsidRPr="00C727F2" w:rsidRDefault="008F72BE" w:rsidP="00DA4EB8">
      <w:pPr>
        <w:jc w:val="both"/>
        <w:rPr>
          <w:rFonts w:ascii="Arial" w:hAnsi="Arial" w:cs="Arial"/>
          <w:sz w:val="22"/>
          <w:szCs w:val="22"/>
        </w:rPr>
      </w:pPr>
    </w:p>
    <w:p w14:paraId="3A1AA7CC" w14:textId="77777777" w:rsidR="008E01EB" w:rsidRPr="00C727F2" w:rsidRDefault="00B15CD0" w:rsidP="00DA4EB8">
      <w:pPr>
        <w:pStyle w:val="Heading3"/>
        <w:spacing w:before="0"/>
        <w:jc w:val="both"/>
        <w:rPr>
          <w:rFonts w:ascii="Arial" w:hAnsi="Arial" w:cs="Arial"/>
          <w:b/>
          <w:bCs/>
          <w:color w:val="auto"/>
          <w:sz w:val="22"/>
          <w:szCs w:val="22"/>
        </w:rPr>
      </w:pPr>
      <w:bookmarkStart w:id="18" w:name="_Toc29965401"/>
      <w:r w:rsidRPr="00C727F2">
        <w:rPr>
          <w:rFonts w:ascii="Arial" w:hAnsi="Arial" w:cs="Arial"/>
          <w:b/>
          <w:bCs/>
          <w:color w:val="auto"/>
          <w:sz w:val="22"/>
          <w:szCs w:val="22"/>
        </w:rPr>
        <w:t xml:space="preserve">A. </w:t>
      </w:r>
      <w:r w:rsidR="008E01EB" w:rsidRPr="00C727F2">
        <w:rPr>
          <w:rFonts w:ascii="Arial" w:hAnsi="Arial" w:cs="Arial"/>
          <w:b/>
          <w:bCs/>
          <w:color w:val="auto"/>
          <w:sz w:val="22"/>
          <w:szCs w:val="22"/>
        </w:rPr>
        <w:t>Profil Unit Pengelola Program Studi</w:t>
      </w:r>
      <w:bookmarkEnd w:id="18"/>
    </w:p>
    <w:p w14:paraId="2BA402DF" w14:textId="77777777" w:rsidR="001C2BF8" w:rsidRPr="00C727F2" w:rsidRDefault="001C2BF8" w:rsidP="001C2BF8">
      <w:pPr>
        <w:ind w:left="270"/>
        <w:jc w:val="both"/>
        <w:rPr>
          <w:rFonts w:ascii="Arial" w:hAnsi="Arial" w:cs="Arial"/>
          <w:sz w:val="22"/>
          <w:szCs w:val="22"/>
        </w:rPr>
      </w:pPr>
    </w:p>
    <w:p w14:paraId="4E0EDC9C" w14:textId="77777777" w:rsidR="008E01EB" w:rsidRPr="00C727F2" w:rsidRDefault="008E01EB" w:rsidP="001C2BF8">
      <w:pPr>
        <w:ind w:left="270"/>
        <w:jc w:val="both"/>
        <w:rPr>
          <w:rFonts w:ascii="Arial" w:hAnsi="Arial" w:cs="Arial"/>
          <w:sz w:val="22"/>
          <w:szCs w:val="22"/>
        </w:rPr>
      </w:pPr>
      <w:r w:rsidRPr="00C727F2">
        <w:rPr>
          <w:rFonts w:ascii="Arial" w:hAnsi="Arial" w:cs="Arial"/>
          <w:sz w:val="22"/>
          <w:szCs w:val="22"/>
        </w:rPr>
        <w:t xml:space="preserve">Bagian ini berisi deskripsi yang disajikan secara ringkas dan mengemukakan hal-hal yang paling penting. Aspek yang harus termuat dijelaskan sebagai berikut: </w:t>
      </w:r>
    </w:p>
    <w:p w14:paraId="2B321DF8" w14:textId="77777777" w:rsidR="008E01EB" w:rsidRPr="00C727F2" w:rsidRDefault="008E01EB" w:rsidP="00DA4EB8">
      <w:pPr>
        <w:jc w:val="both"/>
        <w:rPr>
          <w:rFonts w:ascii="Arial" w:hAnsi="Arial" w:cs="Arial"/>
          <w:sz w:val="22"/>
          <w:szCs w:val="22"/>
        </w:rPr>
      </w:pPr>
    </w:p>
    <w:p w14:paraId="3CB49001" w14:textId="77777777" w:rsidR="008E01EB" w:rsidRPr="00C727F2" w:rsidRDefault="008E01EB" w:rsidP="00F60381">
      <w:pPr>
        <w:pStyle w:val="ListParagraph"/>
        <w:numPr>
          <w:ilvl w:val="1"/>
          <w:numId w:val="17"/>
        </w:numPr>
        <w:ind w:left="720"/>
        <w:jc w:val="both"/>
        <w:rPr>
          <w:rFonts w:ascii="Arial" w:hAnsi="Arial" w:cs="Arial"/>
          <w:sz w:val="22"/>
          <w:szCs w:val="22"/>
        </w:rPr>
      </w:pPr>
      <w:r w:rsidRPr="00C727F2">
        <w:rPr>
          <w:rFonts w:ascii="Arial" w:hAnsi="Arial" w:cs="Arial"/>
          <w:sz w:val="22"/>
          <w:szCs w:val="22"/>
        </w:rPr>
        <w:t>Sejarah Unit Pengelola Program Studi (UPPS) dan Program Studi (PS)</w:t>
      </w:r>
    </w:p>
    <w:p w14:paraId="76055931" w14:textId="77777777" w:rsidR="008E01EB" w:rsidRPr="00C727F2" w:rsidRDefault="008E01EB" w:rsidP="00CA4AC4">
      <w:pPr>
        <w:ind w:left="720"/>
        <w:jc w:val="both"/>
        <w:rPr>
          <w:rFonts w:ascii="Arial" w:hAnsi="Arial" w:cs="Arial"/>
          <w:sz w:val="22"/>
          <w:szCs w:val="22"/>
        </w:rPr>
      </w:pPr>
      <w:r w:rsidRPr="00C727F2">
        <w:rPr>
          <w:rFonts w:ascii="Arial" w:hAnsi="Arial" w:cs="Arial"/>
          <w:sz w:val="22"/>
          <w:szCs w:val="22"/>
        </w:rPr>
        <w:t xml:space="preserve">UPPS harus mampu menjelaskan riwayat pendirian dan perkembangan UPPS dan </w:t>
      </w:r>
      <w:r w:rsidR="00573AE5" w:rsidRPr="00C727F2">
        <w:rPr>
          <w:rFonts w:ascii="Arial" w:hAnsi="Arial" w:cs="Arial"/>
          <w:sz w:val="22"/>
          <w:szCs w:val="22"/>
        </w:rPr>
        <w:t xml:space="preserve">PS </w:t>
      </w:r>
      <w:r w:rsidRPr="00C727F2">
        <w:rPr>
          <w:rFonts w:ascii="Arial" w:hAnsi="Arial" w:cs="Arial"/>
          <w:sz w:val="22"/>
          <w:szCs w:val="22"/>
        </w:rPr>
        <w:t xml:space="preserve">secara ringkas dan jelas. </w:t>
      </w:r>
    </w:p>
    <w:p w14:paraId="463B9D0B" w14:textId="77777777" w:rsidR="008E01EB" w:rsidRPr="00C727F2" w:rsidRDefault="008E01EB" w:rsidP="00DA4EB8">
      <w:pPr>
        <w:jc w:val="both"/>
        <w:rPr>
          <w:rFonts w:ascii="Arial" w:hAnsi="Arial" w:cs="Arial"/>
          <w:sz w:val="22"/>
          <w:szCs w:val="22"/>
        </w:rPr>
      </w:pPr>
    </w:p>
    <w:p w14:paraId="78048CBA" w14:textId="77777777" w:rsidR="008E01EB" w:rsidRPr="00C727F2" w:rsidRDefault="008E01EB" w:rsidP="00F60381">
      <w:pPr>
        <w:pStyle w:val="ListParagraph"/>
        <w:numPr>
          <w:ilvl w:val="0"/>
          <w:numId w:val="17"/>
        </w:numPr>
        <w:jc w:val="both"/>
        <w:rPr>
          <w:rFonts w:ascii="Arial" w:hAnsi="Arial" w:cs="Arial"/>
          <w:sz w:val="22"/>
          <w:szCs w:val="22"/>
        </w:rPr>
      </w:pPr>
      <w:r w:rsidRPr="00C727F2">
        <w:rPr>
          <w:rFonts w:ascii="Arial" w:hAnsi="Arial" w:cs="Arial"/>
          <w:sz w:val="22"/>
          <w:szCs w:val="22"/>
        </w:rPr>
        <w:t xml:space="preserve">Visi, misi, tujuan, strategi, dan tata nilai </w:t>
      </w:r>
    </w:p>
    <w:p w14:paraId="6197C4B0" w14:textId="77777777" w:rsidR="008E01EB" w:rsidRPr="00C727F2" w:rsidRDefault="008E01EB" w:rsidP="003F6AE1">
      <w:pPr>
        <w:ind w:left="720"/>
        <w:jc w:val="both"/>
        <w:rPr>
          <w:rFonts w:ascii="Arial" w:hAnsi="Arial" w:cs="Arial"/>
          <w:sz w:val="22"/>
          <w:szCs w:val="22"/>
        </w:rPr>
      </w:pPr>
      <w:r w:rsidRPr="00C727F2">
        <w:rPr>
          <w:rFonts w:ascii="Arial" w:hAnsi="Arial" w:cs="Arial"/>
          <w:sz w:val="22"/>
          <w:szCs w:val="22"/>
        </w:rPr>
        <w:t xml:space="preserve">Bagian ini berisi deskripsi singkat visi, misi, tujuan, strategi dan tata nilai yang diterapkan di UPPS dan </w:t>
      </w:r>
      <w:r w:rsidR="00573AE5" w:rsidRPr="00C727F2">
        <w:rPr>
          <w:rFonts w:ascii="Arial" w:hAnsi="Arial" w:cs="Arial"/>
          <w:sz w:val="22"/>
          <w:szCs w:val="22"/>
        </w:rPr>
        <w:t xml:space="preserve">PS </w:t>
      </w:r>
      <w:r w:rsidRPr="00C727F2">
        <w:rPr>
          <w:rFonts w:ascii="Arial" w:hAnsi="Arial" w:cs="Arial"/>
          <w:sz w:val="22"/>
          <w:szCs w:val="22"/>
        </w:rPr>
        <w:t>(visi keilmuan/</w:t>
      </w:r>
      <w:r w:rsidRPr="00C727F2">
        <w:rPr>
          <w:rFonts w:ascii="Arial" w:hAnsi="Arial" w:cs="Arial"/>
          <w:i/>
          <w:sz w:val="22"/>
          <w:szCs w:val="22"/>
        </w:rPr>
        <w:t>scientific vision</w:t>
      </w:r>
      <w:r w:rsidRPr="00C727F2">
        <w:rPr>
          <w:rFonts w:ascii="Arial" w:hAnsi="Arial" w:cs="Arial"/>
          <w:sz w:val="22"/>
          <w:szCs w:val="22"/>
        </w:rPr>
        <w:t xml:space="preserve">). </w:t>
      </w:r>
    </w:p>
    <w:p w14:paraId="16617D5D" w14:textId="77777777" w:rsidR="008E01EB" w:rsidRPr="00C727F2" w:rsidRDefault="008E01EB" w:rsidP="00DA4EB8">
      <w:pPr>
        <w:jc w:val="both"/>
        <w:rPr>
          <w:rFonts w:ascii="Arial" w:hAnsi="Arial" w:cs="Arial"/>
          <w:sz w:val="22"/>
          <w:szCs w:val="22"/>
        </w:rPr>
      </w:pPr>
    </w:p>
    <w:p w14:paraId="35132211" w14:textId="77777777" w:rsidR="008E01EB" w:rsidRPr="00C727F2" w:rsidRDefault="008E01EB" w:rsidP="00F60381">
      <w:pPr>
        <w:pStyle w:val="ListParagraph"/>
        <w:numPr>
          <w:ilvl w:val="0"/>
          <w:numId w:val="17"/>
        </w:numPr>
        <w:jc w:val="both"/>
        <w:rPr>
          <w:rFonts w:ascii="Arial" w:hAnsi="Arial" w:cs="Arial"/>
          <w:sz w:val="22"/>
          <w:szCs w:val="22"/>
        </w:rPr>
      </w:pPr>
      <w:r w:rsidRPr="00C727F2">
        <w:rPr>
          <w:rFonts w:ascii="Arial" w:hAnsi="Arial" w:cs="Arial"/>
          <w:sz w:val="22"/>
          <w:szCs w:val="22"/>
        </w:rPr>
        <w:t xml:space="preserve">Organisasi dan Tata Kerja </w:t>
      </w:r>
    </w:p>
    <w:p w14:paraId="3A0EB261" w14:textId="77777777" w:rsidR="008E01EB" w:rsidRPr="00C727F2" w:rsidRDefault="008E01EB" w:rsidP="00C2545B">
      <w:pPr>
        <w:ind w:left="720"/>
        <w:jc w:val="both"/>
        <w:rPr>
          <w:rFonts w:ascii="Arial" w:hAnsi="Arial" w:cs="Arial"/>
          <w:sz w:val="22"/>
          <w:szCs w:val="22"/>
        </w:rPr>
      </w:pPr>
      <w:r w:rsidRPr="00C727F2">
        <w:rPr>
          <w:rFonts w:ascii="Arial" w:hAnsi="Arial" w:cs="Arial"/>
          <w:sz w:val="22"/>
          <w:szCs w:val="22"/>
        </w:rPr>
        <w:t xml:space="preserve">Bagian ini berisi informasi dokumen formal organisasi dan tata kerja yang saat ini berlaku, termasuk didalamnya diuraikan secara ringkas tentang struktur organisasi dan tata kerja UPPS dan </w:t>
      </w:r>
      <w:r w:rsidR="00573AE5" w:rsidRPr="00C727F2">
        <w:rPr>
          <w:rFonts w:ascii="Arial" w:hAnsi="Arial" w:cs="Arial"/>
          <w:sz w:val="22"/>
          <w:szCs w:val="22"/>
        </w:rPr>
        <w:t>PS</w:t>
      </w:r>
      <w:r w:rsidRPr="00C727F2">
        <w:rPr>
          <w:rFonts w:ascii="Arial" w:hAnsi="Arial" w:cs="Arial"/>
          <w:sz w:val="22"/>
          <w:szCs w:val="22"/>
        </w:rPr>
        <w:t xml:space="preserve">, tugas pokok, dan fungsinya (tupoksi). </w:t>
      </w:r>
    </w:p>
    <w:p w14:paraId="60DE02A9" w14:textId="77777777" w:rsidR="008E01EB" w:rsidRPr="00C727F2" w:rsidRDefault="008E01EB" w:rsidP="00DA4EB8">
      <w:pPr>
        <w:jc w:val="both"/>
        <w:rPr>
          <w:rFonts w:ascii="Arial" w:hAnsi="Arial" w:cs="Arial"/>
          <w:sz w:val="22"/>
          <w:szCs w:val="22"/>
        </w:rPr>
      </w:pPr>
    </w:p>
    <w:p w14:paraId="4018FBEA" w14:textId="77777777" w:rsidR="008E01EB" w:rsidRPr="00C727F2" w:rsidRDefault="008E01EB" w:rsidP="00F60381">
      <w:pPr>
        <w:pStyle w:val="ListParagraph"/>
        <w:numPr>
          <w:ilvl w:val="0"/>
          <w:numId w:val="17"/>
        </w:numPr>
        <w:jc w:val="both"/>
        <w:rPr>
          <w:rFonts w:ascii="Arial" w:hAnsi="Arial" w:cs="Arial"/>
          <w:sz w:val="22"/>
          <w:szCs w:val="22"/>
        </w:rPr>
      </w:pPr>
      <w:r w:rsidRPr="00C727F2">
        <w:rPr>
          <w:rFonts w:ascii="Arial" w:hAnsi="Arial" w:cs="Arial"/>
          <w:sz w:val="22"/>
          <w:szCs w:val="22"/>
        </w:rPr>
        <w:t xml:space="preserve">Mahasiswa dan Lulusan </w:t>
      </w:r>
    </w:p>
    <w:p w14:paraId="198516C7" w14:textId="77777777" w:rsidR="008E01EB" w:rsidRPr="00C727F2" w:rsidRDefault="008E01EB" w:rsidP="00AE1D26">
      <w:pPr>
        <w:ind w:left="720"/>
        <w:jc w:val="both"/>
        <w:rPr>
          <w:rFonts w:ascii="Arial" w:hAnsi="Arial" w:cs="Arial"/>
          <w:sz w:val="22"/>
          <w:szCs w:val="22"/>
        </w:rPr>
      </w:pPr>
      <w:r w:rsidRPr="00C727F2">
        <w:rPr>
          <w:rFonts w:ascii="Arial" w:hAnsi="Arial" w:cs="Arial"/>
          <w:sz w:val="22"/>
          <w:szCs w:val="22"/>
        </w:rPr>
        <w:t xml:space="preserve">Bagian ini berisi deskripsi ringkas data jumlah mahasiswa dan lulusan, termasuk kualitas masukan, prestasi monumental yang dicapai mahasiswa dan lulusan, serta kinerja lulusan. </w:t>
      </w:r>
    </w:p>
    <w:p w14:paraId="21C790CF" w14:textId="77777777" w:rsidR="008E01EB" w:rsidRPr="00C727F2" w:rsidRDefault="008E01EB" w:rsidP="00DA4EB8">
      <w:pPr>
        <w:jc w:val="both"/>
        <w:rPr>
          <w:rFonts w:ascii="Arial" w:hAnsi="Arial" w:cs="Arial"/>
          <w:sz w:val="22"/>
          <w:szCs w:val="22"/>
        </w:rPr>
      </w:pPr>
    </w:p>
    <w:p w14:paraId="000B17BD" w14:textId="77777777" w:rsidR="008E01EB" w:rsidRPr="00C727F2" w:rsidRDefault="008E01EB" w:rsidP="00F60381">
      <w:pPr>
        <w:pStyle w:val="ListParagraph"/>
        <w:numPr>
          <w:ilvl w:val="0"/>
          <w:numId w:val="17"/>
        </w:numPr>
        <w:jc w:val="both"/>
        <w:rPr>
          <w:rFonts w:ascii="Arial" w:hAnsi="Arial" w:cs="Arial"/>
          <w:sz w:val="22"/>
          <w:szCs w:val="22"/>
        </w:rPr>
      </w:pPr>
      <w:r w:rsidRPr="00C727F2">
        <w:rPr>
          <w:rFonts w:ascii="Arial" w:hAnsi="Arial" w:cs="Arial"/>
          <w:sz w:val="22"/>
          <w:szCs w:val="22"/>
        </w:rPr>
        <w:t xml:space="preserve">Dosen dan Tenaga Kependidikan </w:t>
      </w:r>
    </w:p>
    <w:p w14:paraId="449A6C86" w14:textId="77777777" w:rsidR="008E01EB" w:rsidRPr="00C727F2" w:rsidRDefault="008E01EB" w:rsidP="001F04C0">
      <w:pPr>
        <w:ind w:left="720"/>
        <w:jc w:val="both"/>
        <w:rPr>
          <w:rFonts w:ascii="Arial" w:hAnsi="Arial" w:cs="Arial"/>
          <w:sz w:val="22"/>
          <w:szCs w:val="22"/>
        </w:rPr>
      </w:pPr>
      <w:r w:rsidRPr="00C727F2">
        <w:rPr>
          <w:rFonts w:ascii="Arial" w:hAnsi="Arial" w:cs="Arial"/>
          <w:sz w:val="22"/>
          <w:szCs w:val="22"/>
        </w:rPr>
        <w:t xml:space="preserve">Bagian ini berisi informasi ringkas jumlah dan kualifikasi SDM (dosen dan tenaga kependidikan), kecukupan dan kinerja, serta prestasi monumental yang dicapai. </w:t>
      </w:r>
    </w:p>
    <w:p w14:paraId="734239BA" w14:textId="77777777" w:rsidR="008E01EB" w:rsidRPr="00C727F2" w:rsidRDefault="008E01EB" w:rsidP="00DA4EB8">
      <w:pPr>
        <w:jc w:val="both"/>
        <w:rPr>
          <w:rFonts w:ascii="Arial" w:hAnsi="Arial" w:cs="Arial"/>
          <w:sz w:val="22"/>
          <w:szCs w:val="22"/>
        </w:rPr>
      </w:pPr>
    </w:p>
    <w:p w14:paraId="4EAD955F" w14:textId="77777777" w:rsidR="008E01EB" w:rsidRPr="00C727F2" w:rsidRDefault="008E01EB" w:rsidP="00F60381">
      <w:pPr>
        <w:pStyle w:val="ListParagraph"/>
        <w:numPr>
          <w:ilvl w:val="0"/>
          <w:numId w:val="17"/>
        </w:numPr>
        <w:jc w:val="both"/>
        <w:rPr>
          <w:rFonts w:ascii="Arial" w:hAnsi="Arial" w:cs="Arial"/>
          <w:sz w:val="22"/>
          <w:szCs w:val="22"/>
        </w:rPr>
      </w:pPr>
      <w:r w:rsidRPr="00C727F2">
        <w:rPr>
          <w:rFonts w:ascii="Arial" w:hAnsi="Arial" w:cs="Arial"/>
          <w:sz w:val="22"/>
          <w:szCs w:val="22"/>
        </w:rPr>
        <w:t xml:space="preserve">Keuangan, Sarana, dan Prasarana </w:t>
      </w:r>
    </w:p>
    <w:p w14:paraId="744840A4" w14:textId="77777777" w:rsidR="008E01EB" w:rsidRPr="00C727F2" w:rsidRDefault="008E01EB" w:rsidP="001461F8">
      <w:pPr>
        <w:ind w:left="720"/>
        <w:jc w:val="both"/>
        <w:rPr>
          <w:rFonts w:ascii="Arial" w:hAnsi="Arial" w:cs="Arial"/>
          <w:sz w:val="22"/>
          <w:szCs w:val="22"/>
        </w:rPr>
      </w:pPr>
      <w:r w:rsidRPr="00C727F2">
        <w:rPr>
          <w:rFonts w:ascii="Arial" w:hAnsi="Arial" w:cs="Arial"/>
          <w:sz w:val="22"/>
          <w:szCs w:val="22"/>
        </w:rPr>
        <w:t>Berisi deskripsi ringkas kecukupan, kelayakan, kualitas, dan aksesibilitas sumber</w:t>
      </w:r>
      <w:r w:rsidR="00A63691" w:rsidRPr="00C727F2">
        <w:rPr>
          <w:rFonts w:ascii="Arial" w:hAnsi="Arial" w:cs="Arial"/>
          <w:sz w:val="22"/>
          <w:szCs w:val="22"/>
        </w:rPr>
        <w:t xml:space="preserve"> </w:t>
      </w:r>
      <w:r w:rsidRPr="00C727F2">
        <w:rPr>
          <w:rFonts w:ascii="Arial" w:hAnsi="Arial" w:cs="Arial"/>
          <w:sz w:val="22"/>
          <w:szCs w:val="22"/>
        </w:rPr>
        <w:t xml:space="preserve">daya keuangan, sarana dan prasarana. </w:t>
      </w:r>
    </w:p>
    <w:p w14:paraId="12E4B955" w14:textId="77777777" w:rsidR="008E01EB" w:rsidRPr="00C727F2" w:rsidRDefault="008E01EB" w:rsidP="00DA4EB8">
      <w:pPr>
        <w:jc w:val="both"/>
        <w:rPr>
          <w:rFonts w:ascii="Arial" w:hAnsi="Arial" w:cs="Arial"/>
          <w:sz w:val="22"/>
          <w:szCs w:val="22"/>
        </w:rPr>
      </w:pPr>
    </w:p>
    <w:p w14:paraId="6BA6BF21" w14:textId="77777777" w:rsidR="008E01EB" w:rsidRPr="00C727F2" w:rsidRDefault="008E01EB" w:rsidP="00F60381">
      <w:pPr>
        <w:pStyle w:val="ListParagraph"/>
        <w:numPr>
          <w:ilvl w:val="0"/>
          <w:numId w:val="17"/>
        </w:numPr>
        <w:jc w:val="both"/>
        <w:rPr>
          <w:rFonts w:ascii="Arial" w:hAnsi="Arial" w:cs="Arial"/>
          <w:sz w:val="22"/>
          <w:szCs w:val="22"/>
        </w:rPr>
      </w:pPr>
      <w:r w:rsidRPr="00C727F2">
        <w:rPr>
          <w:rFonts w:ascii="Arial" w:hAnsi="Arial" w:cs="Arial"/>
          <w:sz w:val="22"/>
          <w:szCs w:val="22"/>
        </w:rPr>
        <w:t xml:space="preserve">Sistem Penjaminan Mutu </w:t>
      </w:r>
    </w:p>
    <w:p w14:paraId="76FF393D" w14:textId="4394605D" w:rsidR="008E01EB" w:rsidRPr="00C727F2" w:rsidRDefault="008E01EB" w:rsidP="00F0711D">
      <w:pPr>
        <w:ind w:left="720"/>
        <w:jc w:val="both"/>
        <w:rPr>
          <w:rFonts w:ascii="Arial" w:hAnsi="Arial" w:cs="Arial"/>
          <w:sz w:val="22"/>
          <w:szCs w:val="22"/>
        </w:rPr>
      </w:pPr>
      <w:r w:rsidRPr="00C727F2">
        <w:rPr>
          <w:rFonts w:ascii="Arial" w:hAnsi="Arial" w:cs="Arial"/>
          <w:sz w:val="22"/>
          <w:szCs w:val="22"/>
        </w:rPr>
        <w:t xml:space="preserve">Berisi deskripsi implementasi </w:t>
      </w:r>
      <w:r w:rsidR="00A63691" w:rsidRPr="00C727F2">
        <w:rPr>
          <w:rFonts w:ascii="Arial" w:hAnsi="Arial" w:cs="Arial"/>
          <w:sz w:val="22"/>
          <w:szCs w:val="22"/>
        </w:rPr>
        <w:t xml:space="preserve">sistem penjaminan mutu </w:t>
      </w:r>
      <w:r w:rsidRPr="00C727F2">
        <w:rPr>
          <w:rFonts w:ascii="Arial" w:hAnsi="Arial" w:cs="Arial"/>
          <w:sz w:val="22"/>
          <w:szCs w:val="22"/>
        </w:rPr>
        <w:t xml:space="preserve">yang sesuai dengan kebijakan, organisasi, instrumen yang dikembangkan di tingkat perguruan tinggi, serta </w:t>
      </w:r>
      <w:r w:rsidR="00916199" w:rsidRPr="00916199">
        <w:rPr>
          <w:rFonts w:ascii="Arial" w:hAnsi="Arial" w:cs="Arial"/>
          <w:i/>
          <w:iCs/>
          <w:sz w:val="22"/>
          <w:szCs w:val="22"/>
        </w:rPr>
        <w:t>monitoring</w:t>
      </w:r>
      <w:r w:rsidRPr="00C727F2">
        <w:rPr>
          <w:rFonts w:ascii="Arial" w:hAnsi="Arial" w:cs="Arial"/>
          <w:sz w:val="22"/>
          <w:szCs w:val="22"/>
        </w:rPr>
        <w:t xml:space="preserve"> dan evaluasi, pelaporan, dan tindak lanjutnya. Deskripsi dapat dijelaskan dengan siklus PPEPP </w:t>
      </w:r>
      <w:r w:rsidR="002A1282" w:rsidRPr="00C727F2">
        <w:rPr>
          <w:rFonts w:ascii="Arial" w:hAnsi="Arial" w:cs="Arial"/>
          <w:sz w:val="22"/>
          <w:szCs w:val="22"/>
        </w:rPr>
        <w:t>(</w:t>
      </w:r>
      <w:r w:rsidR="002A1282" w:rsidRPr="00C727F2">
        <w:rPr>
          <w:rFonts w:ascii="Arial" w:hAnsi="Arial" w:cs="Arial"/>
          <w:sz w:val="22"/>
          <w:szCs w:val="22"/>
          <w:shd w:val="clear" w:color="auto" w:fill="FFFFFF"/>
        </w:rPr>
        <w:t>Penetapan, Pelaksanaan, Evaluasi, Pengendalian dan Peningkatan</w:t>
      </w:r>
      <w:r w:rsidR="002A1282" w:rsidRPr="00C727F2">
        <w:rPr>
          <w:rFonts w:ascii="Arial" w:hAnsi="Arial" w:cs="Arial"/>
          <w:sz w:val="22"/>
          <w:szCs w:val="22"/>
        </w:rPr>
        <w:t xml:space="preserve">) </w:t>
      </w:r>
      <w:r w:rsidRPr="00C727F2">
        <w:rPr>
          <w:rFonts w:ascii="Arial" w:hAnsi="Arial" w:cs="Arial"/>
          <w:sz w:val="22"/>
          <w:szCs w:val="22"/>
        </w:rPr>
        <w:t xml:space="preserve">yang dilakukan oleh UPPS dan </w:t>
      </w:r>
      <w:r w:rsidR="00A63691" w:rsidRPr="00C727F2">
        <w:rPr>
          <w:rFonts w:ascii="Arial" w:hAnsi="Arial" w:cs="Arial"/>
          <w:sz w:val="22"/>
          <w:szCs w:val="22"/>
        </w:rPr>
        <w:t>PS</w:t>
      </w:r>
      <w:r w:rsidRPr="00C727F2">
        <w:rPr>
          <w:rFonts w:ascii="Arial" w:hAnsi="Arial" w:cs="Arial"/>
          <w:sz w:val="22"/>
          <w:szCs w:val="22"/>
        </w:rPr>
        <w:t xml:space="preserve">, termasuk pengakuan mutu dari lembaga audit eksternal, lembaga akreditasi, dan lembaga sertifikasi. </w:t>
      </w:r>
    </w:p>
    <w:p w14:paraId="3843DADD" w14:textId="77777777" w:rsidR="008E01EB" w:rsidRPr="00C727F2" w:rsidRDefault="008E01EB" w:rsidP="00DA4EB8">
      <w:pPr>
        <w:jc w:val="both"/>
        <w:rPr>
          <w:rFonts w:ascii="Arial" w:hAnsi="Arial" w:cs="Arial"/>
          <w:sz w:val="22"/>
          <w:szCs w:val="22"/>
        </w:rPr>
      </w:pPr>
    </w:p>
    <w:p w14:paraId="1E3013F3" w14:textId="77777777" w:rsidR="008E01EB" w:rsidRPr="00C727F2" w:rsidRDefault="008E01EB" w:rsidP="00F60381">
      <w:pPr>
        <w:pStyle w:val="ListParagraph"/>
        <w:numPr>
          <w:ilvl w:val="0"/>
          <w:numId w:val="17"/>
        </w:numPr>
        <w:jc w:val="both"/>
        <w:rPr>
          <w:rFonts w:ascii="Arial" w:hAnsi="Arial" w:cs="Arial"/>
          <w:sz w:val="22"/>
          <w:szCs w:val="22"/>
        </w:rPr>
      </w:pPr>
      <w:r w:rsidRPr="00C727F2">
        <w:rPr>
          <w:rFonts w:ascii="Arial" w:hAnsi="Arial" w:cs="Arial"/>
          <w:sz w:val="22"/>
          <w:szCs w:val="22"/>
        </w:rPr>
        <w:t xml:space="preserve">Kinerja Unit Pengelola Program Studi dan Program Studi </w:t>
      </w:r>
    </w:p>
    <w:p w14:paraId="357A0594" w14:textId="77777777" w:rsidR="008E01EB" w:rsidRPr="00C727F2" w:rsidRDefault="008E01EB" w:rsidP="001C2BF8">
      <w:pPr>
        <w:ind w:left="720"/>
        <w:jc w:val="both"/>
        <w:rPr>
          <w:rFonts w:ascii="Arial" w:hAnsi="Arial" w:cs="Arial"/>
          <w:sz w:val="22"/>
          <w:szCs w:val="22"/>
        </w:rPr>
      </w:pPr>
      <w:r w:rsidRPr="00C727F2">
        <w:rPr>
          <w:rFonts w:ascii="Arial" w:hAnsi="Arial" w:cs="Arial"/>
          <w:sz w:val="22"/>
          <w:szCs w:val="22"/>
        </w:rPr>
        <w:t xml:space="preserve">Berisi deskripsi capaian dan luaran yang paling diunggulkan dari UPPS dan </w:t>
      </w:r>
      <w:r w:rsidR="00A63691" w:rsidRPr="00C727F2">
        <w:rPr>
          <w:rFonts w:ascii="Arial" w:hAnsi="Arial" w:cs="Arial"/>
          <w:sz w:val="22"/>
          <w:szCs w:val="22"/>
        </w:rPr>
        <w:t>PS</w:t>
      </w:r>
      <w:r w:rsidRPr="00C727F2">
        <w:rPr>
          <w:rFonts w:ascii="Arial" w:hAnsi="Arial" w:cs="Arial"/>
          <w:sz w:val="22"/>
          <w:szCs w:val="22"/>
        </w:rPr>
        <w:t>.</w:t>
      </w:r>
    </w:p>
    <w:p w14:paraId="2534D05D" w14:textId="61574CCD" w:rsidR="008E01EB" w:rsidRPr="00C727F2" w:rsidRDefault="008E01EB" w:rsidP="00DA4EB8">
      <w:pPr>
        <w:jc w:val="both"/>
        <w:rPr>
          <w:rFonts w:ascii="Arial" w:hAnsi="Arial" w:cs="Arial"/>
          <w:sz w:val="22"/>
          <w:szCs w:val="22"/>
        </w:rPr>
      </w:pPr>
    </w:p>
    <w:p w14:paraId="6D2A4C81" w14:textId="0AC5F09F" w:rsidR="00131FAA" w:rsidRPr="00C727F2" w:rsidRDefault="00131FAA" w:rsidP="00DA4EB8">
      <w:pPr>
        <w:jc w:val="both"/>
        <w:rPr>
          <w:rFonts w:ascii="Arial" w:hAnsi="Arial" w:cs="Arial"/>
          <w:sz w:val="22"/>
          <w:szCs w:val="22"/>
        </w:rPr>
      </w:pPr>
    </w:p>
    <w:p w14:paraId="66ACABB2" w14:textId="5558DE4F" w:rsidR="00131FAA" w:rsidRPr="00C727F2" w:rsidRDefault="00131FAA" w:rsidP="00DA4EB8">
      <w:pPr>
        <w:jc w:val="both"/>
        <w:rPr>
          <w:rFonts w:ascii="Arial" w:hAnsi="Arial" w:cs="Arial"/>
          <w:sz w:val="22"/>
          <w:szCs w:val="22"/>
        </w:rPr>
      </w:pPr>
    </w:p>
    <w:p w14:paraId="4D556E37" w14:textId="617214F0" w:rsidR="00393CC3" w:rsidRPr="00C727F2" w:rsidRDefault="00393CC3" w:rsidP="00DA4EB8">
      <w:pPr>
        <w:jc w:val="both"/>
        <w:rPr>
          <w:rFonts w:ascii="Arial" w:hAnsi="Arial" w:cs="Arial"/>
          <w:sz w:val="22"/>
          <w:szCs w:val="22"/>
        </w:rPr>
      </w:pPr>
    </w:p>
    <w:p w14:paraId="709A16AC" w14:textId="77777777" w:rsidR="00393CC3" w:rsidRPr="00C727F2" w:rsidRDefault="00393CC3" w:rsidP="00DA4EB8">
      <w:pPr>
        <w:jc w:val="both"/>
        <w:rPr>
          <w:rFonts w:ascii="Arial" w:hAnsi="Arial" w:cs="Arial"/>
          <w:sz w:val="22"/>
          <w:szCs w:val="22"/>
        </w:rPr>
      </w:pPr>
    </w:p>
    <w:p w14:paraId="3CC424E3" w14:textId="77777777" w:rsidR="00131FAA" w:rsidRPr="00C727F2" w:rsidRDefault="00131FAA" w:rsidP="00DA4EB8">
      <w:pPr>
        <w:jc w:val="both"/>
        <w:rPr>
          <w:rFonts w:ascii="Arial" w:hAnsi="Arial" w:cs="Arial"/>
          <w:sz w:val="22"/>
          <w:szCs w:val="22"/>
        </w:rPr>
      </w:pPr>
    </w:p>
    <w:p w14:paraId="762A5234" w14:textId="77777777" w:rsidR="009D3472" w:rsidRPr="00C727F2" w:rsidRDefault="00695A07" w:rsidP="001C2BF8">
      <w:pPr>
        <w:pStyle w:val="Heading3"/>
        <w:spacing w:before="0"/>
        <w:ind w:left="270" w:hanging="270"/>
        <w:jc w:val="both"/>
        <w:rPr>
          <w:rFonts w:ascii="Arial" w:hAnsi="Arial" w:cs="Arial"/>
          <w:b/>
          <w:bCs/>
          <w:color w:val="auto"/>
          <w:sz w:val="22"/>
          <w:szCs w:val="22"/>
        </w:rPr>
      </w:pPr>
      <w:bookmarkStart w:id="19" w:name="_Toc29965402"/>
      <w:r w:rsidRPr="00C727F2">
        <w:rPr>
          <w:rFonts w:ascii="Arial" w:hAnsi="Arial" w:cs="Arial"/>
          <w:b/>
          <w:bCs/>
          <w:color w:val="auto"/>
          <w:sz w:val="22"/>
          <w:szCs w:val="22"/>
        </w:rPr>
        <w:t xml:space="preserve">B. </w:t>
      </w:r>
      <w:r w:rsidR="009D3472" w:rsidRPr="00C727F2">
        <w:rPr>
          <w:rFonts w:ascii="Arial" w:hAnsi="Arial" w:cs="Arial"/>
          <w:b/>
          <w:bCs/>
          <w:color w:val="auto"/>
          <w:sz w:val="22"/>
          <w:szCs w:val="22"/>
        </w:rPr>
        <w:t>Kriteria Akreditasi</w:t>
      </w:r>
      <w:bookmarkEnd w:id="19"/>
    </w:p>
    <w:p w14:paraId="50A08D99" w14:textId="77777777" w:rsidR="009D3472" w:rsidRPr="00C727F2" w:rsidRDefault="009D3472" w:rsidP="0084779D">
      <w:r w:rsidRPr="00C727F2">
        <w:t xml:space="preserve">    </w:t>
      </w:r>
    </w:p>
    <w:p w14:paraId="3A651866" w14:textId="31CE004C" w:rsidR="008E01EB" w:rsidRPr="00C727F2" w:rsidRDefault="009D3472" w:rsidP="00B309EC">
      <w:pPr>
        <w:ind w:left="284"/>
        <w:jc w:val="both"/>
        <w:rPr>
          <w:rFonts w:ascii="Arial" w:hAnsi="Arial" w:cs="Arial"/>
          <w:sz w:val="22"/>
          <w:szCs w:val="22"/>
        </w:rPr>
      </w:pPr>
      <w:r w:rsidRPr="00C727F2">
        <w:rPr>
          <w:rFonts w:ascii="Arial" w:hAnsi="Arial" w:cs="Arial"/>
          <w:sz w:val="22"/>
          <w:szCs w:val="22"/>
        </w:rPr>
        <w:t>Bagian ini berisi d</w:t>
      </w:r>
      <w:r w:rsidR="008E01EB" w:rsidRPr="00C727F2">
        <w:rPr>
          <w:rFonts w:ascii="Arial" w:hAnsi="Arial" w:cs="Arial"/>
          <w:sz w:val="22"/>
          <w:szCs w:val="22"/>
        </w:rPr>
        <w:t xml:space="preserve">eskripsi tentang </w:t>
      </w:r>
      <w:r w:rsidR="002A1282" w:rsidRPr="00C727F2">
        <w:rPr>
          <w:rFonts w:ascii="Arial" w:hAnsi="Arial" w:cs="Arial"/>
          <w:sz w:val="22"/>
          <w:szCs w:val="22"/>
        </w:rPr>
        <w:t>pelaksanaan kinerja dengan dukungan data dan fakta melalui analisis dan identifikasi permasalahan serta kelemahan yang terjadi pada setiap kriteria evaluasi diri.</w:t>
      </w:r>
    </w:p>
    <w:p w14:paraId="5365D785" w14:textId="77777777" w:rsidR="008E01EB" w:rsidRPr="00C727F2" w:rsidRDefault="008E01EB" w:rsidP="00DA4EB8">
      <w:pPr>
        <w:jc w:val="both"/>
        <w:rPr>
          <w:rFonts w:ascii="Arial" w:hAnsi="Arial" w:cs="Arial"/>
          <w:sz w:val="22"/>
          <w:szCs w:val="22"/>
        </w:rPr>
      </w:pPr>
    </w:p>
    <w:p w14:paraId="0509FAB0" w14:textId="53D32FD0" w:rsidR="008E01EB" w:rsidRPr="00C727F2" w:rsidRDefault="008E01EB" w:rsidP="001C2BF8">
      <w:pPr>
        <w:ind w:left="270"/>
        <w:jc w:val="both"/>
        <w:rPr>
          <w:rFonts w:ascii="Arial" w:hAnsi="Arial" w:cs="Arial"/>
          <w:sz w:val="22"/>
          <w:szCs w:val="22"/>
        </w:rPr>
      </w:pPr>
      <w:r w:rsidRPr="00C727F2">
        <w:rPr>
          <w:rFonts w:ascii="Arial" w:hAnsi="Arial" w:cs="Arial"/>
          <w:sz w:val="22"/>
          <w:szCs w:val="22"/>
        </w:rPr>
        <w:t xml:space="preserve">Dalam akreditasi yang dilakukan oleh LAM-PTKes, evaluasi diri dilaksanakan dengan menilai, menelaah dan menganalisis keseluruhan sistem </w:t>
      </w:r>
      <w:r w:rsidR="009D3472" w:rsidRPr="00C727F2">
        <w:rPr>
          <w:rFonts w:ascii="Arial" w:hAnsi="Arial" w:cs="Arial"/>
          <w:sz w:val="22"/>
          <w:szCs w:val="22"/>
        </w:rPr>
        <w:t>di UP</w:t>
      </w:r>
      <w:r w:rsidR="00A63691" w:rsidRPr="00C727F2">
        <w:rPr>
          <w:rFonts w:ascii="Arial" w:hAnsi="Arial" w:cs="Arial"/>
          <w:sz w:val="22"/>
          <w:szCs w:val="22"/>
        </w:rPr>
        <w:t xml:space="preserve">PS </w:t>
      </w:r>
      <w:r w:rsidRPr="00C727F2">
        <w:rPr>
          <w:rFonts w:ascii="Arial" w:hAnsi="Arial" w:cs="Arial"/>
          <w:sz w:val="22"/>
          <w:szCs w:val="22"/>
        </w:rPr>
        <w:t xml:space="preserve">dan </w:t>
      </w:r>
      <w:r w:rsidR="00A63691" w:rsidRPr="00C727F2">
        <w:rPr>
          <w:rFonts w:ascii="Arial" w:hAnsi="Arial" w:cs="Arial"/>
          <w:sz w:val="22"/>
          <w:szCs w:val="22"/>
        </w:rPr>
        <w:t>PS</w:t>
      </w:r>
      <w:r w:rsidRPr="00C727F2">
        <w:rPr>
          <w:rFonts w:ascii="Arial" w:hAnsi="Arial" w:cs="Arial"/>
          <w:sz w:val="22"/>
          <w:szCs w:val="22"/>
        </w:rPr>
        <w:t>, yang mencakup masukan, proses, keluaran, hasil, dan dampak (</w:t>
      </w:r>
      <w:r w:rsidRPr="00C727F2">
        <w:rPr>
          <w:rFonts w:ascii="Arial" w:hAnsi="Arial" w:cs="Arial"/>
          <w:i/>
          <w:sz w:val="22"/>
          <w:szCs w:val="22"/>
        </w:rPr>
        <w:t>input, process, output, outcome, and impact</w:t>
      </w:r>
      <w:r w:rsidRPr="00C727F2">
        <w:rPr>
          <w:rFonts w:ascii="Arial" w:hAnsi="Arial" w:cs="Arial"/>
          <w:sz w:val="22"/>
          <w:szCs w:val="22"/>
        </w:rPr>
        <w:t xml:space="preserve">) berdasarkan data, informasi dan bukti-bukti lainnya yang berkenaan dengan komponen-komponen </w:t>
      </w:r>
      <w:r w:rsidR="00972E5D" w:rsidRPr="00C727F2">
        <w:rPr>
          <w:rFonts w:ascii="Arial" w:hAnsi="Arial" w:cs="Arial"/>
          <w:sz w:val="22"/>
          <w:szCs w:val="22"/>
        </w:rPr>
        <w:t>sistemis</w:t>
      </w:r>
      <w:r w:rsidRPr="00C727F2">
        <w:rPr>
          <w:rFonts w:ascii="Arial" w:hAnsi="Arial" w:cs="Arial"/>
          <w:sz w:val="22"/>
          <w:szCs w:val="22"/>
        </w:rPr>
        <w:t xml:space="preserve"> dari seluruh penyelenggaraan </w:t>
      </w:r>
      <w:r w:rsidR="00A63691" w:rsidRPr="00C727F2">
        <w:rPr>
          <w:rFonts w:ascii="Arial" w:hAnsi="Arial" w:cs="Arial"/>
          <w:sz w:val="22"/>
          <w:szCs w:val="22"/>
        </w:rPr>
        <w:t xml:space="preserve">PS </w:t>
      </w:r>
      <w:r w:rsidR="009D3472" w:rsidRPr="00C727F2">
        <w:rPr>
          <w:rFonts w:ascii="Arial" w:hAnsi="Arial" w:cs="Arial"/>
          <w:sz w:val="22"/>
          <w:szCs w:val="22"/>
        </w:rPr>
        <w:t>oleh</w:t>
      </w:r>
      <w:r w:rsidRPr="00C727F2">
        <w:rPr>
          <w:rFonts w:ascii="Arial" w:hAnsi="Arial" w:cs="Arial"/>
          <w:sz w:val="22"/>
          <w:szCs w:val="22"/>
        </w:rPr>
        <w:t xml:space="preserve"> </w:t>
      </w:r>
      <w:r w:rsidR="00A63691" w:rsidRPr="00C727F2">
        <w:rPr>
          <w:rFonts w:ascii="Arial" w:hAnsi="Arial" w:cs="Arial"/>
          <w:sz w:val="22"/>
          <w:szCs w:val="22"/>
        </w:rPr>
        <w:t>UPPS</w:t>
      </w:r>
      <w:r w:rsidRPr="00C727F2">
        <w:rPr>
          <w:rFonts w:ascii="Arial" w:hAnsi="Arial" w:cs="Arial"/>
          <w:sz w:val="22"/>
          <w:szCs w:val="22"/>
        </w:rPr>
        <w:t xml:space="preserve">. </w:t>
      </w:r>
    </w:p>
    <w:p w14:paraId="6AE2DE98" w14:textId="77777777" w:rsidR="008E01EB" w:rsidRPr="00C727F2" w:rsidRDefault="008E01EB" w:rsidP="00DA4EB8">
      <w:pPr>
        <w:jc w:val="both"/>
        <w:rPr>
          <w:rFonts w:ascii="Arial" w:hAnsi="Arial" w:cs="Arial"/>
          <w:sz w:val="22"/>
          <w:szCs w:val="22"/>
        </w:rPr>
      </w:pPr>
    </w:p>
    <w:p w14:paraId="1C8250F3" w14:textId="79C45AB4" w:rsidR="008E01EB" w:rsidRPr="00C727F2" w:rsidRDefault="008E01EB" w:rsidP="001C2BF8">
      <w:pPr>
        <w:ind w:left="270"/>
        <w:jc w:val="both"/>
        <w:rPr>
          <w:rFonts w:ascii="Arial" w:hAnsi="Arial" w:cs="Arial"/>
          <w:sz w:val="22"/>
          <w:szCs w:val="22"/>
        </w:rPr>
      </w:pPr>
      <w:r w:rsidRPr="00C727F2">
        <w:rPr>
          <w:rFonts w:ascii="Arial" w:hAnsi="Arial" w:cs="Arial"/>
          <w:sz w:val="22"/>
          <w:szCs w:val="22"/>
        </w:rPr>
        <w:t xml:space="preserve">Berdasarkan analisis tersebut, dijabarkan dimensi penilaian yang digunakan dalam evaluasi </w:t>
      </w:r>
      <w:r w:rsidR="00A63691" w:rsidRPr="00C727F2">
        <w:rPr>
          <w:rFonts w:ascii="Arial" w:hAnsi="Arial" w:cs="Arial"/>
          <w:sz w:val="22"/>
          <w:szCs w:val="22"/>
        </w:rPr>
        <w:t>UPPS</w:t>
      </w:r>
      <w:r w:rsidR="009D3472" w:rsidRPr="00C727F2">
        <w:rPr>
          <w:rFonts w:ascii="Arial" w:hAnsi="Arial" w:cs="Arial"/>
          <w:sz w:val="22"/>
          <w:szCs w:val="22"/>
        </w:rPr>
        <w:t xml:space="preserve"> dan PS</w:t>
      </w:r>
      <w:r w:rsidR="00A63691" w:rsidRPr="00C727F2">
        <w:rPr>
          <w:rFonts w:ascii="Arial" w:hAnsi="Arial" w:cs="Arial"/>
          <w:sz w:val="22"/>
          <w:szCs w:val="22"/>
        </w:rPr>
        <w:t xml:space="preserve"> </w:t>
      </w:r>
      <w:r w:rsidRPr="00C727F2">
        <w:rPr>
          <w:rFonts w:ascii="Arial" w:hAnsi="Arial" w:cs="Arial"/>
          <w:sz w:val="22"/>
          <w:szCs w:val="22"/>
        </w:rPr>
        <w:t>yang secara garis besar terdiri atas komponen-komponen berikut</w:t>
      </w:r>
      <w:r w:rsidR="008F4C0F" w:rsidRPr="00C727F2">
        <w:rPr>
          <w:rFonts w:ascii="Arial" w:hAnsi="Arial" w:cs="Arial"/>
          <w:sz w:val="22"/>
          <w:szCs w:val="22"/>
        </w:rPr>
        <w:t>:</w:t>
      </w:r>
      <w:r w:rsidRPr="00C727F2">
        <w:rPr>
          <w:rFonts w:ascii="Arial" w:hAnsi="Arial" w:cs="Arial"/>
          <w:sz w:val="22"/>
          <w:szCs w:val="22"/>
        </w:rPr>
        <w:t xml:space="preserve"> </w:t>
      </w:r>
    </w:p>
    <w:p w14:paraId="4E684B20" w14:textId="77777777" w:rsidR="008E01EB" w:rsidRPr="00C727F2" w:rsidRDefault="008E01EB" w:rsidP="00DA4EB8">
      <w:pPr>
        <w:jc w:val="both"/>
        <w:rPr>
          <w:rFonts w:ascii="Arial" w:hAnsi="Arial" w:cs="Arial"/>
          <w:sz w:val="22"/>
          <w:szCs w:val="22"/>
        </w:rPr>
      </w:pPr>
    </w:p>
    <w:p w14:paraId="1216E418" w14:textId="77777777" w:rsidR="008E01EB" w:rsidRPr="00C727F2" w:rsidRDefault="008E01EB" w:rsidP="00F60381">
      <w:pPr>
        <w:pStyle w:val="ListParagraph"/>
        <w:numPr>
          <w:ilvl w:val="0"/>
          <w:numId w:val="18"/>
        </w:numPr>
        <w:jc w:val="both"/>
        <w:rPr>
          <w:rFonts w:ascii="Arial" w:hAnsi="Arial" w:cs="Arial"/>
          <w:sz w:val="22"/>
          <w:szCs w:val="22"/>
        </w:rPr>
      </w:pPr>
      <w:r w:rsidRPr="00C727F2">
        <w:rPr>
          <w:rFonts w:ascii="Arial" w:hAnsi="Arial" w:cs="Arial"/>
          <w:sz w:val="22"/>
          <w:szCs w:val="22"/>
        </w:rPr>
        <w:t>Masukan, mencakup:</w:t>
      </w:r>
    </w:p>
    <w:p w14:paraId="13391B8D" w14:textId="77777777" w:rsidR="008E01EB" w:rsidRPr="00C727F2" w:rsidRDefault="008E01EB" w:rsidP="00F60381">
      <w:pPr>
        <w:pStyle w:val="ListParagraph"/>
        <w:numPr>
          <w:ilvl w:val="0"/>
          <w:numId w:val="19"/>
        </w:numPr>
        <w:ind w:left="1170"/>
        <w:jc w:val="both"/>
        <w:rPr>
          <w:rFonts w:ascii="Arial" w:hAnsi="Arial" w:cs="Arial"/>
          <w:sz w:val="22"/>
          <w:szCs w:val="22"/>
        </w:rPr>
      </w:pPr>
      <w:r w:rsidRPr="00C727F2">
        <w:rPr>
          <w:rFonts w:ascii="Arial" w:hAnsi="Arial" w:cs="Arial"/>
          <w:sz w:val="22"/>
          <w:szCs w:val="22"/>
        </w:rPr>
        <w:t>Visi dan misi program studi.</w:t>
      </w:r>
    </w:p>
    <w:p w14:paraId="10E2B7DB" w14:textId="77777777" w:rsidR="008E01EB" w:rsidRPr="00C727F2" w:rsidRDefault="008E01EB" w:rsidP="00F60381">
      <w:pPr>
        <w:pStyle w:val="ListParagraph"/>
        <w:numPr>
          <w:ilvl w:val="0"/>
          <w:numId w:val="19"/>
        </w:numPr>
        <w:ind w:left="1170"/>
        <w:jc w:val="both"/>
        <w:rPr>
          <w:rFonts w:ascii="Arial" w:hAnsi="Arial" w:cs="Arial"/>
          <w:sz w:val="22"/>
          <w:szCs w:val="22"/>
        </w:rPr>
      </w:pPr>
      <w:r w:rsidRPr="00C727F2">
        <w:rPr>
          <w:rFonts w:ascii="Arial" w:hAnsi="Arial" w:cs="Arial"/>
          <w:sz w:val="22"/>
          <w:szCs w:val="22"/>
        </w:rPr>
        <w:t>Tujuan dan strategi.</w:t>
      </w:r>
    </w:p>
    <w:p w14:paraId="64B418E9" w14:textId="77777777" w:rsidR="008E01EB" w:rsidRPr="00C727F2" w:rsidRDefault="008E01EB" w:rsidP="00F60381">
      <w:pPr>
        <w:pStyle w:val="ListParagraph"/>
        <w:numPr>
          <w:ilvl w:val="0"/>
          <w:numId w:val="19"/>
        </w:numPr>
        <w:ind w:left="1170"/>
        <w:jc w:val="both"/>
        <w:rPr>
          <w:rFonts w:ascii="Arial" w:hAnsi="Arial" w:cs="Arial"/>
          <w:sz w:val="22"/>
          <w:szCs w:val="22"/>
        </w:rPr>
      </w:pPr>
      <w:r w:rsidRPr="00C727F2">
        <w:rPr>
          <w:rFonts w:ascii="Arial" w:hAnsi="Arial" w:cs="Arial"/>
          <w:sz w:val="22"/>
          <w:szCs w:val="22"/>
        </w:rPr>
        <w:t>Mahasiswa.</w:t>
      </w:r>
    </w:p>
    <w:p w14:paraId="6C2C8001" w14:textId="08144828" w:rsidR="008E01EB" w:rsidRPr="00C727F2" w:rsidRDefault="00972E5D" w:rsidP="00F60381">
      <w:pPr>
        <w:pStyle w:val="ListParagraph"/>
        <w:numPr>
          <w:ilvl w:val="0"/>
          <w:numId w:val="19"/>
        </w:numPr>
        <w:ind w:left="1170"/>
        <w:jc w:val="both"/>
        <w:rPr>
          <w:rFonts w:ascii="Arial" w:hAnsi="Arial" w:cs="Arial"/>
          <w:sz w:val="22"/>
          <w:szCs w:val="22"/>
        </w:rPr>
      </w:pPr>
      <w:r w:rsidRPr="00C727F2">
        <w:rPr>
          <w:rFonts w:ascii="Arial" w:hAnsi="Arial" w:cs="Arial"/>
          <w:sz w:val="22"/>
          <w:szCs w:val="22"/>
        </w:rPr>
        <w:t>Sumber daya</w:t>
      </w:r>
      <w:r w:rsidR="008E01EB" w:rsidRPr="00C727F2">
        <w:rPr>
          <w:rFonts w:ascii="Arial" w:hAnsi="Arial" w:cs="Arial"/>
          <w:sz w:val="22"/>
          <w:szCs w:val="22"/>
        </w:rPr>
        <w:t xml:space="preserve"> manusia.</w:t>
      </w:r>
    </w:p>
    <w:p w14:paraId="02378CA5" w14:textId="77777777" w:rsidR="008E01EB" w:rsidRPr="00C727F2" w:rsidRDefault="008E01EB" w:rsidP="00F60381">
      <w:pPr>
        <w:pStyle w:val="ListParagraph"/>
        <w:numPr>
          <w:ilvl w:val="0"/>
          <w:numId w:val="19"/>
        </w:numPr>
        <w:ind w:left="1170"/>
        <w:jc w:val="both"/>
        <w:rPr>
          <w:rFonts w:ascii="Arial" w:hAnsi="Arial" w:cs="Arial"/>
          <w:sz w:val="22"/>
          <w:szCs w:val="22"/>
        </w:rPr>
      </w:pPr>
      <w:r w:rsidRPr="00C727F2">
        <w:rPr>
          <w:rFonts w:ascii="Arial" w:hAnsi="Arial" w:cs="Arial"/>
          <w:sz w:val="22"/>
          <w:szCs w:val="22"/>
        </w:rPr>
        <w:t>Kurikulum</w:t>
      </w:r>
    </w:p>
    <w:p w14:paraId="281B472C" w14:textId="77777777" w:rsidR="008E01EB" w:rsidRPr="00C727F2" w:rsidRDefault="008E01EB" w:rsidP="00F60381">
      <w:pPr>
        <w:pStyle w:val="ListParagraph"/>
        <w:numPr>
          <w:ilvl w:val="0"/>
          <w:numId w:val="19"/>
        </w:numPr>
        <w:ind w:left="1170"/>
        <w:jc w:val="both"/>
        <w:rPr>
          <w:rFonts w:ascii="Arial" w:hAnsi="Arial" w:cs="Arial"/>
          <w:sz w:val="22"/>
          <w:szCs w:val="22"/>
        </w:rPr>
      </w:pPr>
      <w:r w:rsidRPr="00C727F2">
        <w:rPr>
          <w:rFonts w:ascii="Arial" w:hAnsi="Arial" w:cs="Arial"/>
          <w:sz w:val="22"/>
          <w:szCs w:val="22"/>
        </w:rPr>
        <w:t>Sarana dan prasarana.</w:t>
      </w:r>
    </w:p>
    <w:p w14:paraId="3986236D" w14:textId="77777777" w:rsidR="008E01EB" w:rsidRPr="00C727F2" w:rsidRDefault="008E01EB" w:rsidP="00F60381">
      <w:pPr>
        <w:pStyle w:val="ListParagraph"/>
        <w:numPr>
          <w:ilvl w:val="0"/>
          <w:numId w:val="19"/>
        </w:numPr>
        <w:ind w:left="1170"/>
        <w:jc w:val="both"/>
        <w:rPr>
          <w:rFonts w:ascii="Arial" w:hAnsi="Arial" w:cs="Arial"/>
          <w:sz w:val="22"/>
          <w:szCs w:val="22"/>
        </w:rPr>
      </w:pPr>
      <w:r w:rsidRPr="00C727F2">
        <w:rPr>
          <w:rFonts w:ascii="Arial" w:hAnsi="Arial" w:cs="Arial"/>
          <w:sz w:val="22"/>
          <w:szCs w:val="22"/>
        </w:rPr>
        <w:t>Sistem informasi.</w:t>
      </w:r>
    </w:p>
    <w:p w14:paraId="6A09DF2B" w14:textId="77777777" w:rsidR="008E01EB" w:rsidRPr="00C727F2" w:rsidRDefault="008E01EB" w:rsidP="00F60381">
      <w:pPr>
        <w:pStyle w:val="ListParagraph"/>
        <w:numPr>
          <w:ilvl w:val="0"/>
          <w:numId w:val="19"/>
        </w:numPr>
        <w:ind w:left="1170"/>
        <w:jc w:val="both"/>
        <w:rPr>
          <w:rFonts w:ascii="Arial" w:hAnsi="Arial" w:cs="Arial"/>
          <w:sz w:val="22"/>
          <w:szCs w:val="22"/>
        </w:rPr>
      </w:pPr>
      <w:r w:rsidRPr="00C727F2">
        <w:rPr>
          <w:rFonts w:ascii="Arial" w:hAnsi="Arial" w:cs="Arial"/>
          <w:sz w:val="22"/>
          <w:szCs w:val="22"/>
        </w:rPr>
        <w:t>Keuangan.</w:t>
      </w:r>
    </w:p>
    <w:p w14:paraId="17C354E8" w14:textId="77777777" w:rsidR="008E01EB" w:rsidRPr="00C727F2" w:rsidRDefault="008E01EB" w:rsidP="00DA4EB8">
      <w:pPr>
        <w:jc w:val="both"/>
        <w:rPr>
          <w:rFonts w:ascii="Arial" w:hAnsi="Arial" w:cs="Arial"/>
          <w:sz w:val="22"/>
          <w:szCs w:val="22"/>
        </w:rPr>
      </w:pPr>
    </w:p>
    <w:p w14:paraId="3B9D0B6B" w14:textId="77777777" w:rsidR="008E01EB" w:rsidRPr="00C727F2" w:rsidRDefault="008E01EB" w:rsidP="00F60381">
      <w:pPr>
        <w:pStyle w:val="ListParagraph"/>
        <w:numPr>
          <w:ilvl w:val="0"/>
          <w:numId w:val="18"/>
        </w:numPr>
        <w:jc w:val="both"/>
        <w:rPr>
          <w:rFonts w:ascii="Arial" w:hAnsi="Arial" w:cs="Arial"/>
          <w:sz w:val="22"/>
          <w:szCs w:val="22"/>
        </w:rPr>
      </w:pPr>
      <w:r w:rsidRPr="00C727F2">
        <w:rPr>
          <w:rFonts w:ascii="Arial" w:hAnsi="Arial" w:cs="Arial"/>
          <w:sz w:val="22"/>
          <w:szCs w:val="22"/>
        </w:rPr>
        <w:t>Proses, mencakup:</w:t>
      </w:r>
    </w:p>
    <w:p w14:paraId="12CBD81F" w14:textId="77777777" w:rsidR="008E01EB" w:rsidRPr="00C727F2" w:rsidRDefault="008E01EB" w:rsidP="00F60381">
      <w:pPr>
        <w:pStyle w:val="ListParagraph"/>
        <w:numPr>
          <w:ilvl w:val="0"/>
          <w:numId w:val="20"/>
        </w:numPr>
        <w:ind w:left="1170"/>
        <w:jc w:val="both"/>
        <w:rPr>
          <w:rFonts w:ascii="Arial" w:hAnsi="Arial" w:cs="Arial"/>
          <w:sz w:val="22"/>
          <w:szCs w:val="22"/>
        </w:rPr>
      </w:pPr>
      <w:r w:rsidRPr="00C727F2">
        <w:rPr>
          <w:rFonts w:ascii="Arial" w:hAnsi="Arial" w:cs="Arial"/>
          <w:sz w:val="22"/>
          <w:szCs w:val="22"/>
        </w:rPr>
        <w:t>Tata</w:t>
      </w:r>
      <w:r w:rsidR="007A10CE" w:rsidRPr="00C727F2">
        <w:rPr>
          <w:rFonts w:ascii="Arial" w:hAnsi="Arial" w:cs="Arial"/>
          <w:sz w:val="22"/>
          <w:szCs w:val="22"/>
        </w:rPr>
        <w:t xml:space="preserve"> </w:t>
      </w:r>
      <w:r w:rsidR="00A63691" w:rsidRPr="00C727F2">
        <w:rPr>
          <w:rFonts w:ascii="Arial" w:hAnsi="Arial" w:cs="Arial"/>
          <w:sz w:val="22"/>
          <w:szCs w:val="22"/>
        </w:rPr>
        <w:t>p</w:t>
      </w:r>
      <w:r w:rsidRPr="00C727F2">
        <w:rPr>
          <w:rFonts w:ascii="Arial" w:hAnsi="Arial" w:cs="Arial"/>
          <w:sz w:val="22"/>
          <w:szCs w:val="22"/>
        </w:rPr>
        <w:t>among (</w:t>
      </w:r>
      <w:r w:rsidRPr="00C727F2">
        <w:rPr>
          <w:rFonts w:ascii="Arial" w:hAnsi="Arial" w:cs="Arial"/>
          <w:i/>
          <w:sz w:val="22"/>
          <w:szCs w:val="22"/>
        </w:rPr>
        <w:t>governance</w:t>
      </w:r>
      <w:r w:rsidRPr="00C727F2">
        <w:rPr>
          <w:rFonts w:ascii="Arial" w:hAnsi="Arial" w:cs="Arial"/>
          <w:sz w:val="22"/>
          <w:szCs w:val="22"/>
        </w:rPr>
        <w:t>).</w:t>
      </w:r>
    </w:p>
    <w:p w14:paraId="312EE558" w14:textId="77777777" w:rsidR="008E01EB" w:rsidRPr="00C727F2" w:rsidRDefault="008E01EB" w:rsidP="00F60381">
      <w:pPr>
        <w:pStyle w:val="ListParagraph"/>
        <w:numPr>
          <w:ilvl w:val="0"/>
          <w:numId w:val="20"/>
        </w:numPr>
        <w:ind w:left="1170"/>
        <w:jc w:val="both"/>
        <w:rPr>
          <w:rFonts w:ascii="Arial" w:hAnsi="Arial" w:cs="Arial"/>
          <w:sz w:val="22"/>
          <w:szCs w:val="22"/>
        </w:rPr>
      </w:pPr>
      <w:r w:rsidRPr="00C727F2">
        <w:rPr>
          <w:rFonts w:ascii="Arial" w:hAnsi="Arial" w:cs="Arial"/>
          <w:sz w:val="22"/>
          <w:szCs w:val="22"/>
        </w:rPr>
        <w:t>Pengelolaan program.</w:t>
      </w:r>
    </w:p>
    <w:p w14:paraId="6F2130C4" w14:textId="77777777" w:rsidR="008E01EB" w:rsidRPr="00C727F2" w:rsidRDefault="008E01EB" w:rsidP="00F60381">
      <w:pPr>
        <w:pStyle w:val="ListParagraph"/>
        <w:numPr>
          <w:ilvl w:val="0"/>
          <w:numId w:val="20"/>
        </w:numPr>
        <w:ind w:left="1170"/>
        <w:jc w:val="both"/>
        <w:rPr>
          <w:rFonts w:ascii="Arial" w:hAnsi="Arial" w:cs="Arial"/>
          <w:sz w:val="22"/>
          <w:szCs w:val="22"/>
        </w:rPr>
      </w:pPr>
      <w:r w:rsidRPr="00C727F2">
        <w:rPr>
          <w:rFonts w:ascii="Arial" w:hAnsi="Arial" w:cs="Arial"/>
          <w:sz w:val="22"/>
          <w:szCs w:val="22"/>
        </w:rPr>
        <w:t>Kepemimpinan.</w:t>
      </w:r>
    </w:p>
    <w:p w14:paraId="6758BA33" w14:textId="77777777" w:rsidR="008E01EB" w:rsidRPr="00C727F2" w:rsidRDefault="008E01EB" w:rsidP="00F60381">
      <w:pPr>
        <w:pStyle w:val="ListParagraph"/>
        <w:numPr>
          <w:ilvl w:val="0"/>
          <w:numId w:val="20"/>
        </w:numPr>
        <w:ind w:left="1170"/>
        <w:jc w:val="both"/>
        <w:rPr>
          <w:rFonts w:ascii="Arial" w:hAnsi="Arial" w:cs="Arial"/>
          <w:sz w:val="22"/>
          <w:szCs w:val="22"/>
        </w:rPr>
      </w:pPr>
      <w:r w:rsidRPr="00C727F2">
        <w:rPr>
          <w:rFonts w:ascii="Arial" w:hAnsi="Arial" w:cs="Arial"/>
          <w:sz w:val="22"/>
          <w:szCs w:val="22"/>
        </w:rPr>
        <w:t>Pembelajaran.</w:t>
      </w:r>
    </w:p>
    <w:p w14:paraId="51EC1F0D" w14:textId="3A9557A3" w:rsidR="008E01EB" w:rsidRPr="00C727F2" w:rsidRDefault="008E01EB" w:rsidP="00F60381">
      <w:pPr>
        <w:pStyle w:val="ListParagraph"/>
        <w:numPr>
          <w:ilvl w:val="0"/>
          <w:numId w:val="20"/>
        </w:numPr>
        <w:ind w:left="1170"/>
        <w:jc w:val="both"/>
        <w:rPr>
          <w:rFonts w:ascii="Arial" w:hAnsi="Arial" w:cs="Arial"/>
          <w:sz w:val="22"/>
          <w:szCs w:val="22"/>
        </w:rPr>
      </w:pPr>
      <w:r w:rsidRPr="00C727F2">
        <w:rPr>
          <w:rFonts w:ascii="Arial" w:hAnsi="Arial" w:cs="Arial"/>
          <w:sz w:val="22"/>
          <w:szCs w:val="22"/>
        </w:rPr>
        <w:t xml:space="preserve">Suasana </w:t>
      </w:r>
      <w:r w:rsidR="005B6668" w:rsidRPr="00C727F2">
        <w:rPr>
          <w:rFonts w:ascii="Arial" w:hAnsi="Arial" w:cs="Arial"/>
          <w:sz w:val="22"/>
          <w:szCs w:val="22"/>
        </w:rPr>
        <w:t>akademik</w:t>
      </w:r>
      <w:r w:rsidRPr="00C727F2">
        <w:rPr>
          <w:rFonts w:ascii="Arial" w:hAnsi="Arial" w:cs="Arial"/>
          <w:sz w:val="22"/>
          <w:szCs w:val="22"/>
        </w:rPr>
        <w:t>.</w:t>
      </w:r>
    </w:p>
    <w:p w14:paraId="6A701E78" w14:textId="77777777" w:rsidR="008E01EB" w:rsidRPr="00C727F2" w:rsidRDefault="008E01EB" w:rsidP="00F60381">
      <w:pPr>
        <w:pStyle w:val="ListParagraph"/>
        <w:numPr>
          <w:ilvl w:val="0"/>
          <w:numId w:val="20"/>
        </w:numPr>
        <w:ind w:left="1170"/>
        <w:jc w:val="both"/>
        <w:rPr>
          <w:rFonts w:ascii="Arial" w:hAnsi="Arial" w:cs="Arial"/>
          <w:sz w:val="22"/>
          <w:szCs w:val="22"/>
        </w:rPr>
      </w:pPr>
      <w:r w:rsidRPr="00C727F2">
        <w:rPr>
          <w:rFonts w:ascii="Arial" w:hAnsi="Arial" w:cs="Arial"/>
          <w:sz w:val="22"/>
          <w:szCs w:val="22"/>
        </w:rPr>
        <w:t>Penelitian.</w:t>
      </w:r>
    </w:p>
    <w:p w14:paraId="6A4DDF3F" w14:textId="77777777" w:rsidR="008E01EB" w:rsidRPr="00C727F2" w:rsidRDefault="008E01EB" w:rsidP="00F60381">
      <w:pPr>
        <w:pStyle w:val="ListParagraph"/>
        <w:numPr>
          <w:ilvl w:val="0"/>
          <w:numId w:val="20"/>
        </w:numPr>
        <w:ind w:left="1170"/>
        <w:jc w:val="both"/>
        <w:rPr>
          <w:rFonts w:ascii="Arial" w:hAnsi="Arial" w:cs="Arial"/>
          <w:sz w:val="22"/>
          <w:szCs w:val="22"/>
        </w:rPr>
      </w:pPr>
      <w:r w:rsidRPr="00C727F2">
        <w:rPr>
          <w:rFonts w:ascii="Arial" w:hAnsi="Arial" w:cs="Arial"/>
          <w:sz w:val="22"/>
          <w:szCs w:val="22"/>
        </w:rPr>
        <w:t>Pengabdian kepada masyarakat.</w:t>
      </w:r>
    </w:p>
    <w:p w14:paraId="487A652E" w14:textId="77777777" w:rsidR="008E01EB" w:rsidRPr="00C727F2" w:rsidRDefault="008E01EB" w:rsidP="00DA4EB8">
      <w:pPr>
        <w:jc w:val="both"/>
        <w:rPr>
          <w:rFonts w:ascii="Arial" w:hAnsi="Arial" w:cs="Arial"/>
          <w:sz w:val="22"/>
          <w:szCs w:val="22"/>
        </w:rPr>
      </w:pPr>
    </w:p>
    <w:p w14:paraId="1A8861C4" w14:textId="77777777" w:rsidR="008E01EB" w:rsidRPr="00C727F2" w:rsidRDefault="008E01EB" w:rsidP="00F60381">
      <w:pPr>
        <w:pStyle w:val="ListParagraph"/>
        <w:numPr>
          <w:ilvl w:val="0"/>
          <w:numId w:val="18"/>
        </w:numPr>
        <w:jc w:val="both"/>
        <w:rPr>
          <w:rFonts w:ascii="Arial" w:hAnsi="Arial" w:cs="Arial"/>
          <w:sz w:val="22"/>
          <w:szCs w:val="22"/>
        </w:rPr>
      </w:pPr>
      <w:r w:rsidRPr="00C727F2">
        <w:rPr>
          <w:rFonts w:ascii="Arial" w:hAnsi="Arial" w:cs="Arial"/>
          <w:sz w:val="22"/>
          <w:szCs w:val="22"/>
        </w:rPr>
        <w:t>Luaran/Hasil, mencakup:</w:t>
      </w:r>
    </w:p>
    <w:p w14:paraId="7D1B5DB0" w14:textId="77777777" w:rsidR="008E01EB" w:rsidRPr="00C727F2" w:rsidRDefault="008E01EB" w:rsidP="00F60381">
      <w:pPr>
        <w:pStyle w:val="ListParagraph"/>
        <w:numPr>
          <w:ilvl w:val="0"/>
          <w:numId w:val="21"/>
        </w:numPr>
        <w:ind w:left="1170"/>
        <w:jc w:val="both"/>
        <w:rPr>
          <w:rFonts w:ascii="Arial" w:hAnsi="Arial" w:cs="Arial"/>
          <w:sz w:val="22"/>
          <w:szCs w:val="22"/>
        </w:rPr>
      </w:pPr>
      <w:r w:rsidRPr="00C727F2">
        <w:rPr>
          <w:rFonts w:ascii="Arial" w:hAnsi="Arial" w:cs="Arial"/>
          <w:sz w:val="22"/>
          <w:szCs w:val="22"/>
        </w:rPr>
        <w:t>Lulusan.</w:t>
      </w:r>
    </w:p>
    <w:p w14:paraId="1DE61FB4" w14:textId="77777777" w:rsidR="008E01EB" w:rsidRPr="00C727F2" w:rsidRDefault="008E01EB" w:rsidP="00F60381">
      <w:pPr>
        <w:pStyle w:val="ListParagraph"/>
        <w:numPr>
          <w:ilvl w:val="0"/>
          <w:numId w:val="21"/>
        </w:numPr>
        <w:ind w:left="1170"/>
        <w:jc w:val="both"/>
        <w:rPr>
          <w:rFonts w:ascii="Arial" w:hAnsi="Arial" w:cs="Arial"/>
          <w:sz w:val="22"/>
          <w:szCs w:val="22"/>
        </w:rPr>
      </w:pPr>
      <w:r w:rsidRPr="00C727F2">
        <w:rPr>
          <w:rFonts w:ascii="Arial" w:hAnsi="Arial" w:cs="Arial"/>
          <w:sz w:val="22"/>
          <w:szCs w:val="22"/>
        </w:rPr>
        <w:t>Hasil penelitian.</w:t>
      </w:r>
    </w:p>
    <w:p w14:paraId="205AEC1F" w14:textId="77777777" w:rsidR="008E01EB" w:rsidRPr="00C727F2" w:rsidRDefault="008E01EB" w:rsidP="00F60381">
      <w:pPr>
        <w:pStyle w:val="ListParagraph"/>
        <w:numPr>
          <w:ilvl w:val="0"/>
          <w:numId w:val="21"/>
        </w:numPr>
        <w:ind w:left="1170"/>
        <w:jc w:val="both"/>
        <w:rPr>
          <w:rFonts w:ascii="Arial" w:hAnsi="Arial" w:cs="Arial"/>
          <w:sz w:val="22"/>
          <w:szCs w:val="22"/>
        </w:rPr>
      </w:pPr>
      <w:r w:rsidRPr="00C727F2">
        <w:rPr>
          <w:rFonts w:ascii="Arial" w:hAnsi="Arial" w:cs="Arial"/>
          <w:sz w:val="22"/>
          <w:szCs w:val="22"/>
        </w:rPr>
        <w:t>Hasil kegiatan PkM.</w:t>
      </w:r>
    </w:p>
    <w:p w14:paraId="5B212FC9" w14:textId="77777777" w:rsidR="008E01EB" w:rsidRPr="00C727F2" w:rsidRDefault="008E01EB" w:rsidP="00DA4EB8">
      <w:pPr>
        <w:jc w:val="both"/>
        <w:rPr>
          <w:rFonts w:ascii="Arial" w:hAnsi="Arial" w:cs="Arial"/>
          <w:sz w:val="22"/>
          <w:szCs w:val="22"/>
        </w:rPr>
      </w:pPr>
    </w:p>
    <w:p w14:paraId="233319A6" w14:textId="77777777" w:rsidR="008E01EB" w:rsidRPr="00C727F2" w:rsidRDefault="008E01EB" w:rsidP="00F60381">
      <w:pPr>
        <w:pStyle w:val="ListParagraph"/>
        <w:numPr>
          <w:ilvl w:val="0"/>
          <w:numId w:val="18"/>
        </w:numPr>
        <w:jc w:val="both"/>
        <w:rPr>
          <w:rFonts w:ascii="Arial" w:hAnsi="Arial" w:cs="Arial"/>
          <w:sz w:val="22"/>
          <w:szCs w:val="22"/>
        </w:rPr>
      </w:pPr>
      <w:r w:rsidRPr="00C727F2">
        <w:rPr>
          <w:rFonts w:ascii="Arial" w:hAnsi="Arial" w:cs="Arial"/>
          <w:sz w:val="22"/>
          <w:szCs w:val="22"/>
        </w:rPr>
        <w:t>Capaian, mencakup:</w:t>
      </w:r>
    </w:p>
    <w:p w14:paraId="7A6BB0CB" w14:textId="77777777" w:rsidR="008E01EB" w:rsidRPr="00C727F2" w:rsidRDefault="008E01EB" w:rsidP="00F60381">
      <w:pPr>
        <w:pStyle w:val="ListParagraph"/>
        <w:numPr>
          <w:ilvl w:val="0"/>
          <w:numId w:val="22"/>
        </w:numPr>
        <w:ind w:left="1170"/>
        <w:jc w:val="both"/>
        <w:rPr>
          <w:rFonts w:ascii="Arial" w:hAnsi="Arial" w:cs="Arial"/>
          <w:sz w:val="22"/>
          <w:szCs w:val="22"/>
        </w:rPr>
      </w:pPr>
      <w:r w:rsidRPr="00C727F2">
        <w:rPr>
          <w:rFonts w:ascii="Arial" w:hAnsi="Arial" w:cs="Arial"/>
          <w:sz w:val="22"/>
          <w:szCs w:val="22"/>
        </w:rPr>
        <w:t>Publikasi hasil penelitian.</w:t>
      </w:r>
    </w:p>
    <w:p w14:paraId="106A647E" w14:textId="77777777" w:rsidR="008E01EB" w:rsidRPr="00C727F2" w:rsidRDefault="008E01EB" w:rsidP="00F60381">
      <w:pPr>
        <w:pStyle w:val="ListParagraph"/>
        <w:numPr>
          <w:ilvl w:val="0"/>
          <w:numId w:val="22"/>
        </w:numPr>
        <w:ind w:left="1170"/>
        <w:jc w:val="both"/>
        <w:rPr>
          <w:rFonts w:ascii="Arial" w:hAnsi="Arial" w:cs="Arial"/>
          <w:sz w:val="22"/>
          <w:szCs w:val="22"/>
        </w:rPr>
      </w:pPr>
      <w:r w:rsidRPr="00C727F2">
        <w:rPr>
          <w:rFonts w:ascii="Arial" w:hAnsi="Arial" w:cs="Arial"/>
          <w:sz w:val="22"/>
          <w:szCs w:val="22"/>
        </w:rPr>
        <w:t>Paten atau HaKI.</w:t>
      </w:r>
    </w:p>
    <w:p w14:paraId="5C9DFC48" w14:textId="106ECB10" w:rsidR="008E01EB" w:rsidRPr="00C727F2" w:rsidRDefault="008E01EB" w:rsidP="00F60381">
      <w:pPr>
        <w:pStyle w:val="ListParagraph"/>
        <w:numPr>
          <w:ilvl w:val="0"/>
          <w:numId w:val="22"/>
        </w:numPr>
        <w:ind w:left="1170"/>
        <w:jc w:val="both"/>
        <w:rPr>
          <w:rFonts w:ascii="Arial" w:hAnsi="Arial" w:cs="Arial"/>
          <w:sz w:val="22"/>
          <w:szCs w:val="22"/>
        </w:rPr>
      </w:pPr>
      <w:r w:rsidRPr="00C727F2">
        <w:rPr>
          <w:rFonts w:ascii="Arial" w:hAnsi="Arial" w:cs="Arial"/>
          <w:sz w:val="22"/>
          <w:szCs w:val="22"/>
        </w:rPr>
        <w:t>Prototip</w:t>
      </w:r>
      <w:r w:rsidR="00972E5D" w:rsidRPr="00C727F2">
        <w:rPr>
          <w:rFonts w:ascii="Arial" w:hAnsi="Arial" w:cs="Arial"/>
          <w:sz w:val="22"/>
          <w:szCs w:val="22"/>
        </w:rPr>
        <w:t>e</w:t>
      </w:r>
      <w:r w:rsidRPr="00C727F2">
        <w:rPr>
          <w:rFonts w:ascii="Arial" w:hAnsi="Arial" w:cs="Arial"/>
          <w:sz w:val="22"/>
          <w:szCs w:val="22"/>
        </w:rPr>
        <w:t>.</w:t>
      </w:r>
    </w:p>
    <w:p w14:paraId="33E42D13" w14:textId="77777777" w:rsidR="008E01EB" w:rsidRPr="00C727F2" w:rsidRDefault="008E01EB" w:rsidP="00F60381">
      <w:pPr>
        <w:pStyle w:val="ListParagraph"/>
        <w:numPr>
          <w:ilvl w:val="0"/>
          <w:numId w:val="22"/>
        </w:numPr>
        <w:ind w:left="1170"/>
        <w:jc w:val="both"/>
        <w:rPr>
          <w:rFonts w:ascii="Arial" w:hAnsi="Arial" w:cs="Arial"/>
          <w:sz w:val="22"/>
          <w:szCs w:val="22"/>
        </w:rPr>
      </w:pPr>
      <w:r w:rsidRPr="00C727F2">
        <w:rPr>
          <w:rFonts w:ascii="Arial" w:hAnsi="Arial" w:cs="Arial"/>
          <w:sz w:val="22"/>
          <w:szCs w:val="22"/>
        </w:rPr>
        <w:t>Manfaat PkM.</w:t>
      </w:r>
    </w:p>
    <w:p w14:paraId="53A2005A" w14:textId="77777777" w:rsidR="008E01EB" w:rsidRPr="00C727F2" w:rsidRDefault="008E01EB" w:rsidP="00F60381">
      <w:pPr>
        <w:pStyle w:val="ListParagraph"/>
        <w:numPr>
          <w:ilvl w:val="0"/>
          <w:numId w:val="22"/>
        </w:numPr>
        <w:ind w:left="1170"/>
        <w:jc w:val="both"/>
        <w:rPr>
          <w:rFonts w:ascii="Arial" w:hAnsi="Arial" w:cs="Arial"/>
          <w:sz w:val="22"/>
          <w:szCs w:val="22"/>
        </w:rPr>
      </w:pPr>
      <w:r w:rsidRPr="00C727F2">
        <w:rPr>
          <w:rFonts w:ascii="Arial" w:hAnsi="Arial" w:cs="Arial"/>
          <w:sz w:val="22"/>
          <w:szCs w:val="22"/>
        </w:rPr>
        <w:t>Hasil akreditasi.</w:t>
      </w:r>
    </w:p>
    <w:p w14:paraId="08F45D5B" w14:textId="77777777" w:rsidR="008E01EB" w:rsidRPr="00C727F2" w:rsidRDefault="008E01EB" w:rsidP="00DA4EB8">
      <w:pPr>
        <w:jc w:val="both"/>
        <w:rPr>
          <w:rFonts w:ascii="Arial" w:hAnsi="Arial" w:cs="Arial"/>
          <w:sz w:val="22"/>
          <w:szCs w:val="22"/>
        </w:rPr>
      </w:pPr>
    </w:p>
    <w:p w14:paraId="21AE2BAD" w14:textId="79F4DF6B" w:rsidR="008E01EB" w:rsidRPr="00C727F2" w:rsidRDefault="008E01EB" w:rsidP="001C2BF8">
      <w:pPr>
        <w:ind w:left="360"/>
        <w:jc w:val="both"/>
        <w:rPr>
          <w:rFonts w:ascii="Arial" w:hAnsi="Arial" w:cs="Arial"/>
          <w:sz w:val="22"/>
          <w:szCs w:val="22"/>
        </w:rPr>
      </w:pPr>
      <w:r w:rsidRPr="00C727F2">
        <w:rPr>
          <w:rFonts w:ascii="Arial" w:hAnsi="Arial" w:cs="Arial"/>
          <w:sz w:val="22"/>
          <w:szCs w:val="22"/>
        </w:rPr>
        <w:t xml:space="preserve">Komponen-komponen hasil analisis </w:t>
      </w:r>
      <w:r w:rsidR="00972E5D" w:rsidRPr="00C727F2">
        <w:rPr>
          <w:rFonts w:ascii="Arial" w:hAnsi="Arial" w:cs="Arial"/>
          <w:sz w:val="22"/>
          <w:szCs w:val="22"/>
        </w:rPr>
        <w:t>sistemis</w:t>
      </w:r>
      <w:r w:rsidRPr="00C727F2">
        <w:rPr>
          <w:rFonts w:ascii="Arial" w:hAnsi="Arial" w:cs="Arial"/>
          <w:sz w:val="22"/>
          <w:szCs w:val="22"/>
        </w:rPr>
        <w:t xml:space="preserve"> </w:t>
      </w:r>
      <w:r w:rsidR="008F4C0F" w:rsidRPr="00C727F2">
        <w:rPr>
          <w:rFonts w:ascii="Arial" w:hAnsi="Arial" w:cs="Arial"/>
          <w:sz w:val="22"/>
          <w:szCs w:val="22"/>
        </w:rPr>
        <w:t xml:space="preserve">tersebut </w:t>
      </w:r>
      <w:r w:rsidRPr="00C727F2">
        <w:rPr>
          <w:rFonts w:ascii="Arial" w:hAnsi="Arial" w:cs="Arial"/>
          <w:sz w:val="22"/>
          <w:szCs w:val="22"/>
        </w:rPr>
        <w:t>kemudian dihimpun dan dikelompokkan menjadi kriteria evaluasi diri sebagai berikut</w:t>
      </w:r>
      <w:r w:rsidR="00B4628A" w:rsidRPr="00C727F2">
        <w:rPr>
          <w:rFonts w:ascii="Arial" w:hAnsi="Arial" w:cs="Arial"/>
          <w:sz w:val="22"/>
          <w:szCs w:val="22"/>
        </w:rPr>
        <w:t>:</w:t>
      </w:r>
      <w:r w:rsidRPr="00C727F2">
        <w:rPr>
          <w:rFonts w:ascii="Arial" w:hAnsi="Arial" w:cs="Arial"/>
          <w:sz w:val="22"/>
          <w:szCs w:val="22"/>
        </w:rPr>
        <w:t xml:space="preserve"> </w:t>
      </w:r>
    </w:p>
    <w:p w14:paraId="31CE477E" w14:textId="77777777" w:rsidR="008E01EB" w:rsidRPr="00C727F2" w:rsidRDefault="008E01EB" w:rsidP="00DA4EB8">
      <w:pPr>
        <w:jc w:val="both"/>
        <w:rPr>
          <w:rFonts w:ascii="Arial" w:hAnsi="Arial" w:cs="Arial"/>
          <w:sz w:val="22"/>
          <w:szCs w:val="22"/>
        </w:rPr>
      </w:pPr>
    </w:p>
    <w:tbl>
      <w:tblPr>
        <w:tblW w:w="7938" w:type="dxa"/>
        <w:tblInd w:w="817" w:type="dxa"/>
        <w:tblLook w:val="0000" w:firstRow="0" w:lastRow="0" w:firstColumn="0" w:lastColumn="0" w:noHBand="0" w:noVBand="0"/>
      </w:tblPr>
      <w:tblGrid>
        <w:gridCol w:w="1418"/>
        <w:gridCol w:w="6520"/>
      </w:tblGrid>
      <w:tr w:rsidR="008E01EB" w:rsidRPr="00C727F2" w14:paraId="2583A8DD" w14:textId="77777777" w:rsidTr="00B15CD0">
        <w:trPr>
          <w:trHeight w:val="2583"/>
        </w:trPr>
        <w:tc>
          <w:tcPr>
            <w:tcW w:w="1418" w:type="dxa"/>
          </w:tcPr>
          <w:p w14:paraId="519976BA" w14:textId="77777777" w:rsidR="008E01EB" w:rsidRPr="00C727F2" w:rsidRDefault="008E01EB" w:rsidP="00DA4EB8">
            <w:pPr>
              <w:jc w:val="both"/>
              <w:rPr>
                <w:rFonts w:ascii="Arial" w:hAnsi="Arial" w:cs="Arial"/>
                <w:sz w:val="22"/>
                <w:szCs w:val="22"/>
              </w:rPr>
            </w:pPr>
            <w:r w:rsidRPr="00C727F2">
              <w:rPr>
                <w:rFonts w:ascii="Arial" w:hAnsi="Arial" w:cs="Arial"/>
                <w:sz w:val="22"/>
                <w:szCs w:val="22"/>
              </w:rPr>
              <w:t>Kriteria 1.</w:t>
            </w:r>
          </w:p>
          <w:p w14:paraId="076CA221" w14:textId="77777777" w:rsidR="008E01EB" w:rsidRPr="00C727F2" w:rsidRDefault="008E01EB" w:rsidP="00DA4EB8">
            <w:pPr>
              <w:jc w:val="both"/>
              <w:rPr>
                <w:rFonts w:ascii="Arial" w:hAnsi="Arial" w:cs="Arial"/>
                <w:sz w:val="22"/>
                <w:szCs w:val="22"/>
              </w:rPr>
            </w:pPr>
            <w:r w:rsidRPr="00C727F2">
              <w:rPr>
                <w:rFonts w:ascii="Arial" w:hAnsi="Arial" w:cs="Arial"/>
                <w:sz w:val="22"/>
                <w:szCs w:val="22"/>
              </w:rPr>
              <w:t>Kriteria 2.</w:t>
            </w:r>
          </w:p>
          <w:p w14:paraId="6D947652" w14:textId="77777777" w:rsidR="008E01EB" w:rsidRPr="00C727F2" w:rsidRDefault="008E01EB" w:rsidP="00DA4EB8">
            <w:pPr>
              <w:jc w:val="both"/>
              <w:rPr>
                <w:rFonts w:ascii="Arial" w:hAnsi="Arial" w:cs="Arial"/>
                <w:sz w:val="22"/>
                <w:szCs w:val="22"/>
              </w:rPr>
            </w:pPr>
            <w:r w:rsidRPr="00C727F2">
              <w:rPr>
                <w:rFonts w:ascii="Arial" w:hAnsi="Arial" w:cs="Arial"/>
                <w:sz w:val="22"/>
                <w:szCs w:val="22"/>
              </w:rPr>
              <w:t>Kriteria 3.</w:t>
            </w:r>
          </w:p>
          <w:p w14:paraId="738C19AD" w14:textId="77777777" w:rsidR="008E01EB" w:rsidRPr="00C727F2" w:rsidRDefault="008E01EB" w:rsidP="00DA4EB8">
            <w:pPr>
              <w:jc w:val="both"/>
              <w:rPr>
                <w:rFonts w:ascii="Arial" w:hAnsi="Arial" w:cs="Arial"/>
                <w:sz w:val="22"/>
                <w:szCs w:val="22"/>
              </w:rPr>
            </w:pPr>
            <w:r w:rsidRPr="00C727F2">
              <w:rPr>
                <w:rFonts w:ascii="Arial" w:hAnsi="Arial" w:cs="Arial"/>
                <w:sz w:val="22"/>
                <w:szCs w:val="22"/>
              </w:rPr>
              <w:t>Kriteria 4.</w:t>
            </w:r>
          </w:p>
          <w:p w14:paraId="60C205A5" w14:textId="77777777" w:rsidR="008E01EB" w:rsidRPr="00C727F2" w:rsidRDefault="008E01EB" w:rsidP="00DA4EB8">
            <w:pPr>
              <w:jc w:val="both"/>
              <w:rPr>
                <w:rFonts w:ascii="Arial" w:hAnsi="Arial" w:cs="Arial"/>
                <w:sz w:val="22"/>
                <w:szCs w:val="22"/>
              </w:rPr>
            </w:pPr>
            <w:r w:rsidRPr="00C727F2">
              <w:rPr>
                <w:rFonts w:ascii="Arial" w:hAnsi="Arial" w:cs="Arial"/>
                <w:sz w:val="22"/>
                <w:szCs w:val="22"/>
              </w:rPr>
              <w:t>Kriteria 5.</w:t>
            </w:r>
          </w:p>
          <w:p w14:paraId="0E5F7844" w14:textId="77777777" w:rsidR="008E01EB" w:rsidRPr="00C727F2" w:rsidRDefault="008E01EB" w:rsidP="00DA4EB8">
            <w:pPr>
              <w:jc w:val="both"/>
              <w:rPr>
                <w:rFonts w:ascii="Arial" w:hAnsi="Arial" w:cs="Arial"/>
                <w:sz w:val="22"/>
                <w:szCs w:val="22"/>
              </w:rPr>
            </w:pPr>
            <w:r w:rsidRPr="00C727F2">
              <w:rPr>
                <w:rFonts w:ascii="Arial" w:hAnsi="Arial" w:cs="Arial"/>
                <w:sz w:val="22"/>
                <w:szCs w:val="22"/>
              </w:rPr>
              <w:t>Kriteria 6.</w:t>
            </w:r>
          </w:p>
          <w:p w14:paraId="7F957CB3" w14:textId="77777777" w:rsidR="008E01EB" w:rsidRPr="00C727F2" w:rsidRDefault="008E01EB" w:rsidP="00DA4EB8">
            <w:pPr>
              <w:jc w:val="both"/>
              <w:rPr>
                <w:rFonts w:ascii="Arial" w:hAnsi="Arial" w:cs="Arial"/>
                <w:sz w:val="22"/>
                <w:szCs w:val="22"/>
              </w:rPr>
            </w:pPr>
            <w:r w:rsidRPr="00C727F2">
              <w:rPr>
                <w:rFonts w:ascii="Arial" w:hAnsi="Arial" w:cs="Arial"/>
                <w:sz w:val="22"/>
                <w:szCs w:val="22"/>
              </w:rPr>
              <w:t>Kriteria 7.</w:t>
            </w:r>
          </w:p>
          <w:p w14:paraId="24DDE17B" w14:textId="77777777" w:rsidR="008E01EB" w:rsidRPr="00C727F2" w:rsidRDefault="008E01EB" w:rsidP="00DA4EB8">
            <w:pPr>
              <w:jc w:val="both"/>
              <w:rPr>
                <w:rFonts w:ascii="Arial" w:hAnsi="Arial" w:cs="Arial"/>
                <w:sz w:val="22"/>
                <w:szCs w:val="22"/>
              </w:rPr>
            </w:pPr>
            <w:r w:rsidRPr="00C727F2">
              <w:rPr>
                <w:rFonts w:ascii="Arial" w:hAnsi="Arial" w:cs="Arial"/>
                <w:sz w:val="22"/>
                <w:szCs w:val="22"/>
              </w:rPr>
              <w:t>Kriteria 8.</w:t>
            </w:r>
          </w:p>
          <w:p w14:paraId="6F1FE84C" w14:textId="77777777" w:rsidR="008E01EB" w:rsidRPr="00C727F2" w:rsidRDefault="008E01EB" w:rsidP="00DA4EB8">
            <w:pPr>
              <w:jc w:val="both"/>
              <w:rPr>
                <w:rFonts w:ascii="Arial" w:hAnsi="Arial" w:cs="Arial"/>
                <w:sz w:val="22"/>
                <w:szCs w:val="22"/>
              </w:rPr>
            </w:pPr>
            <w:r w:rsidRPr="00C727F2">
              <w:rPr>
                <w:rFonts w:ascii="Arial" w:hAnsi="Arial" w:cs="Arial"/>
                <w:sz w:val="22"/>
                <w:szCs w:val="22"/>
              </w:rPr>
              <w:t>Kriteria 9.</w:t>
            </w:r>
          </w:p>
        </w:tc>
        <w:tc>
          <w:tcPr>
            <w:tcW w:w="6520" w:type="dxa"/>
          </w:tcPr>
          <w:p w14:paraId="361FA9CA" w14:textId="77777777" w:rsidR="008E01EB" w:rsidRPr="00C727F2" w:rsidRDefault="008E01EB" w:rsidP="00DA4EB8">
            <w:pPr>
              <w:jc w:val="both"/>
              <w:rPr>
                <w:rFonts w:ascii="Arial" w:hAnsi="Arial" w:cs="Arial"/>
                <w:sz w:val="22"/>
                <w:szCs w:val="22"/>
              </w:rPr>
            </w:pPr>
            <w:r w:rsidRPr="00C727F2">
              <w:rPr>
                <w:rFonts w:ascii="Arial" w:hAnsi="Arial" w:cs="Arial"/>
                <w:sz w:val="22"/>
                <w:szCs w:val="22"/>
              </w:rPr>
              <w:t>Visi, Misi, Tujuan, dan Strategi</w:t>
            </w:r>
          </w:p>
          <w:p w14:paraId="77C17FB9" w14:textId="487318F1" w:rsidR="008E01EB" w:rsidRPr="00C727F2" w:rsidRDefault="008E01EB" w:rsidP="00DA4EB8">
            <w:pPr>
              <w:jc w:val="both"/>
              <w:rPr>
                <w:rFonts w:ascii="Arial" w:hAnsi="Arial" w:cs="Arial"/>
                <w:sz w:val="22"/>
                <w:szCs w:val="22"/>
              </w:rPr>
            </w:pPr>
            <w:r w:rsidRPr="00C727F2">
              <w:rPr>
                <w:rFonts w:ascii="Arial" w:hAnsi="Arial" w:cs="Arial"/>
                <w:sz w:val="22"/>
                <w:szCs w:val="22"/>
              </w:rPr>
              <w:t>Tata Pamong</w:t>
            </w:r>
            <w:r w:rsidR="009D3472" w:rsidRPr="00C727F2">
              <w:rPr>
                <w:rFonts w:ascii="Arial" w:hAnsi="Arial" w:cs="Arial"/>
                <w:sz w:val="22"/>
                <w:szCs w:val="22"/>
              </w:rPr>
              <w:t>, Tata Kelola</w:t>
            </w:r>
            <w:r w:rsidRPr="00C727F2">
              <w:rPr>
                <w:rFonts w:ascii="Arial" w:hAnsi="Arial" w:cs="Arial"/>
                <w:sz w:val="22"/>
                <w:szCs w:val="22"/>
              </w:rPr>
              <w:t xml:space="preserve"> dan </w:t>
            </w:r>
            <w:r w:rsidR="00176BEF" w:rsidRPr="00C727F2">
              <w:rPr>
                <w:rFonts w:ascii="Arial" w:hAnsi="Arial" w:cs="Arial"/>
                <w:sz w:val="22"/>
                <w:szCs w:val="22"/>
              </w:rPr>
              <w:t>Kerja sama</w:t>
            </w:r>
          </w:p>
          <w:p w14:paraId="554DD823" w14:textId="77777777" w:rsidR="008E01EB" w:rsidRPr="00C727F2" w:rsidRDefault="008E01EB" w:rsidP="00DA4EB8">
            <w:pPr>
              <w:jc w:val="both"/>
              <w:rPr>
                <w:rFonts w:ascii="Arial" w:hAnsi="Arial" w:cs="Arial"/>
                <w:sz w:val="22"/>
                <w:szCs w:val="22"/>
              </w:rPr>
            </w:pPr>
            <w:r w:rsidRPr="00C727F2">
              <w:rPr>
                <w:rFonts w:ascii="Arial" w:hAnsi="Arial" w:cs="Arial"/>
                <w:sz w:val="22"/>
                <w:szCs w:val="22"/>
              </w:rPr>
              <w:t>Mahasiswa</w:t>
            </w:r>
          </w:p>
          <w:p w14:paraId="2669A157" w14:textId="77777777" w:rsidR="008E01EB" w:rsidRPr="00C727F2" w:rsidRDefault="008E01EB" w:rsidP="00DA4EB8">
            <w:pPr>
              <w:jc w:val="both"/>
              <w:rPr>
                <w:rFonts w:ascii="Arial" w:hAnsi="Arial" w:cs="Arial"/>
                <w:sz w:val="22"/>
                <w:szCs w:val="22"/>
              </w:rPr>
            </w:pPr>
            <w:r w:rsidRPr="00C727F2">
              <w:rPr>
                <w:rFonts w:ascii="Arial" w:hAnsi="Arial" w:cs="Arial"/>
                <w:sz w:val="22"/>
                <w:szCs w:val="22"/>
              </w:rPr>
              <w:t>Sumber Daya Manusia</w:t>
            </w:r>
          </w:p>
          <w:p w14:paraId="3D5F4C4A" w14:textId="77777777" w:rsidR="008E01EB" w:rsidRPr="00C727F2" w:rsidRDefault="008E01EB" w:rsidP="00DA4EB8">
            <w:pPr>
              <w:jc w:val="both"/>
              <w:rPr>
                <w:rFonts w:ascii="Arial" w:hAnsi="Arial" w:cs="Arial"/>
                <w:sz w:val="22"/>
                <w:szCs w:val="22"/>
              </w:rPr>
            </w:pPr>
            <w:r w:rsidRPr="00C727F2">
              <w:rPr>
                <w:rFonts w:ascii="Arial" w:hAnsi="Arial" w:cs="Arial"/>
                <w:sz w:val="22"/>
                <w:szCs w:val="22"/>
              </w:rPr>
              <w:t>Keuangan, Sarana, dan Prasarana</w:t>
            </w:r>
          </w:p>
          <w:p w14:paraId="0BFE89E1" w14:textId="77777777" w:rsidR="008E01EB" w:rsidRPr="00C727F2" w:rsidRDefault="008E01EB" w:rsidP="00DA4EB8">
            <w:pPr>
              <w:jc w:val="both"/>
              <w:rPr>
                <w:rFonts w:ascii="Arial" w:hAnsi="Arial" w:cs="Arial"/>
                <w:sz w:val="22"/>
                <w:szCs w:val="22"/>
              </w:rPr>
            </w:pPr>
            <w:r w:rsidRPr="00C727F2">
              <w:rPr>
                <w:rFonts w:ascii="Arial" w:hAnsi="Arial" w:cs="Arial"/>
                <w:sz w:val="22"/>
                <w:szCs w:val="22"/>
              </w:rPr>
              <w:t>Pendidikan</w:t>
            </w:r>
          </w:p>
          <w:p w14:paraId="3EFC2BCB" w14:textId="77777777" w:rsidR="008E01EB" w:rsidRPr="00C727F2" w:rsidRDefault="008E01EB" w:rsidP="00DA4EB8">
            <w:pPr>
              <w:jc w:val="both"/>
              <w:rPr>
                <w:rFonts w:ascii="Arial" w:hAnsi="Arial" w:cs="Arial"/>
                <w:sz w:val="22"/>
                <w:szCs w:val="22"/>
              </w:rPr>
            </w:pPr>
            <w:r w:rsidRPr="00C727F2">
              <w:rPr>
                <w:rFonts w:ascii="Arial" w:hAnsi="Arial" w:cs="Arial"/>
                <w:sz w:val="22"/>
                <w:szCs w:val="22"/>
              </w:rPr>
              <w:t>Penelitian</w:t>
            </w:r>
          </w:p>
          <w:p w14:paraId="6B28E748" w14:textId="77777777" w:rsidR="008E01EB" w:rsidRPr="00C727F2" w:rsidRDefault="008E01EB" w:rsidP="00DA4EB8">
            <w:pPr>
              <w:jc w:val="both"/>
              <w:rPr>
                <w:rFonts w:ascii="Arial" w:hAnsi="Arial" w:cs="Arial"/>
                <w:sz w:val="22"/>
                <w:szCs w:val="22"/>
              </w:rPr>
            </w:pPr>
            <w:r w:rsidRPr="00C727F2">
              <w:rPr>
                <w:rFonts w:ascii="Arial" w:hAnsi="Arial" w:cs="Arial"/>
                <w:sz w:val="22"/>
                <w:szCs w:val="22"/>
              </w:rPr>
              <w:t>Pengabdian kepada Masyarakat</w:t>
            </w:r>
          </w:p>
          <w:p w14:paraId="1B3D9B83" w14:textId="77777777" w:rsidR="008E01EB" w:rsidRPr="00C727F2" w:rsidRDefault="008E01EB" w:rsidP="00DA4EB8">
            <w:pPr>
              <w:jc w:val="both"/>
              <w:rPr>
                <w:rFonts w:ascii="Arial" w:hAnsi="Arial" w:cs="Arial"/>
                <w:sz w:val="22"/>
                <w:szCs w:val="22"/>
              </w:rPr>
            </w:pPr>
            <w:r w:rsidRPr="00C727F2">
              <w:rPr>
                <w:rFonts w:ascii="Arial" w:hAnsi="Arial" w:cs="Arial"/>
                <w:sz w:val="22"/>
                <w:szCs w:val="22"/>
              </w:rPr>
              <w:t>Luaran dan Capaian: Pendidikan, Penelitian, dan Pengabdian kepada Masyarakat</w:t>
            </w:r>
          </w:p>
        </w:tc>
      </w:tr>
    </w:tbl>
    <w:p w14:paraId="46F1E992" w14:textId="77777777" w:rsidR="008E01EB" w:rsidRPr="00C727F2" w:rsidRDefault="008E01EB" w:rsidP="00DA4EB8">
      <w:pPr>
        <w:jc w:val="both"/>
        <w:rPr>
          <w:rFonts w:ascii="Arial" w:hAnsi="Arial" w:cs="Arial"/>
          <w:sz w:val="22"/>
          <w:szCs w:val="22"/>
        </w:rPr>
      </w:pPr>
    </w:p>
    <w:p w14:paraId="499A6439" w14:textId="422BF256" w:rsidR="008E01EB" w:rsidRPr="00C727F2" w:rsidRDefault="008E01EB" w:rsidP="001C2BF8">
      <w:pPr>
        <w:ind w:left="360"/>
        <w:jc w:val="both"/>
        <w:rPr>
          <w:rFonts w:ascii="Arial" w:hAnsi="Arial" w:cs="Arial"/>
          <w:sz w:val="22"/>
          <w:szCs w:val="22"/>
        </w:rPr>
      </w:pPr>
      <w:r w:rsidRPr="00C727F2">
        <w:rPr>
          <w:rFonts w:ascii="Arial" w:hAnsi="Arial" w:cs="Arial"/>
          <w:sz w:val="22"/>
          <w:szCs w:val="22"/>
        </w:rPr>
        <w:t>Selanjutnya setiap Kriteria dirinci sebagai berikut</w:t>
      </w:r>
      <w:r w:rsidR="00695A07" w:rsidRPr="00C727F2">
        <w:rPr>
          <w:rFonts w:ascii="Arial" w:hAnsi="Arial" w:cs="Arial"/>
          <w:sz w:val="22"/>
          <w:szCs w:val="22"/>
        </w:rPr>
        <w:t>:</w:t>
      </w:r>
    </w:p>
    <w:p w14:paraId="4303C4E9" w14:textId="77777777" w:rsidR="00695A07" w:rsidRPr="00C727F2" w:rsidRDefault="00695A07" w:rsidP="00DA4EB8">
      <w:pPr>
        <w:jc w:val="both"/>
        <w:rPr>
          <w:rFonts w:ascii="Arial" w:hAnsi="Arial" w:cs="Arial"/>
          <w:sz w:val="22"/>
          <w:szCs w:val="22"/>
        </w:rPr>
      </w:pPr>
    </w:p>
    <w:p w14:paraId="02A5EF32" w14:textId="77777777" w:rsidR="008E01EB" w:rsidRPr="00C727F2" w:rsidRDefault="00E033FE" w:rsidP="001C2BF8">
      <w:pPr>
        <w:pStyle w:val="Heading4"/>
        <w:spacing w:line="240" w:lineRule="auto"/>
        <w:ind w:left="360" w:firstLine="0"/>
        <w:rPr>
          <w:rFonts w:cs="Arial"/>
          <w:b/>
          <w:sz w:val="22"/>
          <w:szCs w:val="22"/>
        </w:rPr>
      </w:pPr>
      <w:r w:rsidRPr="00C727F2">
        <w:rPr>
          <w:rFonts w:cs="Arial"/>
          <w:b/>
          <w:sz w:val="22"/>
          <w:szCs w:val="22"/>
        </w:rPr>
        <w:t xml:space="preserve">Kriteria </w:t>
      </w:r>
      <w:r w:rsidR="008E01EB" w:rsidRPr="00C727F2">
        <w:rPr>
          <w:rFonts w:cs="Arial"/>
          <w:b/>
          <w:sz w:val="22"/>
          <w:szCs w:val="22"/>
        </w:rPr>
        <w:t>1  Visi, Misi, Tujuan, dan Strategi</w:t>
      </w:r>
    </w:p>
    <w:p w14:paraId="32D60EC2" w14:textId="77777777" w:rsidR="00695A07" w:rsidRPr="00C727F2" w:rsidRDefault="00695A07" w:rsidP="00DA4EB8">
      <w:pPr>
        <w:jc w:val="both"/>
        <w:rPr>
          <w:rFonts w:ascii="Arial" w:hAnsi="Arial" w:cs="Arial"/>
          <w:sz w:val="22"/>
          <w:szCs w:val="22"/>
        </w:rPr>
      </w:pPr>
    </w:p>
    <w:p w14:paraId="5900E7CB" w14:textId="364B20AA" w:rsidR="008E01EB" w:rsidRPr="00C727F2" w:rsidRDefault="008E01EB" w:rsidP="001C2BF8">
      <w:pPr>
        <w:ind w:left="360"/>
        <w:jc w:val="both"/>
        <w:rPr>
          <w:rFonts w:ascii="Arial" w:hAnsi="Arial" w:cs="Arial"/>
          <w:sz w:val="22"/>
          <w:szCs w:val="22"/>
        </w:rPr>
      </w:pPr>
      <w:r w:rsidRPr="00C727F2">
        <w:rPr>
          <w:rFonts w:ascii="Arial" w:hAnsi="Arial" w:cs="Arial"/>
          <w:sz w:val="22"/>
          <w:szCs w:val="22"/>
        </w:rPr>
        <w:t xml:space="preserve">Narasikan secara analisis runtut mengenai Kriteria Visi, Misi, Tujuan, dan Strategi pencapaian sasaran </w:t>
      </w:r>
      <w:r w:rsidR="00A63691" w:rsidRPr="00C727F2">
        <w:rPr>
          <w:rFonts w:ascii="Arial" w:hAnsi="Arial" w:cs="Arial"/>
          <w:sz w:val="22"/>
          <w:szCs w:val="22"/>
        </w:rPr>
        <w:t>UPPS</w:t>
      </w:r>
      <w:r w:rsidRPr="00C727F2">
        <w:rPr>
          <w:rFonts w:ascii="Arial" w:hAnsi="Arial" w:cs="Arial"/>
          <w:sz w:val="22"/>
          <w:szCs w:val="22"/>
        </w:rPr>
        <w:t xml:space="preserve"> dan visi keilmuan yang merupakan keunggulan pada </w:t>
      </w:r>
      <w:r w:rsidR="00A63691" w:rsidRPr="00C727F2">
        <w:rPr>
          <w:rFonts w:ascii="Arial" w:hAnsi="Arial" w:cs="Arial"/>
          <w:sz w:val="22"/>
          <w:szCs w:val="22"/>
        </w:rPr>
        <w:t xml:space="preserve">PS </w:t>
      </w:r>
      <w:r w:rsidRPr="00C727F2">
        <w:rPr>
          <w:rFonts w:ascii="Arial" w:hAnsi="Arial" w:cs="Arial"/>
          <w:sz w:val="22"/>
          <w:szCs w:val="22"/>
        </w:rPr>
        <w:t xml:space="preserve">dengan dukungan data, informasi, dan kinerja tentang keberadaan pedoman penyusunan, pelaksanaan, pencapaian, permasalahan dan kelemahan serta tindak lanjut </w:t>
      </w:r>
      <w:r w:rsidR="009D3472" w:rsidRPr="00C727F2">
        <w:rPr>
          <w:rFonts w:ascii="Arial" w:hAnsi="Arial" w:cs="Arial"/>
          <w:sz w:val="22"/>
          <w:szCs w:val="22"/>
        </w:rPr>
        <w:t xml:space="preserve">dengan sistematika </w:t>
      </w:r>
      <w:r w:rsidRPr="00C727F2">
        <w:rPr>
          <w:rFonts w:ascii="Arial" w:hAnsi="Arial" w:cs="Arial"/>
          <w:sz w:val="22"/>
          <w:szCs w:val="22"/>
        </w:rPr>
        <w:t>sebagai berikut:</w:t>
      </w:r>
    </w:p>
    <w:p w14:paraId="12C933E3" w14:textId="77777777" w:rsidR="008E01EB" w:rsidRPr="00C727F2" w:rsidRDefault="008E01EB" w:rsidP="00DA4EB8">
      <w:pPr>
        <w:jc w:val="both"/>
        <w:rPr>
          <w:rFonts w:ascii="Arial" w:hAnsi="Arial" w:cs="Arial"/>
          <w:sz w:val="22"/>
          <w:szCs w:val="22"/>
        </w:rPr>
      </w:pPr>
    </w:p>
    <w:p w14:paraId="4BD83679" w14:textId="77777777" w:rsidR="008E01EB" w:rsidRPr="00C727F2" w:rsidRDefault="008E01EB" w:rsidP="00F60381">
      <w:pPr>
        <w:pStyle w:val="ListParagraph"/>
        <w:numPr>
          <w:ilvl w:val="0"/>
          <w:numId w:val="23"/>
        </w:numPr>
        <w:jc w:val="both"/>
        <w:rPr>
          <w:rFonts w:ascii="Arial" w:hAnsi="Arial" w:cs="Arial"/>
          <w:sz w:val="22"/>
          <w:szCs w:val="22"/>
        </w:rPr>
      </w:pPr>
      <w:r w:rsidRPr="00C727F2">
        <w:rPr>
          <w:rFonts w:ascii="Arial" w:hAnsi="Arial" w:cs="Arial"/>
          <w:sz w:val="22"/>
          <w:szCs w:val="22"/>
        </w:rPr>
        <w:t>Latar Belakang</w:t>
      </w:r>
    </w:p>
    <w:p w14:paraId="40AEA3D6" w14:textId="77777777" w:rsidR="008E01EB" w:rsidRPr="00C727F2" w:rsidRDefault="008E01EB" w:rsidP="00B22295">
      <w:pPr>
        <w:ind w:left="720"/>
        <w:jc w:val="both"/>
        <w:rPr>
          <w:rFonts w:ascii="Arial" w:hAnsi="Arial" w:cs="Arial"/>
          <w:sz w:val="22"/>
          <w:szCs w:val="22"/>
        </w:rPr>
      </w:pPr>
      <w:r w:rsidRPr="00C727F2">
        <w:rPr>
          <w:rFonts w:ascii="Arial" w:hAnsi="Arial" w:cs="Arial"/>
          <w:sz w:val="22"/>
          <w:szCs w:val="22"/>
        </w:rPr>
        <w:t xml:space="preserve">Bagian ini menjelaskan latar belakang, tujuan, rasional, dan mekanisme penetapan visi, misi, tujuan, dan strategi (VMTS) </w:t>
      </w:r>
      <w:r w:rsidR="00A63691" w:rsidRPr="00C727F2">
        <w:rPr>
          <w:rFonts w:ascii="Arial" w:hAnsi="Arial" w:cs="Arial"/>
          <w:sz w:val="22"/>
          <w:szCs w:val="22"/>
        </w:rPr>
        <w:t>UPPS</w:t>
      </w:r>
      <w:r w:rsidRPr="00C727F2">
        <w:rPr>
          <w:rFonts w:ascii="Arial" w:hAnsi="Arial" w:cs="Arial"/>
          <w:sz w:val="22"/>
          <w:szCs w:val="22"/>
        </w:rPr>
        <w:t xml:space="preserve">, yang memayungi visi keilmuan </w:t>
      </w:r>
      <w:r w:rsidR="00A63691" w:rsidRPr="00C727F2">
        <w:rPr>
          <w:rFonts w:ascii="Arial" w:hAnsi="Arial" w:cs="Arial"/>
          <w:sz w:val="22"/>
          <w:szCs w:val="22"/>
        </w:rPr>
        <w:t>PS</w:t>
      </w:r>
      <w:r w:rsidRPr="00C727F2">
        <w:rPr>
          <w:rFonts w:ascii="Arial" w:hAnsi="Arial" w:cs="Arial"/>
          <w:sz w:val="22"/>
          <w:szCs w:val="22"/>
        </w:rPr>
        <w:t>, serta rencana strategisnya.</w:t>
      </w:r>
    </w:p>
    <w:p w14:paraId="0ED397C2" w14:textId="77777777" w:rsidR="00686250" w:rsidRPr="00C727F2" w:rsidRDefault="00686250" w:rsidP="00DA4EB8">
      <w:pPr>
        <w:jc w:val="both"/>
        <w:rPr>
          <w:rFonts w:ascii="Arial" w:hAnsi="Arial" w:cs="Arial"/>
          <w:sz w:val="22"/>
          <w:szCs w:val="22"/>
        </w:rPr>
      </w:pPr>
    </w:p>
    <w:p w14:paraId="6671ADD7" w14:textId="77777777" w:rsidR="008E01EB" w:rsidRPr="00C727F2" w:rsidRDefault="008E01EB" w:rsidP="00F60381">
      <w:pPr>
        <w:pStyle w:val="ListParagraph"/>
        <w:numPr>
          <w:ilvl w:val="0"/>
          <w:numId w:val="23"/>
        </w:numPr>
        <w:jc w:val="both"/>
        <w:rPr>
          <w:rFonts w:ascii="Arial" w:hAnsi="Arial" w:cs="Arial"/>
          <w:sz w:val="22"/>
          <w:szCs w:val="22"/>
        </w:rPr>
      </w:pPr>
      <w:r w:rsidRPr="00C727F2">
        <w:rPr>
          <w:rFonts w:ascii="Arial" w:hAnsi="Arial" w:cs="Arial"/>
          <w:sz w:val="22"/>
          <w:szCs w:val="22"/>
        </w:rPr>
        <w:t>Kebijakan</w:t>
      </w:r>
    </w:p>
    <w:p w14:paraId="3226EC12" w14:textId="77777777" w:rsidR="008E01EB" w:rsidRPr="00C727F2" w:rsidRDefault="008E01EB" w:rsidP="0000229F">
      <w:pPr>
        <w:ind w:left="720"/>
        <w:jc w:val="both"/>
        <w:rPr>
          <w:rFonts w:ascii="Arial" w:hAnsi="Arial" w:cs="Arial"/>
          <w:sz w:val="22"/>
          <w:szCs w:val="22"/>
        </w:rPr>
      </w:pPr>
      <w:r w:rsidRPr="00C727F2">
        <w:rPr>
          <w:rFonts w:ascii="Arial" w:hAnsi="Arial" w:cs="Arial"/>
          <w:sz w:val="22"/>
          <w:szCs w:val="22"/>
        </w:rPr>
        <w:t xml:space="preserve">Berisi deskripsi dokumen legal kebijakan yang mencakup: penyusunan, evaluasi, sosialisasi, dan implementasi VMTS ke dalam peraturan dan program pengembangan </w:t>
      </w:r>
      <w:r w:rsidR="00D4583F" w:rsidRPr="00C727F2">
        <w:rPr>
          <w:rFonts w:ascii="Arial" w:hAnsi="Arial" w:cs="Arial"/>
          <w:sz w:val="22"/>
          <w:szCs w:val="22"/>
        </w:rPr>
        <w:t>UPPS dan PS.</w:t>
      </w:r>
    </w:p>
    <w:p w14:paraId="1A3B35A6" w14:textId="77777777" w:rsidR="008E01EB" w:rsidRPr="00C727F2" w:rsidRDefault="008E01EB" w:rsidP="00DA4EB8">
      <w:pPr>
        <w:jc w:val="both"/>
        <w:rPr>
          <w:rFonts w:ascii="Arial" w:hAnsi="Arial" w:cs="Arial"/>
          <w:sz w:val="22"/>
          <w:szCs w:val="22"/>
        </w:rPr>
      </w:pPr>
    </w:p>
    <w:p w14:paraId="6C85E33D" w14:textId="77777777" w:rsidR="008E01EB" w:rsidRPr="00C727F2" w:rsidRDefault="008E01EB" w:rsidP="00F60381">
      <w:pPr>
        <w:pStyle w:val="ListParagraph"/>
        <w:numPr>
          <w:ilvl w:val="0"/>
          <w:numId w:val="23"/>
        </w:numPr>
        <w:jc w:val="both"/>
        <w:rPr>
          <w:rFonts w:ascii="Arial" w:hAnsi="Arial" w:cs="Arial"/>
          <w:sz w:val="22"/>
          <w:szCs w:val="22"/>
        </w:rPr>
      </w:pPr>
      <w:r w:rsidRPr="00C727F2">
        <w:rPr>
          <w:rFonts w:ascii="Arial" w:hAnsi="Arial" w:cs="Arial"/>
          <w:sz w:val="22"/>
          <w:szCs w:val="22"/>
        </w:rPr>
        <w:t xml:space="preserve">Strategi Pencapaian VMTS </w:t>
      </w:r>
    </w:p>
    <w:p w14:paraId="676B955E" w14:textId="77777777" w:rsidR="008E01EB" w:rsidRPr="00C727F2" w:rsidRDefault="008E01EB" w:rsidP="00B22295">
      <w:pPr>
        <w:ind w:left="720"/>
        <w:jc w:val="both"/>
        <w:rPr>
          <w:rFonts w:ascii="Arial" w:hAnsi="Arial" w:cs="Arial"/>
          <w:sz w:val="22"/>
          <w:szCs w:val="22"/>
        </w:rPr>
      </w:pPr>
      <w:r w:rsidRPr="00C727F2">
        <w:rPr>
          <w:rFonts w:ascii="Arial" w:hAnsi="Arial" w:cs="Arial"/>
          <w:sz w:val="22"/>
          <w:szCs w:val="22"/>
        </w:rPr>
        <w:t xml:space="preserve">Bagian ini menjelaskan secara komprehensif strategi pencapaian VMTS </w:t>
      </w:r>
      <w:r w:rsidR="00D4583F" w:rsidRPr="00C727F2">
        <w:rPr>
          <w:rFonts w:ascii="Arial" w:hAnsi="Arial" w:cs="Arial"/>
          <w:sz w:val="22"/>
          <w:szCs w:val="22"/>
        </w:rPr>
        <w:t>UPPS</w:t>
      </w:r>
      <w:r w:rsidRPr="00C727F2">
        <w:rPr>
          <w:rFonts w:ascii="Arial" w:hAnsi="Arial" w:cs="Arial"/>
          <w:sz w:val="22"/>
          <w:szCs w:val="22"/>
        </w:rPr>
        <w:t>, sumber daya yang akan dialokasikan untuk mencapai visi yang telah ditetapkan serta mekanisme kontrol pencapaiannya.</w:t>
      </w:r>
    </w:p>
    <w:p w14:paraId="254E1AE1" w14:textId="77777777" w:rsidR="008E01EB" w:rsidRPr="00C727F2" w:rsidRDefault="008E01EB" w:rsidP="00DA4EB8">
      <w:pPr>
        <w:jc w:val="both"/>
        <w:rPr>
          <w:rFonts w:ascii="Arial" w:hAnsi="Arial" w:cs="Arial"/>
          <w:sz w:val="22"/>
          <w:szCs w:val="22"/>
        </w:rPr>
      </w:pPr>
    </w:p>
    <w:p w14:paraId="4069FA83" w14:textId="77777777" w:rsidR="008E01EB" w:rsidRPr="00C727F2" w:rsidRDefault="008E01EB" w:rsidP="00F60381">
      <w:pPr>
        <w:pStyle w:val="ListParagraph"/>
        <w:numPr>
          <w:ilvl w:val="0"/>
          <w:numId w:val="23"/>
        </w:numPr>
        <w:jc w:val="both"/>
        <w:rPr>
          <w:rFonts w:ascii="Arial" w:hAnsi="Arial" w:cs="Arial"/>
          <w:sz w:val="22"/>
          <w:szCs w:val="22"/>
        </w:rPr>
      </w:pPr>
      <w:r w:rsidRPr="00C727F2">
        <w:rPr>
          <w:rFonts w:ascii="Arial" w:hAnsi="Arial" w:cs="Arial"/>
          <w:sz w:val="22"/>
          <w:szCs w:val="22"/>
        </w:rPr>
        <w:t xml:space="preserve">Indikator Kinerja Utama </w:t>
      </w:r>
    </w:p>
    <w:p w14:paraId="3CBC4616" w14:textId="77777777" w:rsidR="008E01EB" w:rsidRPr="00C727F2" w:rsidRDefault="00D4583F" w:rsidP="00B22295">
      <w:pPr>
        <w:ind w:left="720"/>
        <w:jc w:val="both"/>
        <w:rPr>
          <w:rFonts w:ascii="Arial" w:hAnsi="Arial" w:cs="Arial"/>
          <w:sz w:val="22"/>
          <w:szCs w:val="22"/>
        </w:rPr>
      </w:pPr>
      <w:r w:rsidRPr="00C727F2">
        <w:rPr>
          <w:rFonts w:ascii="Arial" w:hAnsi="Arial" w:cs="Arial"/>
          <w:sz w:val="22"/>
          <w:szCs w:val="22"/>
        </w:rPr>
        <w:t xml:space="preserve">UPPS dan PS </w:t>
      </w:r>
      <w:r w:rsidR="008E01EB" w:rsidRPr="00C727F2">
        <w:rPr>
          <w:rFonts w:ascii="Arial" w:hAnsi="Arial" w:cs="Arial"/>
          <w:sz w:val="22"/>
          <w:szCs w:val="22"/>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C727F2" w:rsidRDefault="008E01EB" w:rsidP="00DA4EB8">
      <w:pPr>
        <w:jc w:val="both"/>
        <w:rPr>
          <w:rFonts w:ascii="Arial" w:hAnsi="Arial" w:cs="Arial"/>
          <w:sz w:val="22"/>
          <w:szCs w:val="22"/>
        </w:rPr>
      </w:pPr>
    </w:p>
    <w:p w14:paraId="3EF504F5" w14:textId="77777777" w:rsidR="008E01EB" w:rsidRPr="00C727F2" w:rsidRDefault="008E01EB" w:rsidP="00F60381">
      <w:pPr>
        <w:pStyle w:val="ListParagraph"/>
        <w:numPr>
          <w:ilvl w:val="0"/>
          <w:numId w:val="23"/>
        </w:numPr>
        <w:jc w:val="both"/>
        <w:rPr>
          <w:rFonts w:ascii="Arial" w:hAnsi="Arial" w:cs="Arial"/>
          <w:sz w:val="22"/>
          <w:szCs w:val="22"/>
        </w:rPr>
      </w:pPr>
      <w:r w:rsidRPr="00C727F2">
        <w:rPr>
          <w:rFonts w:ascii="Arial" w:hAnsi="Arial" w:cs="Arial"/>
          <w:sz w:val="22"/>
          <w:szCs w:val="22"/>
        </w:rPr>
        <w:t xml:space="preserve">Indikator Kinerja Tambahan </w:t>
      </w:r>
    </w:p>
    <w:p w14:paraId="58CBFAE0" w14:textId="77777777" w:rsidR="008E01EB" w:rsidRPr="00C727F2" w:rsidRDefault="008E01EB" w:rsidP="00B22295">
      <w:pPr>
        <w:ind w:left="720"/>
        <w:jc w:val="both"/>
        <w:rPr>
          <w:rFonts w:ascii="Arial" w:hAnsi="Arial" w:cs="Arial"/>
          <w:sz w:val="22"/>
          <w:szCs w:val="22"/>
        </w:rPr>
      </w:pPr>
      <w:r w:rsidRPr="00C727F2">
        <w:rPr>
          <w:rFonts w:ascii="Arial" w:hAnsi="Arial" w:cs="Arial"/>
          <w:sz w:val="22"/>
          <w:szCs w:val="22"/>
        </w:rPr>
        <w:t xml:space="preserve">Indikator kinerja tambahan adalah indikator lain VMTS yang secara spesifik ditetapkan oleh </w:t>
      </w:r>
      <w:r w:rsidR="00D4583F" w:rsidRPr="00C727F2">
        <w:rPr>
          <w:rFonts w:ascii="Arial" w:hAnsi="Arial" w:cs="Arial"/>
          <w:sz w:val="22"/>
          <w:szCs w:val="22"/>
        </w:rPr>
        <w:t xml:space="preserve">UPPS dan PS </w:t>
      </w:r>
      <w:r w:rsidRPr="00C727F2">
        <w:rPr>
          <w:rFonts w:ascii="Arial" w:hAnsi="Arial" w:cs="Arial"/>
          <w:sz w:val="22"/>
          <w:szCs w:val="22"/>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C727F2" w:rsidRDefault="008E01EB" w:rsidP="00DA4EB8">
      <w:pPr>
        <w:jc w:val="both"/>
        <w:rPr>
          <w:rFonts w:ascii="Arial" w:hAnsi="Arial" w:cs="Arial"/>
          <w:sz w:val="22"/>
          <w:szCs w:val="22"/>
        </w:rPr>
      </w:pPr>
    </w:p>
    <w:p w14:paraId="382ACF03" w14:textId="77777777" w:rsidR="008E01EB" w:rsidRPr="00C727F2" w:rsidRDefault="008E01EB" w:rsidP="00F60381">
      <w:pPr>
        <w:pStyle w:val="ListParagraph"/>
        <w:numPr>
          <w:ilvl w:val="0"/>
          <w:numId w:val="23"/>
        </w:numPr>
        <w:jc w:val="both"/>
        <w:rPr>
          <w:rFonts w:ascii="Arial" w:hAnsi="Arial" w:cs="Arial"/>
          <w:sz w:val="22"/>
          <w:szCs w:val="22"/>
        </w:rPr>
      </w:pPr>
      <w:r w:rsidRPr="00C727F2">
        <w:rPr>
          <w:rFonts w:ascii="Arial" w:hAnsi="Arial" w:cs="Arial"/>
          <w:sz w:val="22"/>
          <w:szCs w:val="22"/>
        </w:rPr>
        <w:t xml:space="preserve">Evaluasi Capaian Kinerja </w:t>
      </w:r>
    </w:p>
    <w:p w14:paraId="5D5468D9" w14:textId="77777777" w:rsidR="008E01EB" w:rsidRPr="00C727F2" w:rsidRDefault="008E01EB" w:rsidP="00B22295">
      <w:pPr>
        <w:ind w:left="720"/>
        <w:jc w:val="both"/>
        <w:rPr>
          <w:rFonts w:ascii="Arial" w:hAnsi="Arial" w:cs="Arial"/>
          <w:sz w:val="22"/>
          <w:szCs w:val="22"/>
        </w:rPr>
      </w:pPr>
      <w:r w:rsidRPr="00C727F2">
        <w:rPr>
          <w:rFonts w:ascii="Arial" w:hAnsi="Arial" w:cs="Arial"/>
          <w:sz w:val="22"/>
          <w:szCs w:val="22"/>
        </w:rPr>
        <w:t>Berisi deskripsi dan analisis keberhasilan dan/atau ketidakberhasilan pencapaian VMTS yang telah ditetapkan. Capaian kinerja harus diukur dengan metod</w:t>
      </w:r>
      <w:r w:rsidR="00D4583F" w:rsidRPr="00C727F2">
        <w:rPr>
          <w:rFonts w:ascii="Arial" w:hAnsi="Arial" w:cs="Arial"/>
          <w:sz w:val="22"/>
          <w:szCs w:val="22"/>
        </w:rPr>
        <w:t>e</w:t>
      </w:r>
      <w:r w:rsidRPr="00C727F2">
        <w:rPr>
          <w:rFonts w:ascii="Arial" w:hAnsi="Arial" w:cs="Arial"/>
          <w:sz w:val="22"/>
          <w:szCs w:val="22"/>
        </w:rPr>
        <w:t xml:space="preserve"> yang tepat, dan hasilnya dianalisis serta dievaluasi. Analisis dan evaluasi terhadap capaian kinerja harus mencakup identifikasi akar masalah, faktor pendukung keberhasilan dan faktor penghambat ketercapaian VMTS </w:t>
      </w:r>
      <w:r w:rsidR="00D4583F" w:rsidRPr="00C727F2">
        <w:rPr>
          <w:rFonts w:ascii="Arial" w:hAnsi="Arial" w:cs="Arial"/>
          <w:sz w:val="22"/>
          <w:szCs w:val="22"/>
        </w:rPr>
        <w:t xml:space="preserve">UPPS </w:t>
      </w:r>
      <w:r w:rsidRPr="00C727F2">
        <w:rPr>
          <w:rFonts w:ascii="Arial" w:hAnsi="Arial" w:cs="Arial"/>
          <w:sz w:val="22"/>
          <w:szCs w:val="22"/>
        </w:rPr>
        <w:t xml:space="preserve">dan visi keilmuan yang merupakan keunggulan </w:t>
      </w:r>
      <w:r w:rsidR="00D4583F" w:rsidRPr="00C727F2">
        <w:rPr>
          <w:rFonts w:ascii="Arial" w:hAnsi="Arial" w:cs="Arial"/>
          <w:sz w:val="22"/>
          <w:szCs w:val="22"/>
        </w:rPr>
        <w:t>PS</w:t>
      </w:r>
      <w:r w:rsidRPr="00C727F2">
        <w:rPr>
          <w:rFonts w:ascii="Arial" w:hAnsi="Arial" w:cs="Arial"/>
          <w:sz w:val="22"/>
          <w:szCs w:val="22"/>
        </w:rPr>
        <w:t xml:space="preserve">. </w:t>
      </w:r>
    </w:p>
    <w:p w14:paraId="0A4746F8" w14:textId="77777777" w:rsidR="008E01EB" w:rsidRPr="00C727F2" w:rsidRDefault="008E01EB" w:rsidP="00DA4EB8">
      <w:pPr>
        <w:jc w:val="both"/>
        <w:rPr>
          <w:rFonts w:ascii="Arial" w:hAnsi="Arial" w:cs="Arial"/>
          <w:sz w:val="22"/>
          <w:szCs w:val="22"/>
        </w:rPr>
      </w:pPr>
    </w:p>
    <w:p w14:paraId="6B7A4E6A" w14:textId="7E75B53E" w:rsidR="008E01EB" w:rsidRPr="00C727F2" w:rsidRDefault="008E01EB" w:rsidP="00F60381">
      <w:pPr>
        <w:pStyle w:val="ListParagraph"/>
        <w:numPr>
          <w:ilvl w:val="0"/>
          <w:numId w:val="23"/>
        </w:numPr>
        <w:jc w:val="both"/>
        <w:rPr>
          <w:rFonts w:ascii="Arial" w:hAnsi="Arial" w:cs="Arial"/>
          <w:sz w:val="22"/>
          <w:szCs w:val="22"/>
        </w:rPr>
      </w:pPr>
      <w:r w:rsidRPr="00C727F2">
        <w:rPr>
          <w:rFonts w:ascii="Arial" w:hAnsi="Arial" w:cs="Arial"/>
          <w:sz w:val="22"/>
          <w:szCs w:val="22"/>
        </w:rPr>
        <w:t xml:space="preserve">Kesimpulan Hasil Evaluasi Ketercapaian VMTS dan </w:t>
      </w:r>
      <w:r w:rsidR="00972E5D" w:rsidRPr="00C727F2">
        <w:rPr>
          <w:rFonts w:ascii="Arial" w:hAnsi="Arial" w:cs="Arial"/>
          <w:sz w:val="22"/>
          <w:szCs w:val="22"/>
        </w:rPr>
        <w:t>Tindak lanjut</w:t>
      </w:r>
      <w:r w:rsidRPr="00C727F2">
        <w:rPr>
          <w:rFonts w:ascii="Arial" w:hAnsi="Arial" w:cs="Arial"/>
          <w:sz w:val="22"/>
          <w:szCs w:val="22"/>
        </w:rPr>
        <w:t xml:space="preserve"> </w:t>
      </w:r>
    </w:p>
    <w:p w14:paraId="4E1F2CCC" w14:textId="77777777" w:rsidR="008E01EB" w:rsidRPr="00C727F2" w:rsidRDefault="008E01EB" w:rsidP="001C2BF8">
      <w:pPr>
        <w:ind w:left="720"/>
        <w:jc w:val="both"/>
        <w:rPr>
          <w:rFonts w:ascii="Arial" w:hAnsi="Arial" w:cs="Arial"/>
          <w:sz w:val="22"/>
          <w:szCs w:val="22"/>
        </w:rPr>
      </w:pPr>
      <w:r w:rsidRPr="00C727F2">
        <w:rPr>
          <w:rFonts w:ascii="Arial" w:hAnsi="Arial" w:cs="Arial"/>
          <w:sz w:val="22"/>
          <w:szCs w:val="22"/>
        </w:rPr>
        <w:t xml:space="preserve">Berisi ringkasan dari: pemosisian, masalah dan akar masalah, serta rencana perbaikan dan pengembangan </w:t>
      </w:r>
      <w:r w:rsidR="00D4583F" w:rsidRPr="00C727F2">
        <w:rPr>
          <w:rFonts w:ascii="Arial" w:hAnsi="Arial" w:cs="Arial"/>
          <w:sz w:val="22"/>
          <w:szCs w:val="22"/>
        </w:rPr>
        <w:t>UPPS dan PS</w:t>
      </w:r>
      <w:r w:rsidRPr="00C727F2">
        <w:rPr>
          <w:rFonts w:ascii="Arial" w:hAnsi="Arial" w:cs="Arial"/>
          <w:sz w:val="22"/>
          <w:szCs w:val="22"/>
        </w:rPr>
        <w:t>.</w:t>
      </w:r>
    </w:p>
    <w:p w14:paraId="1D06645B" w14:textId="77777777" w:rsidR="001C2BF8" w:rsidRPr="00C727F2" w:rsidRDefault="001C2BF8" w:rsidP="00DA4EB8">
      <w:pPr>
        <w:jc w:val="both"/>
        <w:rPr>
          <w:rFonts w:ascii="Arial" w:hAnsi="Arial" w:cs="Arial"/>
          <w:sz w:val="22"/>
          <w:szCs w:val="22"/>
        </w:rPr>
      </w:pPr>
    </w:p>
    <w:p w14:paraId="1944AD29" w14:textId="77777777" w:rsidR="00B22295" w:rsidRPr="00C727F2" w:rsidRDefault="00B22295" w:rsidP="00DA4EB8">
      <w:pPr>
        <w:jc w:val="both"/>
        <w:rPr>
          <w:rFonts w:ascii="Arial" w:hAnsi="Arial" w:cs="Arial"/>
          <w:sz w:val="22"/>
          <w:szCs w:val="22"/>
        </w:rPr>
      </w:pPr>
    </w:p>
    <w:p w14:paraId="7AB3B6E9" w14:textId="0509D0F8" w:rsidR="008E01EB" w:rsidRPr="00C727F2" w:rsidRDefault="00E033FE" w:rsidP="001C2BF8">
      <w:pPr>
        <w:pStyle w:val="Heading4"/>
        <w:spacing w:line="240" w:lineRule="auto"/>
        <w:ind w:left="360" w:firstLine="0"/>
        <w:rPr>
          <w:rFonts w:cs="Arial"/>
          <w:b/>
          <w:sz w:val="22"/>
          <w:szCs w:val="22"/>
        </w:rPr>
      </w:pPr>
      <w:r w:rsidRPr="00C727F2">
        <w:rPr>
          <w:rFonts w:cs="Arial"/>
          <w:b/>
          <w:sz w:val="22"/>
          <w:szCs w:val="22"/>
        </w:rPr>
        <w:t xml:space="preserve">Kriteria </w:t>
      </w:r>
      <w:r w:rsidR="008E01EB" w:rsidRPr="00C727F2">
        <w:rPr>
          <w:rFonts w:cs="Arial"/>
          <w:b/>
          <w:sz w:val="22"/>
          <w:szCs w:val="22"/>
        </w:rPr>
        <w:t>2 Tata Pamong</w:t>
      </w:r>
      <w:r w:rsidR="00824881" w:rsidRPr="00C727F2">
        <w:rPr>
          <w:rFonts w:cs="Arial"/>
          <w:b/>
          <w:sz w:val="22"/>
          <w:szCs w:val="22"/>
        </w:rPr>
        <w:t>, Tata Kelola</w:t>
      </w:r>
      <w:r w:rsidR="004D1B91" w:rsidRPr="00C727F2">
        <w:rPr>
          <w:rFonts w:cs="Arial"/>
          <w:b/>
          <w:sz w:val="22"/>
          <w:szCs w:val="22"/>
        </w:rPr>
        <w:t>,</w:t>
      </w:r>
      <w:r w:rsidR="008E01EB" w:rsidRPr="00C727F2">
        <w:rPr>
          <w:rFonts w:cs="Arial"/>
          <w:b/>
          <w:sz w:val="22"/>
          <w:szCs w:val="22"/>
        </w:rPr>
        <w:t xml:space="preserve"> dan </w:t>
      </w:r>
      <w:r w:rsidR="00176BEF" w:rsidRPr="00C727F2">
        <w:rPr>
          <w:rFonts w:cs="Arial"/>
          <w:b/>
          <w:sz w:val="22"/>
          <w:szCs w:val="22"/>
        </w:rPr>
        <w:t>Kerja sama</w:t>
      </w:r>
    </w:p>
    <w:p w14:paraId="5B7D119D" w14:textId="77777777" w:rsidR="008E01EB" w:rsidRPr="00C727F2" w:rsidRDefault="008E01EB" w:rsidP="00DA4EB8">
      <w:pPr>
        <w:jc w:val="both"/>
        <w:rPr>
          <w:rFonts w:ascii="Arial" w:hAnsi="Arial" w:cs="Arial"/>
          <w:sz w:val="22"/>
          <w:szCs w:val="22"/>
        </w:rPr>
      </w:pPr>
    </w:p>
    <w:p w14:paraId="68198F5F" w14:textId="2AFCA309" w:rsidR="008E01EB" w:rsidRPr="00C727F2" w:rsidRDefault="008E01EB" w:rsidP="001C2BF8">
      <w:pPr>
        <w:ind w:left="360"/>
        <w:jc w:val="both"/>
        <w:rPr>
          <w:rFonts w:ascii="Arial" w:hAnsi="Arial" w:cs="Arial"/>
          <w:sz w:val="22"/>
          <w:szCs w:val="22"/>
        </w:rPr>
      </w:pPr>
      <w:r w:rsidRPr="00C727F2">
        <w:rPr>
          <w:rFonts w:ascii="Arial" w:hAnsi="Arial" w:cs="Arial"/>
          <w:sz w:val="22"/>
          <w:szCs w:val="22"/>
        </w:rPr>
        <w:t xml:space="preserve">Narasikan secara analisis runtut mengenai </w:t>
      </w:r>
      <w:r w:rsidR="00D4583F" w:rsidRPr="00C727F2">
        <w:rPr>
          <w:rFonts w:ascii="Arial" w:hAnsi="Arial" w:cs="Arial"/>
          <w:sz w:val="22"/>
          <w:szCs w:val="22"/>
        </w:rPr>
        <w:t>kriteria tata pamong</w:t>
      </w:r>
      <w:r w:rsidR="00824881" w:rsidRPr="00C727F2">
        <w:rPr>
          <w:rFonts w:ascii="Arial" w:hAnsi="Arial" w:cs="Arial"/>
          <w:sz w:val="22"/>
          <w:szCs w:val="22"/>
        </w:rPr>
        <w:t>, tata kelola</w:t>
      </w:r>
      <w:r w:rsidR="00D4583F" w:rsidRPr="00C727F2">
        <w:rPr>
          <w:rFonts w:ascii="Arial" w:hAnsi="Arial" w:cs="Arial"/>
          <w:sz w:val="22"/>
          <w:szCs w:val="22"/>
        </w:rPr>
        <w:t xml:space="preserve"> dan </w:t>
      </w:r>
      <w:r w:rsidR="00176BEF" w:rsidRPr="00C727F2">
        <w:rPr>
          <w:rFonts w:ascii="Arial" w:hAnsi="Arial" w:cs="Arial"/>
          <w:sz w:val="22"/>
          <w:szCs w:val="22"/>
        </w:rPr>
        <w:t>kerja sama</w:t>
      </w:r>
      <w:r w:rsidR="00D4583F" w:rsidRPr="00C727F2">
        <w:rPr>
          <w:rFonts w:ascii="Arial" w:hAnsi="Arial" w:cs="Arial"/>
          <w:sz w:val="22"/>
          <w:szCs w:val="22"/>
        </w:rPr>
        <w:t xml:space="preserve"> </w:t>
      </w:r>
      <w:r w:rsidRPr="00C727F2">
        <w:rPr>
          <w:rFonts w:ascii="Arial" w:hAnsi="Arial" w:cs="Arial"/>
          <w:sz w:val="22"/>
          <w:szCs w:val="22"/>
        </w:rPr>
        <w:t xml:space="preserve">dengan dukungan data, informasi, dan kinerja tentang keberadaan pedoman penyusunan, pelaksanaan, pencapaian, permasalahan dan kelemahan serta tindak lanjut </w:t>
      </w:r>
      <w:r w:rsidR="004D1B91" w:rsidRPr="00C727F2">
        <w:rPr>
          <w:rFonts w:ascii="Arial" w:hAnsi="Arial" w:cs="Arial"/>
          <w:sz w:val="22"/>
          <w:szCs w:val="22"/>
        </w:rPr>
        <w:t xml:space="preserve">dengan sistematika </w:t>
      </w:r>
      <w:r w:rsidRPr="00C727F2">
        <w:rPr>
          <w:rFonts w:ascii="Arial" w:hAnsi="Arial" w:cs="Arial"/>
          <w:sz w:val="22"/>
          <w:szCs w:val="22"/>
        </w:rPr>
        <w:t>sebagai berikut:</w:t>
      </w:r>
    </w:p>
    <w:p w14:paraId="071A4509" w14:textId="77777777" w:rsidR="00686250" w:rsidRPr="00C727F2" w:rsidRDefault="00686250" w:rsidP="00DA4EB8">
      <w:pPr>
        <w:jc w:val="both"/>
        <w:rPr>
          <w:rFonts w:ascii="Arial" w:hAnsi="Arial" w:cs="Arial"/>
          <w:sz w:val="22"/>
          <w:szCs w:val="22"/>
        </w:rPr>
      </w:pPr>
    </w:p>
    <w:p w14:paraId="15D715F5" w14:textId="77777777" w:rsidR="008E01EB" w:rsidRPr="00C727F2" w:rsidRDefault="008E01EB" w:rsidP="00F60381">
      <w:pPr>
        <w:pStyle w:val="ListParagraph"/>
        <w:numPr>
          <w:ilvl w:val="0"/>
          <w:numId w:val="24"/>
        </w:numPr>
        <w:jc w:val="both"/>
        <w:rPr>
          <w:rFonts w:ascii="Arial" w:hAnsi="Arial" w:cs="Arial"/>
          <w:sz w:val="22"/>
          <w:szCs w:val="22"/>
        </w:rPr>
      </w:pPr>
      <w:r w:rsidRPr="00C727F2">
        <w:rPr>
          <w:rFonts w:ascii="Arial" w:hAnsi="Arial" w:cs="Arial"/>
          <w:sz w:val="22"/>
          <w:szCs w:val="22"/>
        </w:rPr>
        <w:t xml:space="preserve">Latar Belakang </w:t>
      </w:r>
    </w:p>
    <w:p w14:paraId="77720781" w14:textId="6857BC5B" w:rsidR="008E01EB" w:rsidRPr="00C727F2" w:rsidRDefault="008E01EB" w:rsidP="005D13F5">
      <w:pPr>
        <w:ind w:left="720"/>
        <w:jc w:val="both"/>
        <w:rPr>
          <w:rFonts w:ascii="Arial" w:hAnsi="Arial" w:cs="Arial"/>
          <w:sz w:val="22"/>
          <w:szCs w:val="22"/>
        </w:rPr>
      </w:pPr>
      <w:r w:rsidRPr="00C727F2">
        <w:rPr>
          <w:rFonts w:ascii="Arial" w:hAnsi="Arial" w:cs="Arial"/>
          <w:sz w:val="22"/>
          <w:szCs w:val="22"/>
        </w:rPr>
        <w:t xml:space="preserve">Bagian ini mencakup latar belakang, tujuan, dan rasional strategi pencapaian tata kelola dan tata pamong yang mencakup: sistem tata pamong, kepemimpinan, sistem penjaminan mutu, dan </w:t>
      </w:r>
      <w:r w:rsidR="00176BEF" w:rsidRPr="00C727F2">
        <w:rPr>
          <w:rFonts w:ascii="Arial" w:hAnsi="Arial" w:cs="Arial"/>
          <w:sz w:val="22"/>
          <w:szCs w:val="22"/>
        </w:rPr>
        <w:t>kerja sama</w:t>
      </w:r>
      <w:r w:rsidRPr="00C727F2">
        <w:rPr>
          <w:rFonts w:ascii="Arial" w:hAnsi="Arial" w:cs="Arial"/>
          <w:sz w:val="22"/>
          <w:szCs w:val="22"/>
        </w:rPr>
        <w:t xml:space="preserve">. Tata pamong merujuk pada struktur organisasi, mekanisme dan proses bagaimana UPPS </w:t>
      </w:r>
      <w:r w:rsidR="00824881" w:rsidRPr="00C727F2">
        <w:rPr>
          <w:rFonts w:ascii="Arial" w:hAnsi="Arial" w:cs="Arial"/>
          <w:sz w:val="22"/>
          <w:szCs w:val="22"/>
        </w:rPr>
        <w:t>dan</w:t>
      </w:r>
      <w:r w:rsidRPr="00C727F2">
        <w:rPr>
          <w:rFonts w:ascii="Arial" w:hAnsi="Arial" w:cs="Arial"/>
          <w:sz w:val="22"/>
          <w:szCs w:val="22"/>
        </w:rPr>
        <w:t xml:space="preserve"> PS dikendalikan dan diarahkan untuk mencapai visinya. Tata pamong juga harus mengimplementasikan manajemen risiko untuk menjamin keberlangsungan </w:t>
      </w:r>
      <w:r w:rsidR="00D4583F" w:rsidRPr="00C727F2">
        <w:rPr>
          <w:rFonts w:ascii="Arial" w:hAnsi="Arial" w:cs="Arial"/>
          <w:sz w:val="22"/>
          <w:szCs w:val="22"/>
        </w:rPr>
        <w:t>UPPS dan PS</w:t>
      </w:r>
      <w:r w:rsidRPr="00C727F2">
        <w:rPr>
          <w:rFonts w:ascii="Arial" w:hAnsi="Arial" w:cs="Arial"/>
          <w:sz w:val="22"/>
          <w:szCs w:val="22"/>
        </w:rPr>
        <w:t>. Pada bagian ini harus dideskripsikan perwujudan tata pamong yang baik (</w:t>
      </w:r>
      <w:r w:rsidRPr="00C727F2">
        <w:rPr>
          <w:rFonts w:ascii="Arial" w:hAnsi="Arial" w:cs="Arial"/>
          <w:i/>
          <w:sz w:val="22"/>
          <w:szCs w:val="22"/>
        </w:rPr>
        <w:t>good governance</w:t>
      </w:r>
      <w:r w:rsidRPr="00C727F2">
        <w:rPr>
          <w:rFonts w:ascii="Arial" w:hAnsi="Arial" w:cs="Arial"/>
          <w:sz w:val="22"/>
          <w:szCs w:val="22"/>
        </w:rPr>
        <w:t xml:space="preserve">), pengelolaan, sistem penjaminan mutu, dan </w:t>
      </w:r>
      <w:r w:rsidR="00176BEF" w:rsidRPr="00C727F2">
        <w:rPr>
          <w:rFonts w:ascii="Arial" w:hAnsi="Arial" w:cs="Arial"/>
          <w:sz w:val="22"/>
          <w:szCs w:val="22"/>
        </w:rPr>
        <w:t>kerja sama</w:t>
      </w:r>
      <w:r w:rsidRPr="00C727F2">
        <w:rPr>
          <w:rFonts w:ascii="Arial" w:hAnsi="Arial" w:cs="Arial"/>
          <w:sz w:val="22"/>
          <w:szCs w:val="22"/>
        </w:rPr>
        <w:t xml:space="preserve"> di UPPS dan PS. </w:t>
      </w:r>
    </w:p>
    <w:p w14:paraId="6C96E635" w14:textId="77777777" w:rsidR="008E01EB" w:rsidRPr="00C727F2" w:rsidRDefault="008E01EB" w:rsidP="00DA4EB8">
      <w:pPr>
        <w:jc w:val="both"/>
        <w:rPr>
          <w:rFonts w:ascii="Arial" w:hAnsi="Arial" w:cs="Arial"/>
          <w:sz w:val="22"/>
          <w:szCs w:val="22"/>
        </w:rPr>
      </w:pPr>
    </w:p>
    <w:p w14:paraId="740A7351" w14:textId="77777777" w:rsidR="008E01EB" w:rsidRPr="00C727F2" w:rsidRDefault="008E01EB" w:rsidP="00F60381">
      <w:pPr>
        <w:pStyle w:val="ListParagraph"/>
        <w:numPr>
          <w:ilvl w:val="0"/>
          <w:numId w:val="24"/>
        </w:numPr>
        <w:jc w:val="both"/>
        <w:rPr>
          <w:rFonts w:ascii="Arial" w:hAnsi="Arial" w:cs="Arial"/>
          <w:sz w:val="22"/>
          <w:szCs w:val="22"/>
        </w:rPr>
      </w:pPr>
      <w:r w:rsidRPr="00C727F2">
        <w:rPr>
          <w:rFonts w:ascii="Arial" w:hAnsi="Arial" w:cs="Arial"/>
          <w:sz w:val="22"/>
          <w:szCs w:val="22"/>
        </w:rPr>
        <w:t xml:space="preserve">Kebijakan/Rujukan Peraturan dan Standar yang Menjadi Acuan PS </w:t>
      </w:r>
    </w:p>
    <w:p w14:paraId="4FF6D233" w14:textId="5D03E1C3" w:rsidR="008E01EB" w:rsidRPr="00C727F2" w:rsidRDefault="008E01EB" w:rsidP="00B22295">
      <w:pPr>
        <w:ind w:left="720"/>
        <w:jc w:val="both"/>
        <w:rPr>
          <w:rFonts w:ascii="Arial" w:hAnsi="Arial" w:cs="Arial"/>
          <w:sz w:val="22"/>
          <w:szCs w:val="22"/>
        </w:rPr>
      </w:pPr>
      <w:r w:rsidRPr="00C727F2">
        <w:rPr>
          <w:rFonts w:ascii="Arial" w:hAnsi="Arial" w:cs="Arial"/>
          <w:sz w:val="22"/>
          <w:szCs w:val="22"/>
        </w:rPr>
        <w:t xml:space="preserve">Bagian ini berisi deskripsi dokumen legal kebijakan pengembangan tata kelola dan tata pamong, legalitas organisasi dan tata kerja  yang ditetapkan oleh perguruan tinggi, pengelolaan, penjaminan mutu, dan </w:t>
      </w:r>
      <w:r w:rsidR="00176BEF" w:rsidRPr="00C727F2">
        <w:rPr>
          <w:rFonts w:ascii="Arial" w:hAnsi="Arial" w:cs="Arial"/>
          <w:sz w:val="22"/>
          <w:szCs w:val="22"/>
        </w:rPr>
        <w:t>kerja sama</w:t>
      </w:r>
      <w:r w:rsidRPr="00C727F2">
        <w:rPr>
          <w:rFonts w:ascii="Arial" w:hAnsi="Arial" w:cs="Arial"/>
          <w:sz w:val="22"/>
          <w:szCs w:val="22"/>
        </w:rPr>
        <w:t xml:space="preserve"> yang diacu oleh </w:t>
      </w:r>
      <w:r w:rsidR="00D4583F" w:rsidRPr="00C727F2">
        <w:rPr>
          <w:rFonts w:ascii="Arial" w:hAnsi="Arial" w:cs="Arial"/>
          <w:sz w:val="22"/>
          <w:szCs w:val="22"/>
        </w:rPr>
        <w:t>UPPS</w:t>
      </w:r>
      <w:r w:rsidRPr="00C727F2">
        <w:rPr>
          <w:rFonts w:ascii="Arial" w:hAnsi="Arial" w:cs="Arial"/>
          <w:sz w:val="22"/>
          <w:szCs w:val="22"/>
        </w:rPr>
        <w:t>.</w:t>
      </w:r>
    </w:p>
    <w:p w14:paraId="4AEADE65" w14:textId="77777777" w:rsidR="008E01EB" w:rsidRPr="00C727F2" w:rsidRDefault="008E01EB" w:rsidP="00DA4EB8">
      <w:pPr>
        <w:jc w:val="both"/>
        <w:rPr>
          <w:rFonts w:ascii="Arial" w:hAnsi="Arial" w:cs="Arial"/>
          <w:sz w:val="22"/>
          <w:szCs w:val="22"/>
        </w:rPr>
      </w:pPr>
    </w:p>
    <w:p w14:paraId="2F62A9CD" w14:textId="77777777" w:rsidR="008E01EB" w:rsidRPr="00C727F2" w:rsidRDefault="008E01EB" w:rsidP="00F60381">
      <w:pPr>
        <w:pStyle w:val="ListParagraph"/>
        <w:numPr>
          <w:ilvl w:val="0"/>
          <w:numId w:val="24"/>
        </w:numPr>
        <w:jc w:val="both"/>
        <w:rPr>
          <w:rFonts w:ascii="Arial" w:hAnsi="Arial" w:cs="Arial"/>
          <w:sz w:val="22"/>
          <w:szCs w:val="22"/>
        </w:rPr>
      </w:pPr>
      <w:r w:rsidRPr="00C727F2">
        <w:rPr>
          <w:rFonts w:ascii="Arial" w:hAnsi="Arial" w:cs="Arial"/>
          <w:sz w:val="22"/>
          <w:szCs w:val="22"/>
        </w:rPr>
        <w:t xml:space="preserve">Strategi Pencapaian Standar </w:t>
      </w:r>
    </w:p>
    <w:p w14:paraId="7718E088" w14:textId="520C0C65" w:rsidR="008E01EB" w:rsidRPr="00C727F2" w:rsidRDefault="008E01EB" w:rsidP="00B22295">
      <w:pPr>
        <w:ind w:left="720"/>
        <w:jc w:val="both"/>
        <w:rPr>
          <w:rFonts w:ascii="Arial" w:hAnsi="Arial" w:cs="Arial"/>
          <w:sz w:val="22"/>
          <w:szCs w:val="22"/>
        </w:rPr>
      </w:pPr>
      <w:r w:rsidRPr="00C727F2">
        <w:rPr>
          <w:rFonts w:ascii="Arial" w:hAnsi="Arial" w:cs="Arial"/>
          <w:sz w:val="22"/>
          <w:szCs w:val="22"/>
        </w:rPr>
        <w:t xml:space="preserve">Bagian ini mencakup strategi </w:t>
      </w:r>
      <w:r w:rsidR="00D4583F" w:rsidRPr="00C727F2">
        <w:rPr>
          <w:rFonts w:ascii="Arial" w:hAnsi="Arial" w:cs="Arial"/>
          <w:sz w:val="22"/>
          <w:szCs w:val="22"/>
        </w:rPr>
        <w:t xml:space="preserve">UPPS </w:t>
      </w:r>
      <w:r w:rsidRPr="00C727F2">
        <w:rPr>
          <w:rFonts w:ascii="Arial" w:hAnsi="Arial" w:cs="Arial"/>
          <w:sz w:val="22"/>
          <w:szCs w:val="22"/>
        </w:rPr>
        <w:t xml:space="preserve">dalam pencapaian standar yang sudah ditetapkan oleh </w:t>
      </w:r>
      <w:r w:rsidR="00972E5D" w:rsidRPr="00C727F2">
        <w:rPr>
          <w:rFonts w:ascii="Arial" w:hAnsi="Arial" w:cs="Arial"/>
          <w:sz w:val="22"/>
          <w:szCs w:val="22"/>
        </w:rPr>
        <w:t xml:space="preserve">Perguruan Tinggi </w:t>
      </w:r>
      <w:r w:rsidRPr="00C727F2">
        <w:rPr>
          <w:rFonts w:ascii="Arial" w:hAnsi="Arial" w:cs="Arial"/>
          <w:sz w:val="22"/>
          <w:szCs w:val="22"/>
        </w:rPr>
        <w:t xml:space="preserve">terkait tata pamong, tata kelola, dan </w:t>
      </w:r>
      <w:r w:rsidR="00176BEF" w:rsidRPr="00C727F2">
        <w:rPr>
          <w:rFonts w:ascii="Arial" w:hAnsi="Arial" w:cs="Arial"/>
          <w:sz w:val="22"/>
          <w:szCs w:val="22"/>
        </w:rPr>
        <w:t>kerja sama</w:t>
      </w:r>
      <w:r w:rsidRPr="00C727F2">
        <w:rPr>
          <w:rFonts w:ascii="Arial" w:hAnsi="Arial" w:cs="Arial"/>
          <w:sz w:val="22"/>
          <w:szCs w:val="22"/>
        </w:rPr>
        <w:t>. Pada bagian ini juga harus diuraikan sumber daya yang dialokasikan untuk mencapai standar yang telah ditetapkan serta mekanisme kontrol pencapaiannya.</w:t>
      </w:r>
    </w:p>
    <w:p w14:paraId="106AB10D" w14:textId="77777777" w:rsidR="008E01EB" w:rsidRPr="00C727F2" w:rsidRDefault="008E01EB" w:rsidP="00DA4EB8">
      <w:pPr>
        <w:jc w:val="both"/>
        <w:rPr>
          <w:rFonts w:ascii="Arial" w:hAnsi="Arial" w:cs="Arial"/>
          <w:sz w:val="22"/>
          <w:szCs w:val="22"/>
        </w:rPr>
      </w:pPr>
    </w:p>
    <w:p w14:paraId="68170C13" w14:textId="77777777" w:rsidR="008E01EB" w:rsidRPr="00C727F2" w:rsidRDefault="008E01EB" w:rsidP="00F60381">
      <w:pPr>
        <w:pStyle w:val="ListParagraph"/>
        <w:numPr>
          <w:ilvl w:val="0"/>
          <w:numId w:val="24"/>
        </w:numPr>
        <w:jc w:val="both"/>
        <w:rPr>
          <w:rFonts w:ascii="Arial" w:hAnsi="Arial" w:cs="Arial"/>
          <w:sz w:val="22"/>
          <w:szCs w:val="22"/>
        </w:rPr>
      </w:pPr>
      <w:r w:rsidRPr="00C727F2">
        <w:rPr>
          <w:rFonts w:ascii="Arial" w:hAnsi="Arial" w:cs="Arial"/>
          <w:sz w:val="22"/>
          <w:szCs w:val="22"/>
        </w:rPr>
        <w:t>Evaluasi Pelaksanaan Standar</w:t>
      </w:r>
    </w:p>
    <w:p w14:paraId="57371243" w14:textId="77777777" w:rsidR="008E01EB" w:rsidRPr="00C727F2" w:rsidRDefault="008E01EB" w:rsidP="00B22295">
      <w:pPr>
        <w:ind w:left="720"/>
        <w:jc w:val="both"/>
        <w:rPr>
          <w:rFonts w:ascii="Arial" w:hAnsi="Arial" w:cs="Arial"/>
          <w:sz w:val="22"/>
          <w:szCs w:val="22"/>
        </w:rPr>
      </w:pPr>
      <w:r w:rsidRPr="00C727F2">
        <w:rPr>
          <w:rFonts w:ascii="Arial" w:hAnsi="Arial" w:cs="Arial"/>
          <w:sz w:val="22"/>
          <w:szCs w:val="22"/>
        </w:rPr>
        <w:t>Berisi deskripsi dan analisis keberhasilan dan/atau ketidakberhasilan pencapaian standar yang telah ditetapkan. Capaian kinerja harus diukur dengan metod</w:t>
      </w:r>
      <w:r w:rsidR="00D4583F" w:rsidRPr="00C727F2">
        <w:rPr>
          <w:rFonts w:ascii="Arial" w:hAnsi="Arial" w:cs="Arial"/>
          <w:sz w:val="22"/>
          <w:szCs w:val="22"/>
        </w:rPr>
        <w:t>e</w:t>
      </w:r>
      <w:r w:rsidRPr="00C727F2">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C727F2">
        <w:rPr>
          <w:rFonts w:ascii="Arial" w:hAnsi="Arial" w:cs="Arial"/>
          <w:sz w:val="22"/>
          <w:szCs w:val="22"/>
        </w:rPr>
        <w:t>UPPS</w:t>
      </w:r>
      <w:r w:rsidRPr="00C727F2">
        <w:rPr>
          <w:rFonts w:ascii="Arial" w:hAnsi="Arial" w:cs="Arial"/>
          <w:sz w:val="22"/>
          <w:szCs w:val="22"/>
        </w:rPr>
        <w:t>.</w:t>
      </w:r>
    </w:p>
    <w:p w14:paraId="76C47A9D" w14:textId="77777777" w:rsidR="008E01EB" w:rsidRPr="00C727F2" w:rsidRDefault="008E01EB" w:rsidP="00DA4EB8">
      <w:pPr>
        <w:jc w:val="both"/>
        <w:rPr>
          <w:rFonts w:ascii="Arial" w:hAnsi="Arial" w:cs="Arial"/>
          <w:sz w:val="22"/>
          <w:szCs w:val="22"/>
        </w:rPr>
      </w:pPr>
    </w:p>
    <w:p w14:paraId="6AA0D6EA" w14:textId="77777777" w:rsidR="008E01EB" w:rsidRPr="00C727F2" w:rsidRDefault="008E01EB" w:rsidP="00F60381">
      <w:pPr>
        <w:pStyle w:val="ListParagraph"/>
        <w:numPr>
          <w:ilvl w:val="0"/>
          <w:numId w:val="24"/>
        </w:numPr>
        <w:jc w:val="both"/>
        <w:rPr>
          <w:rFonts w:ascii="Arial" w:hAnsi="Arial" w:cs="Arial"/>
          <w:sz w:val="22"/>
          <w:szCs w:val="22"/>
        </w:rPr>
      </w:pPr>
      <w:r w:rsidRPr="00C727F2">
        <w:rPr>
          <w:rFonts w:ascii="Arial" w:hAnsi="Arial" w:cs="Arial"/>
          <w:sz w:val="22"/>
          <w:szCs w:val="22"/>
        </w:rPr>
        <w:t xml:space="preserve">Indikator Kinerja Utama </w:t>
      </w:r>
    </w:p>
    <w:p w14:paraId="3761AED8" w14:textId="77777777" w:rsidR="008E01EB" w:rsidRPr="00C727F2" w:rsidRDefault="008E01EB" w:rsidP="00F60381">
      <w:pPr>
        <w:pStyle w:val="ListParagraph"/>
        <w:numPr>
          <w:ilvl w:val="1"/>
          <w:numId w:val="25"/>
        </w:numPr>
        <w:ind w:left="1260"/>
        <w:jc w:val="both"/>
        <w:rPr>
          <w:rFonts w:ascii="Arial" w:hAnsi="Arial" w:cs="Arial"/>
          <w:sz w:val="22"/>
          <w:szCs w:val="22"/>
        </w:rPr>
      </w:pPr>
      <w:r w:rsidRPr="00C727F2">
        <w:rPr>
          <w:rFonts w:ascii="Arial" w:hAnsi="Arial" w:cs="Arial"/>
          <w:sz w:val="22"/>
          <w:szCs w:val="22"/>
        </w:rPr>
        <w:t>Sistem Tata Pamong</w:t>
      </w:r>
    </w:p>
    <w:p w14:paraId="397D5429" w14:textId="77777777" w:rsidR="008E01EB" w:rsidRPr="00C727F2" w:rsidRDefault="008E01EB" w:rsidP="00F60381">
      <w:pPr>
        <w:pStyle w:val="ListParagraph"/>
        <w:numPr>
          <w:ilvl w:val="0"/>
          <w:numId w:val="26"/>
        </w:numPr>
        <w:ind w:left="1710"/>
        <w:jc w:val="both"/>
        <w:rPr>
          <w:rFonts w:ascii="Arial" w:hAnsi="Arial" w:cs="Arial"/>
          <w:sz w:val="22"/>
          <w:szCs w:val="22"/>
        </w:rPr>
      </w:pPr>
      <w:r w:rsidRPr="00C727F2">
        <w:rPr>
          <w:rFonts w:ascii="Arial" w:hAnsi="Arial" w:cs="Arial"/>
          <w:sz w:val="22"/>
          <w:szCs w:val="22"/>
        </w:rPr>
        <w:t xml:space="preserve">Ketersediaan dokumen formal tata pamong dan tata kelola </w:t>
      </w:r>
      <w:r w:rsidR="00D4583F" w:rsidRPr="00C727F2">
        <w:rPr>
          <w:rFonts w:ascii="Arial" w:hAnsi="Arial" w:cs="Arial"/>
          <w:sz w:val="22"/>
          <w:szCs w:val="22"/>
        </w:rPr>
        <w:t xml:space="preserve">UPPS </w:t>
      </w:r>
      <w:r w:rsidRPr="00C727F2">
        <w:rPr>
          <w:rFonts w:ascii="Arial" w:hAnsi="Arial" w:cs="Arial"/>
          <w:sz w:val="22"/>
          <w:szCs w:val="22"/>
        </w:rPr>
        <w:t>serta bukti yang sahih dari implementasinya.</w:t>
      </w:r>
    </w:p>
    <w:p w14:paraId="18126B82" w14:textId="77777777" w:rsidR="008E01EB" w:rsidRPr="00C727F2" w:rsidRDefault="008E01EB" w:rsidP="00F60381">
      <w:pPr>
        <w:pStyle w:val="ListParagraph"/>
        <w:numPr>
          <w:ilvl w:val="0"/>
          <w:numId w:val="26"/>
        </w:numPr>
        <w:ind w:left="1710"/>
        <w:jc w:val="both"/>
        <w:rPr>
          <w:rFonts w:ascii="Arial" w:hAnsi="Arial" w:cs="Arial"/>
          <w:sz w:val="22"/>
          <w:szCs w:val="22"/>
        </w:rPr>
      </w:pPr>
      <w:r w:rsidRPr="00C727F2">
        <w:rPr>
          <w:rFonts w:ascii="Arial" w:hAnsi="Arial" w:cs="Arial"/>
          <w:sz w:val="22"/>
          <w:szCs w:val="22"/>
        </w:rPr>
        <w:t xml:space="preserve">Ketersediaan dokumen formal struktur organisasi dan tata kerja </w:t>
      </w:r>
      <w:r w:rsidR="00D4583F" w:rsidRPr="00C727F2">
        <w:rPr>
          <w:rFonts w:ascii="Arial" w:hAnsi="Arial" w:cs="Arial"/>
          <w:sz w:val="22"/>
          <w:szCs w:val="22"/>
        </w:rPr>
        <w:t xml:space="preserve">UPPS </w:t>
      </w:r>
      <w:r w:rsidRPr="00C727F2">
        <w:rPr>
          <w:rFonts w:ascii="Arial" w:hAnsi="Arial" w:cs="Arial"/>
          <w:sz w:val="22"/>
          <w:szCs w:val="22"/>
        </w:rPr>
        <w:t>beserta tugas pokok dan fungsinya</w:t>
      </w:r>
    </w:p>
    <w:p w14:paraId="15B32010" w14:textId="555D159B" w:rsidR="008E01EB" w:rsidRPr="00C727F2" w:rsidRDefault="008E01EB" w:rsidP="00F60381">
      <w:pPr>
        <w:pStyle w:val="ListParagraph"/>
        <w:numPr>
          <w:ilvl w:val="0"/>
          <w:numId w:val="26"/>
        </w:numPr>
        <w:ind w:left="1710"/>
        <w:jc w:val="both"/>
        <w:rPr>
          <w:rFonts w:ascii="Arial" w:hAnsi="Arial" w:cs="Arial"/>
          <w:sz w:val="22"/>
          <w:szCs w:val="22"/>
        </w:rPr>
      </w:pPr>
      <w:r w:rsidRPr="00C727F2">
        <w:rPr>
          <w:rFonts w:ascii="Arial" w:hAnsi="Arial" w:cs="Arial"/>
          <w:sz w:val="22"/>
          <w:szCs w:val="22"/>
        </w:rPr>
        <w:t xml:space="preserve">Ketersediaan bukti yang sahih terkait </w:t>
      </w:r>
      <w:r w:rsidR="00916199" w:rsidRPr="00C727F2">
        <w:rPr>
          <w:rFonts w:ascii="Arial" w:hAnsi="Arial" w:cs="Arial"/>
          <w:sz w:val="22"/>
          <w:szCs w:val="22"/>
        </w:rPr>
        <w:t>praktik</w:t>
      </w:r>
      <w:r w:rsidRPr="00C727F2">
        <w:rPr>
          <w:rFonts w:ascii="Arial" w:hAnsi="Arial" w:cs="Arial"/>
          <w:sz w:val="22"/>
          <w:szCs w:val="22"/>
        </w:rPr>
        <w:t xml:space="preserve"> baik perwujudan </w:t>
      </w:r>
      <w:r w:rsidRPr="00C727F2">
        <w:rPr>
          <w:rFonts w:ascii="Arial" w:hAnsi="Arial" w:cs="Arial"/>
          <w:i/>
          <w:sz w:val="22"/>
          <w:szCs w:val="22"/>
        </w:rPr>
        <w:t>good governance</w:t>
      </w:r>
      <w:r w:rsidRPr="00C727F2">
        <w:rPr>
          <w:rFonts w:ascii="Arial" w:hAnsi="Arial" w:cs="Arial"/>
          <w:sz w:val="22"/>
          <w:szCs w:val="22"/>
        </w:rPr>
        <w:t>, mencakup 5 pilar yaitu: kredibilitas, transparansi, akuntabilitas, tanggung jawab, dan berkeadilan.</w:t>
      </w:r>
    </w:p>
    <w:p w14:paraId="13E1C461" w14:textId="77777777" w:rsidR="008E01EB" w:rsidRPr="00C727F2" w:rsidRDefault="008E01EB" w:rsidP="00F60381">
      <w:pPr>
        <w:pStyle w:val="ListParagraph"/>
        <w:numPr>
          <w:ilvl w:val="0"/>
          <w:numId w:val="26"/>
        </w:numPr>
        <w:ind w:left="1710"/>
        <w:jc w:val="both"/>
        <w:rPr>
          <w:rFonts w:ascii="Arial" w:hAnsi="Arial" w:cs="Arial"/>
          <w:sz w:val="22"/>
          <w:szCs w:val="22"/>
        </w:rPr>
      </w:pPr>
      <w:r w:rsidRPr="00C727F2">
        <w:rPr>
          <w:rFonts w:ascii="Arial" w:hAnsi="Arial" w:cs="Arial"/>
          <w:sz w:val="22"/>
          <w:szCs w:val="22"/>
        </w:rPr>
        <w:t xml:space="preserve">Ketersediaan dokumen formal dan bukti keberfungsian sistem pengelolaan fungsional dan operasional </w:t>
      </w:r>
      <w:r w:rsidR="00D4583F" w:rsidRPr="00C727F2">
        <w:rPr>
          <w:rFonts w:ascii="Arial" w:hAnsi="Arial" w:cs="Arial"/>
          <w:sz w:val="22"/>
          <w:szCs w:val="22"/>
        </w:rPr>
        <w:t xml:space="preserve">UPPS </w:t>
      </w:r>
      <w:r w:rsidRPr="00C727F2">
        <w:rPr>
          <w:rFonts w:ascii="Arial" w:hAnsi="Arial" w:cs="Arial"/>
          <w:sz w:val="22"/>
          <w:szCs w:val="22"/>
        </w:rPr>
        <w:t>yang meliputi perencanaan (</w:t>
      </w:r>
      <w:r w:rsidRPr="00C727F2">
        <w:rPr>
          <w:rFonts w:ascii="Arial" w:hAnsi="Arial" w:cs="Arial"/>
          <w:i/>
          <w:sz w:val="22"/>
          <w:szCs w:val="22"/>
        </w:rPr>
        <w:t>planning</w:t>
      </w:r>
      <w:r w:rsidRPr="00C727F2">
        <w:rPr>
          <w:rFonts w:ascii="Arial" w:hAnsi="Arial" w:cs="Arial"/>
          <w:sz w:val="22"/>
          <w:szCs w:val="22"/>
        </w:rPr>
        <w:t>), pengorganisasian (</w:t>
      </w:r>
      <w:r w:rsidRPr="00C727F2">
        <w:rPr>
          <w:rFonts w:ascii="Arial" w:hAnsi="Arial" w:cs="Arial"/>
          <w:i/>
          <w:sz w:val="22"/>
          <w:szCs w:val="22"/>
        </w:rPr>
        <w:t>organizing</w:t>
      </w:r>
      <w:r w:rsidRPr="00C727F2">
        <w:rPr>
          <w:rFonts w:ascii="Arial" w:hAnsi="Arial" w:cs="Arial"/>
          <w:sz w:val="22"/>
          <w:szCs w:val="22"/>
        </w:rPr>
        <w:t>), penempatan personil (</w:t>
      </w:r>
      <w:r w:rsidRPr="00C727F2">
        <w:rPr>
          <w:rFonts w:ascii="Arial" w:hAnsi="Arial" w:cs="Arial"/>
          <w:i/>
          <w:sz w:val="22"/>
          <w:szCs w:val="22"/>
        </w:rPr>
        <w:t>staffing</w:t>
      </w:r>
      <w:r w:rsidRPr="00C727F2">
        <w:rPr>
          <w:rFonts w:ascii="Arial" w:hAnsi="Arial" w:cs="Arial"/>
          <w:sz w:val="22"/>
          <w:szCs w:val="22"/>
        </w:rPr>
        <w:t>), pengarahan (</w:t>
      </w:r>
      <w:r w:rsidRPr="00C727F2">
        <w:rPr>
          <w:rFonts w:ascii="Arial" w:hAnsi="Arial" w:cs="Arial"/>
          <w:i/>
          <w:sz w:val="22"/>
          <w:szCs w:val="22"/>
        </w:rPr>
        <w:t>leading</w:t>
      </w:r>
      <w:r w:rsidRPr="00C727F2">
        <w:rPr>
          <w:rFonts w:ascii="Arial" w:hAnsi="Arial" w:cs="Arial"/>
          <w:sz w:val="22"/>
          <w:szCs w:val="22"/>
        </w:rPr>
        <w:t>), dan pengawasan (</w:t>
      </w:r>
      <w:r w:rsidRPr="00C727F2">
        <w:rPr>
          <w:rFonts w:ascii="Arial" w:hAnsi="Arial" w:cs="Arial"/>
          <w:i/>
          <w:sz w:val="22"/>
          <w:szCs w:val="22"/>
        </w:rPr>
        <w:t>controlling</w:t>
      </w:r>
      <w:r w:rsidRPr="00C727F2">
        <w:rPr>
          <w:rFonts w:ascii="Arial" w:hAnsi="Arial" w:cs="Arial"/>
          <w:sz w:val="22"/>
          <w:szCs w:val="22"/>
        </w:rPr>
        <w:t xml:space="preserve">). </w:t>
      </w:r>
    </w:p>
    <w:p w14:paraId="57378A6A" w14:textId="77777777" w:rsidR="008E01EB" w:rsidRPr="00C727F2" w:rsidRDefault="008E01EB" w:rsidP="00DA4EB8">
      <w:pPr>
        <w:jc w:val="both"/>
        <w:rPr>
          <w:rFonts w:ascii="Arial" w:hAnsi="Arial" w:cs="Arial"/>
          <w:sz w:val="22"/>
          <w:szCs w:val="22"/>
        </w:rPr>
      </w:pPr>
    </w:p>
    <w:p w14:paraId="08C5E1CC" w14:textId="77777777" w:rsidR="008E01EB" w:rsidRPr="00C727F2" w:rsidRDefault="008E01EB" w:rsidP="00F60381">
      <w:pPr>
        <w:pStyle w:val="ListParagraph"/>
        <w:numPr>
          <w:ilvl w:val="1"/>
          <w:numId w:val="25"/>
        </w:numPr>
        <w:ind w:left="1260"/>
        <w:jc w:val="both"/>
        <w:rPr>
          <w:rFonts w:ascii="Arial" w:hAnsi="Arial" w:cs="Arial"/>
          <w:sz w:val="22"/>
          <w:szCs w:val="22"/>
        </w:rPr>
      </w:pPr>
      <w:r w:rsidRPr="00C727F2">
        <w:rPr>
          <w:rFonts w:ascii="Arial" w:hAnsi="Arial" w:cs="Arial"/>
          <w:sz w:val="22"/>
          <w:szCs w:val="22"/>
        </w:rPr>
        <w:t>Kepemimpinan</w:t>
      </w:r>
    </w:p>
    <w:p w14:paraId="2A74080E" w14:textId="77777777" w:rsidR="008E01EB" w:rsidRPr="00C727F2" w:rsidRDefault="008E01EB" w:rsidP="00B22295">
      <w:pPr>
        <w:ind w:left="1260"/>
        <w:jc w:val="both"/>
        <w:rPr>
          <w:rFonts w:ascii="Arial" w:hAnsi="Arial" w:cs="Arial"/>
          <w:sz w:val="22"/>
          <w:szCs w:val="22"/>
        </w:rPr>
      </w:pPr>
      <w:r w:rsidRPr="00C727F2">
        <w:rPr>
          <w:rFonts w:ascii="Arial" w:hAnsi="Arial" w:cs="Arial"/>
          <w:sz w:val="22"/>
          <w:szCs w:val="22"/>
        </w:rPr>
        <w:t xml:space="preserve">Ketersediaan bukti yang sahih tentang efektivitas kepemimpinan di UPPS dan PS, yang mencakup 3 aspek berikut: </w:t>
      </w:r>
    </w:p>
    <w:p w14:paraId="4065DCB9" w14:textId="3B132E8C" w:rsidR="008E01EB" w:rsidRPr="00C727F2" w:rsidRDefault="008E01EB" w:rsidP="00F60381">
      <w:pPr>
        <w:pStyle w:val="ListParagraph"/>
        <w:numPr>
          <w:ilvl w:val="0"/>
          <w:numId w:val="27"/>
        </w:numPr>
        <w:ind w:left="1710"/>
        <w:jc w:val="both"/>
        <w:rPr>
          <w:rFonts w:ascii="Arial" w:hAnsi="Arial" w:cs="Arial"/>
          <w:sz w:val="22"/>
          <w:szCs w:val="22"/>
        </w:rPr>
      </w:pPr>
      <w:r w:rsidRPr="00C727F2">
        <w:rPr>
          <w:rFonts w:ascii="Arial" w:hAnsi="Arial" w:cs="Arial"/>
          <w:sz w:val="22"/>
          <w:szCs w:val="22"/>
        </w:rPr>
        <w:t xml:space="preserve">Kepemimpinan operasional, ditunjukkan melalui </w:t>
      </w:r>
      <w:r w:rsidRPr="00C727F2">
        <w:rPr>
          <w:rFonts w:ascii="Arial" w:eastAsia="Calibri" w:hAnsi="Arial" w:cs="Arial"/>
          <w:sz w:val="22"/>
          <w:szCs w:val="22"/>
        </w:rPr>
        <w:t xml:space="preserve">kemampuan menggerakkan seluruh sumber daya internal secara optimal dalam melaksanakan </w:t>
      </w:r>
      <w:r w:rsidR="00972E5D" w:rsidRPr="00C727F2">
        <w:rPr>
          <w:rFonts w:ascii="Arial" w:eastAsia="Calibri" w:hAnsi="Arial" w:cs="Arial"/>
          <w:sz w:val="22"/>
          <w:szCs w:val="22"/>
        </w:rPr>
        <w:t>tridarma</w:t>
      </w:r>
      <w:r w:rsidRPr="00C727F2">
        <w:rPr>
          <w:rFonts w:ascii="Arial" w:eastAsia="Calibri" w:hAnsi="Arial" w:cs="Arial"/>
          <w:sz w:val="22"/>
          <w:szCs w:val="22"/>
        </w:rPr>
        <w:t xml:space="preserve"> </w:t>
      </w:r>
      <w:r w:rsidR="008F4C0F" w:rsidRPr="00C727F2">
        <w:rPr>
          <w:rFonts w:ascii="Arial" w:eastAsia="Calibri" w:hAnsi="Arial" w:cs="Arial"/>
          <w:sz w:val="22"/>
          <w:szCs w:val="22"/>
        </w:rPr>
        <w:t xml:space="preserve">perguruan tinggi </w:t>
      </w:r>
      <w:r w:rsidRPr="00C727F2">
        <w:rPr>
          <w:rFonts w:ascii="Arial" w:eastAsia="Calibri" w:hAnsi="Arial" w:cs="Arial"/>
          <w:sz w:val="22"/>
          <w:szCs w:val="22"/>
        </w:rPr>
        <w:t>menuju pencapaian visi.</w:t>
      </w:r>
    </w:p>
    <w:p w14:paraId="1ED184AB" w14:textId="77777777" w:rsidR="008E01EB" w:rsidRPr="00C727F2" w:rsidRDefault="008E01EB" w:rsidP="00F60381">
      <w:pPr>
        <w:pStyle w:val="ListParagraph"/>
        <w:numPr>
          <w:ilvl w:val="0"/>
          <w:numId w:val="27"/>
        </w:numPr>
        <w:ind w:left="1710"/>
        <w:jc w:val="both"/>
        <w:rPr>
          <w:rFonts w:ascii="Arial" w:hAnsi="Arial" w:cs="Arial"/>
          <w:sz w:val="22"/>
          <w:szCs w:val="22"/>
        </w:rPr>
      </w:pPr>
      <w:r w:rsidRPr="00C727F2">
        <w:rPr>
          <w:rFonts w:ascii="Arial" w:hAnsi="Arial" w:cs="Arial"/>
          <w:sz w:val="22"/>
          <w:szCs w:val="22"/>
        </w:rPr>
        <w:t xml:space="preserve">Kepemimpinan organisasional, ditunjukkan melalui kemampuan dalam menggerakkan organisasi </w:t>
      </w:r>
      <w:r w:rsidR="00D4583F" w:rsidRPr="00C727F2">
        <w:rPr>
          <w:rFonts w:ascii="Arial" w:hAnsi="Arial" w:cs="Arial"/>
          <w:sz w:val="22"/>
          <w:szCs w:val="22"/>
        </w:rPr>
        <w:t xml:space="preserve">UPPS </w:t>
      </w:r>
      <w:r w:rsidRPr="00C727F2">
        <w:rPr>
          <w:rFonts w:ascii="Arial" w:hAnsi="Arial" w:cs="Arial"/>
          <w:sz w:val="22"/>
          <w:szCs w:val="22"/>
        </w:rPr>
        <w:t xml:space="preserve">dan mengharmonisasikan suasana kerja yang kondusif. </w:t>
      </w:r>
    </w:p>
    <w:p w14:paraId="66DB5754" w14:textId="22DCA48C" w:rsidR="008E01EB" w:rsidRPr="00C727F2" w:rsidRDefault="008E01EB" w:rsidP="00F60381">
      <w:pPr>
        <w:pStyle w:val="ListParagraph"/>
        <w:numPr>
          <w:ilvl w:val="0"/>
          <w:numId w:val="27"/>
        </w:numPr>
        <w:ind w:left="1710"/>
        <w:jc w:val="both"/>
        <w:rPr>
          <w:rFonts w:ascii="Arial" w:hAnsi="Arial" w:cs="Arial"/>
          <w:sz w:val="22"/>
          <w:szCs w:val="22"/>
        </w:rPr>
      </w:pPr>
      <w:r w:rsidRPr="00C727F2">
        <w:rPr>
          <w:rFonts w:ascii="Arial" w:hAnsi="Arial" w:cs="Arial"/>
          <w:sz w:val="22"/>
          <w:szCs w:val="22"/>
        </w:rPr>
        <w:t xml:space="preserve">Kepemimpinan publik, ditunjukkan melalui kemampuan unit pengelola dan program studi dalam menjalin </w:t>
      </w:r>
      <w:r w:rsidR="00176BEF" w:rsidRPr="00C727F2">
        <w:rPr>
          <w:rFonts w:ascii="Arial" w:hAnsi="Arial" w:cs="Arial"/>
          <w:sz w:val="22"/>
          <w:szCs w:val="22"/>
        </w:rPr>
        <w:t>kerja sama</w:t>
      </w:r>
      <w:r w:rsidRPr="00C727F2">
        <w:rPr>
          <w:rFonts w:ascii="Arial" w:hAnsi="Arial" w:cs="Arial"/>
          <w:sz w:val="22"/>
          <w:szCs w:val="22"/>
        </w:rPr>
        <w:t xml:space="preserve"> yang menjadikan </w:t>
      </w:r>
      <w:r w:rsidR="00D4583F" w:rsidRPr="00C727F2">
        <w:rPr>
          <w:rFonts w:ascii="Arial" w:hAnsi="Arial" w:cs="Arial"/>
          <w:sz w:val="22"/>
          <w:szCs w:val="22"/>
        </w:rPr>
        <w:t>PS</w:t>
      </w:r>
      <w:r w:rsidRPr="00C727F2">
        <w:rPr>
          <w:rFonts w:ascii="Arial" w:hAnsi="Arial" w:cs="Arial"/>
          <w:sz w:val="22"/>
          <w:szCs w:val="22"/>
        </w:rPr>
        <w:t xml:space="preserve"> menjadi rujukan bagi masyarakat di bidang keilmuannya.</w:t>
      </w:r>
    </w:p>
    <w:p w14:paraId="07B22F19" w14:textId="77777777" w:rsidR="008E01EB" w:rsidRPr="00C727F2" w:rsidRDefault="008E01EB" w:rsidP="00DA4EB8">
      <w:pPr>
        <w:jc w:val="both"/>
        <w:rPr>
          <w:rFonts w:ascii="Arial" w:hAnsi="Arial" w:cs="Arial"/>
          <w:sz w:val="22"/>
          <w:szCs w:val="22"/>
        </w:rPr>
      </w:pPr>
      <w:r w:rsidRPr="00C727F2">
        <w:rPr>
          <w:rFonts w:ascii="Arial" w:hAnsi="Arial" w:cs="Arial"/>
          <w:sz w:val="22"/>
          <w:szCs w:val="22"/>
        </w:rPr>
        <w:t xml:space="preserve"> </w:t>
      </w:r>
    </w:p>
    <w:p w14:paraId="59C5960A" w14:textId="77777777" w:rsidR="008E01EB" w:rsidRPr="00C727F2" w:rsidRDefault="008E01EB" w:rsidP="00F60381">
      <w:pPr>
        <w:pStyle w:val="ListParagraph"/>
        <w:numPr>
          <w:ilvl w:val="1"/>
          <w:numId w:val="25"/>
        </w:numPr>
        <w:ind w:left="1260"/>
        <w:jc w:val="both"/>
        <w:rPr>
          <w:rFonts w:ascii="Arial" w:hAnsi="Arial" w:cs="Arial"/>
          <w:sz w:val="22"/>
          <w:szCs w:val="22"/>
        </w:rPr>
      </w:pPr>
      <w:r w:rsidRPr="00C727F2">
        <w:rPr>
          <w:rFonts w:ascii="Arial" w:hAnsi="Arial" w:cs="Arial"/>
          <w:sz w:val="22"/>
          <w:szCs w:val="22"/>
        </w:rPr>
        <w:t>Sistem Penjaminan Mutu</w:t>
      </w:r>
    </w:p>
    <w:p w14:paraId="0C19F42C" w14:textId="77777777" w:rsidR="008E01EB" w:rsidRPr="00C727F2" w:rsidRDefault="008E01EB" w:rsidP="00B22295">
      <w:pPr>
        <w:ind w:left="1260"/>
        <w:jc w:val="both"/>
        <w:rPr>
          <w:rFonts w:ascii="Arial" w:hAnsi="Arial" w:cs="Arial"/>
          <w:sz w:val="22"/>
          <w:szCs w:val="22"/>
        </w:rPr>
      </w:pPr>
      <w:r w:rsidRPr="00C727F2">
        <w:rPr>
          <w:rFonts w:ascii="Arial" w:hAnsi="Arial" w:cs="Arial"/>
          <w:sz w:val="22"/>
          <w:szCs w:val="22"/>
        </w:rPr>
        <w:t xml:space="preserve">Terbangunnya sistem penjaminan mutu internal yang fungsional pada </w:t>
      </w:r>
      <w:r w:rsidR="00D4583F" w:rsidRPr="00C727F2">
        <w:rPr>
          <w:rFonts w:ascii="Arial" w:hAnsi="Arial" w:cs="Arial"/>
          <w:sz w:val="22"/>
          <w:szCs w:val="22"/>
        </w:rPr>
        <w:t>UPPS</w:t>
      </w:r>
      <w:r w:rsidRPr="00C727F2">
        <w:rPr>
          <w:rFonts w:ascii="Arial" w:hAnsi="Arial" w:cs="Arial"/>
          <w:sz w:val="22"/>
          <w:szCs w:val="22"/>
        </w:rPr>
        <w:t xml:space="preserve">, paling tidak termasuk: </w:t>
      </w:r>
    </w:p>
    <w:p w14:paraId="73ED7EA7" w14:textId="77777777" w:rsidR="006E4CA7" w:rsidRPr="00C727F2" w:rsidRDefault="006E4CA7" w:rsidP="006E4CA7">
      <w:pPr>
        <w:pStyle w:val="ListParagraph"/>
        <w:numPr>
          <w:ilvl w:val="0"/>
          <w:numId w:val="28"/>
        </w:numPr>
        <w:ind w:left="1710"/>
        <w:jc w:val="both"/>
        <w:rPr>
          <w:rFonts w:ascii="Arial" w:hAnsi="Arial" w:cs="Arial"/>
          <w:sz w:val="22"/>
          <w:szCs w:val="22"/>
        </w:rPr>
      </w:pPr>
      <w:r w:rsidRPr="00C727F2">
        <w:rPr>
          <w:rFonts w:ascii="Arial" w:hAnsi="Arial" w:cs="Arial"/>
          <w:sz w:val="22"/>
          <w:szCs w:val="22"/>
        </w:rPr>
        <w:t>Dokumen legal penetapan unsur pelaksanaan penjaminan mutu internal di perguruan tinggi.</w:t>
      </w:r>
    </w:p>
    <w:p w14:paraId="7920B75D" w14:textId="77777777" w:rsidR="006E4CA7" w:rsidRPr="00C727F2" w:rsidRDefault="006E4CA7" w:rsidP="006E4CA7">
      <w:pPr>
        <w:pStyle w:val="ListParagraph"/>
        <w:numPr>
          <w:ilvl w:val="0"/>
          <w:numId w:val="28"/>
        </w:numPr>
        <w:ind w:left="1710"/>
        <w:jc w:val="both"/>
        <w:rPr>
          <w:rFonts w:ascii="Arial" w:hAnsi="Arial" w:cs="Arial"/>
          <w:sz w:val="22"/>
          <w:szCs w:val="22"/>
        </w:rPr>
      </w:pPr>
      <w:r w:rsidRPr="00C727F2">
        <w:rPr>
          <w:rFonts w:ascii="Arial" w:hAnsi="Arial" w:cs="Arial"/>
          <w:sz w:val="22"/>
          <w:szCs w:val="22"/>
        </w:rPr>
        <w:t xml:space="preserve">Ketersediaan dokumen SPMI yang mencakup: kebijakan SPMI, manual SPMI, standar dalam SPMI dan dokumen lain yang diperlukan. </w:t>
      </w:r>
    </w:p>
    <w:p w14:paraId="76EBF69F" w14:textId="0AB3C10C" w:rsidR="008E01EB" w:rsidRPr="00C727F2" w:rsidRDefault="008E01EB" w:rsidP="00F60381">
      <w:pPr>
        <w:pStyle w:val="ListParagraph"/>
        <w:numPr>
          <w:ilvl w:val="0"/>
          <w:numId w:val="28"/>
        </w:numPr>
        <w:ind w:left="1710"/>
        <w:jc w:val="both"/>
        <w:rPr>
          <w:rFonts w:ascii="Arial" w:hAnsi="Arial" w:cs="Arial"/>
          <w:sz w:val="22"/>
          <w:szCs w:val="22"/>
        </w:rPr>
      </w:pPr>
      <w:r w:rsidRPr="00C727F2">
        <w:rPr>
          <w:rFonts w:ascii="Arial" w:hAnsi="Arial" w:cs="Arial"/>
          <w:sz w:val="22"/>
          <w:szCs w:val="22"/>
        </w:rPr>
        <w:t xml:space="preserve">Bukti sahih terkait </w:t>
      </w:r>
      <w:r w:rsidR="00630336" w:rsidRPr="00C727F2">
        <w:rPr>
          <w:rFonts w:ascii="Arial" w:hAnsi="Arial" w:cs="Arial"/>
          <w:sz w:val="22"/>
          <w:szCs w:val="22"/>
        </w:rPr>
        <w:t>efektivitas</w:t>
      </w:r>
      <w:r w:rsidRPr="00C727F2">
        <w:rPr>
          <w:rFonts w:ascii="Arial" w:hAnsi="Arial" w:cs="Arial"/>
          <w:sz w:val="22"/>
          <w:szCs w:val="22"/>
        </w:rPr>
        <w:t xml:space="preserve"> pelaksanaan penjaminan mutu yang ditetapkan, dilaksanakan, dievaluasi, dikendalikan, dan ditindak lanjuti untuk perbaikan yang berkelanjutan (PPEPP).</w:t>
      </w:r>
    </w:p>
    <w:p w14:paraId="55611DCF" w14:textId="29544272" w:rsidR="008E01EB" w:rsidRPr="00C727F2" w:rsidRDefault="008E01EB" w:rsidP="00F60381">
      <w:pPr>
        <w:pStyle w:val="ListParagraph"/>
        <w:numPr>
          <w:ilvl w:val="0"/>
          <w:numId w:val="28"/>
        </w:numPr>
        <w:ind w:left="1710"/>
        <w:jc w:val="both"/>
        <w:rPr>
          <w:rFonts w:ascii="Arial" w:hAnsi="Arial" w:cs="Arial"/>
          <w:sz w:val="22"/>
          <w:szCs w:val="22"/>
        </w:rPr>
      </w:pPr>
      <w:r w:rsidRPr="00C727F2">
        <w:rPr>
          <w:rFonts w:ascii="Arial" w:hAnsi="Arial" w:cs="Arial"/>
          <w:sz w:val="22"/>
          <w:szCs w:val="22"/>
        </w:rPr>
        <w:t xml:space="preserve">Bukti sahih pelaksanaan </w:t>
      </w:r>
      <w:r w:rsidR="00916199" w:rsidRPr="00916199">
        <w:rPr>
          <w:rFonts w:ascii="Arial" w:hAnsi="Arial" w:cs="Arial"/>
          <w:i/>
          <w:iCs/>
          <w:sz w:val="22"/>
          <w:szCs w:val="22"/>
        </w:rPr>
        <w:t>monitoring</w:t>
      </w:r>
      <w:r w:rsidRPr="00C727F2">
        <w:rPr>
          <w:rFonts w:ascii="Arial" w:hAnsi="Arial" w:cs="Arial"/>
          <w:sz w:val="22"/>
          <w:szCs w:val="22"/>
        </w:rPr>
        <w:t xml:space="preserve"> dan evaluasi penjaminan mutu yang terstruktur, ditindaklanjuti, dan berkelanjutan.</w:t>
      </w:r>
    </w:p>
    <w:p w14:paraId="09C16558" w14:textId="77777777" w:rsidR="008E01EB" w:rsidRPr="00C727F2" w:rsidRDefault="008E01EB" w:rsidP="00DA4EB8">
      <w:pPr>
        <w:jc w:val="both"/>
        <w:rPr>
          <w:rFonts w:ascii="Arial" w:hAnsi="Arial" w:cs="Arial"/>
          <w:sz w:val="22"/>
          <w:szCs w:val="22"/>
        </w:rPr>
      </w:pPr>
    </w:p>
    <w:p w14:paraId="5B599DF6" w14:textId="17804326" w:rsidR="008E01EB" w:rsidRPr="00C727F2" w:rsidRDefault="00176BEF" w:rsidP="00F60381">
      <w:pPr>
        <w:pStyle w:val="ListParagraph"/>
        <w:numPr>
          <w:ilvl w:val="1"/>
          <w:numId w:val="25"/>
        </w:numPr>
        <w:ind w:left="1260"/>
        <w:jc w:val="both"/>
        <w:rPr>
          <w:rFonts w:ascii="Arial" w:hAnsi="Arial" w:cs="Arial"/>
          <w:sz w:val="22"/>
          <w:szCs w:val="22"/>
        </w:rPr>
      </w:pPr>
      <w:r w:rsidRPr="00C727F2">
        <w:rPr>
          <w:rFonts w:ascii="Arial" w:hAnsi="Arial" w:cs="Arial"/>
          <w:sz w:val="22"/>
          <w:szCs w:val="22"/>
        </w:rPr>
        <w:t>Kerja sama</w:t>
      </w:r>
    </w:p>
    <w:p w14:paraId="180DBAAA" w14:textId="292B4F1C" w:rsidR="008E01EB" w:rsidRPr="00C727F2" w:rsidRDefault="008E01EB" w:rsidP="00B22295">
      <w:pPr>
        <w:ind w:left="1260"/>
        <w:jc w:val="both"/>
        <w:rPr>
          <w:rFonts w:ascii="Arial" w:hAnsi="Arial" w:cs="Arial"/>
          <w:sz w:val="22"/>
          <w:szCs w:val="22"/>
        </w:rPr>
      </w:pPr>
      <w:r w:rsidRPr="00C727F2">
        <w:rPr>
          <w:rFonts w:ascii="Arial" w:hAnsi="Arial" w:cs="Arial"/>
          <w:sz w:val="22"/>
          <w:szCs w:val="22"/>
        </w:rPr>
        <w:t xml:space="preserve">Mutu, manfaat, kepuasan dan keberlanjutan </w:t>
      </w:r>
      <w:r w:rsidR="00176BEF" w:rsidRPr="00C727F2">
        <w:rPr>
          <w:rFonts w:ascii="Arial" w:hAnsi="Arial" w:cs="Arial"/>
          <w:sz w:val="22"/>
          <w:szCs w:val="22"/>
        </w:rPr>
        <w:t>kerja sama</w:t>
      </w:r>
      <w:r w:rsidRPr="00C727F2">
        <w:rPr>
          <w:rFonts w:ascii="Arial" w:hAnsi="Arial" w:cs="Arial"/>
          <w:sz w:val="22"/>
          <w:szCs w:val="22"/>
        </w:rPr>
        <w:t xml:space="preserve"> yang relevan dengan </w:t>
      </w:r>
      <w:r w:rsidR="00D4583F" w:rsidRPr="00C727F2">
        <w:rPr>
          <w:rFonts w:ascii="Arial" w:hAnsi="Arial" w:cs="Arial"/>
          <w:sz w:val="22"/>
          <w:szCs w:val="22"/>
        </w:rPr>
        <w:t>PS</w:t>
      </w:r>
      <w:r w:rsidRPr="00C727F2">
        <w:rPr>
          <w:rFonts w:ascii="Arial" w:hAnsi="Arial" w:cs="Arial"/>
          <w:sz w:val="22"/>
          <w:szCs w:val="22"/>
        </w:rPr>
        <w:t xml:space="preserve">. </w:t>
      </w:r>
      <w:r w:rsidR="00D4583F" w:rsidRPr="00C727F2">
        <w:rPr>
          <w:rFonts w:ascii="Arial" w:hAnsi="Arial" w:cs="Arial"/>
          <w:sz w:val="22"/>
          <w:szCs w:val="22"/>
        </w:rPr>
        <w:t xml:space="preserve">UPPS dan PS </w:t>
      </w:r>
      <w:r w:rsidRPr="00C727F2">
        <w:rPr>
          <w:rFonts w:ascii="Arial" w:hAnsi="Arial" w:cs="Arial"/>
          <w:sz w:val="22"/>
          <w:szCs w:val="22"/>
        </w:rPr>
        <w:t xml:space="preserve">memiliki bukti yang sahih terkait </w:t>
      </w:r>
      <w:r w:rsidR="00176BEF" w:rsidRPr="00C727F2">
        <w:rPr>
          <w:rFonts w:ascii="Arial" w:hAnsi="Arial" w:cs="Arial"/>
          <w:sz w:val="22"/>
          <w:szCs w:val="22"/>
        </w:rPr>
        <w:t>kerja sama</w:t>
      </w:r>
      <w:r w:rsidRPr="00C727F2">
        <w:rPr>
          <w:rFonts w:ascii="Arial" w:hAnsi="Arial" w:cs="Arial"/>
          <w:sz w:val="22"/>
          <w:szCs w:val="22"/>
        </w:rPr>
        <w:t xml:space="preserve"> yang ada serta memenuhi aspek-aspek sebagai berikut: </w:t>
      </w:r>
    </w:p>
    <w:p w14:paraId="61BECC7E" w14:textId="77777777" w:rsidR="008E01EB" w:rsidRPr="00C727F2" w:rsidRDefault="008E01EB" w:rsidP="00F60381">
      <w:pPr>
        <w:pStyle w:val="ListParagraph"/>
        <w:numPr>
          <w:ilvl w:val="0"/>
          <w:numId w:val="29"/>
        </w:numPr>
        <w:ind w:left="1710"/>
        <w:jc w:val="both"/>
        <w:rPr>
          <w:rFonts w:ascii="Arial" w:hAnsi="Arial" w:cs="Arial"/>
          <w:sz w:val="22"/>
          <w:szCs w:val="22"/>
        </w:rPr>
      </w:pPr>
      <w:r w:rsidRPr="00C727F2">
        <w:rPr>
          <w:rFonts w:ascii="Arial" w:hAnsi="Arial" w:cs="Arial"/>
          <w:sz w:val="22"/>
          <w:szCs w:val="22"/>
        </w:rPr>
        <w:t xml:space="preserve">memberikan manfaat bagi </w:t>
      </w:r>
      <w:r w:rsidR="00D4583F" w:rsidRPr="00C727F2">
        <w:rPr>
          <w:rFonts w:ascii="Arial" w:hAnsi="Arial" w:cs="Arial"/>
          <w:sz w:val="22"/>
          <w:szCs w:val="22"/>
        </w:rPr>
        <w:t xml:space="preserve">PS </w:t>
      </w:r>
      <w:r w:rsidRPr="00C727F2">
        <w:rPr>
          <w:rFonts w:ascii="Arial" w:hAnsi="Arial" w:cs="Arial"/>
          <w:sz w:val="22"/>
          <w:szCs w:val="22"/>
        </w:rPr>
        <w:t>dalam pemenuhan proses pembelajaran, penelitian, dan PkM.</w:t>
      </w:r>
    </w:p>
    <w:p w14:paraId="6FB7FB93" w14:textId="15476717" w:rsidR="008E01EB" w:rsidRPr="00C727F2" w:rsidRDefault="008E01EB" w:rsidP="00F60381">
      <w:pPr>
        <w:pStyle w:val="ListParagraph"/>
        <w:numPr>
          <w:ilvl w:val="0"/>
          <w:numId w:val="29"/>
        </w:numPr>
        <w:ind w:left="1710"/>
        <w:jc w:val="both"/>
        <w:rPr>
          <w:rFonts w:ascii="Arial" w:hAnsi="Arial" w:cs="Arial"/>
          <w:sz w:val="22"/>
          <w:szCs w:val="22"/>
        </w:rPr>
      </w:pPr>
      <w:r w:rsidRPr="00C727F2">
        <w:rPr>
          <w:rFonts w:ascii="Arial" w:hAnsi="Arial" w:cs="Arial"/>
          <w:sz w:val="22"/>
          <w:szCs w:val="22"/>
        </w:rPr>
        <w:t xml:space="preserve">memberikan peningkatan kinerja </w:t>
      </w:r>
      <w:r w:rsidR="00972E5D" w:rsidRPr="00C727F2">
        <w:rPr>
          <w:rFonts w:ascii="Arial" w:hAnsi="Arial" w:cs="Arial"/>
          <w:sz w:val="22"/>
          <w:szCs w:val="22"/>
        </w:rPr>
        <w:t>tridarma</w:t>
      </w:r>
      <w:r w:rsidRPr="00C727F2">
        <w:rPr>
          <w:rFonts w:ascii="Arial" w:hAnsi="Arial" w:cs="Arial"/>
          <w:sz w:val="22"/>
          <w:szCs w:val="22"/>
        </w:rPr>
        <w:t xml:space="preserve"> </w:t>
      </w:r>
      <w:r w:rsidR="008F4C0F" w:rsidRPr="00C727F2">
        <w:rPr>
          <w:rFonts w:ascii="Arial" w:eastAsia="Calibri" w:hAnsi="Arial" w:cs="Arial"/>
          <w:sz w:val="22"/>
          <w:szCs w:val="22"/>
        </w:rPr>
        <w:t xml:space="preserve">perguruan tinggi </w:t>
      </w:r>
      <w:r w:rsidRPr="00C727F2">
        <w:rPr>
          <w:rFonts w:ascii="Arial" w:hAnsi="Arial" w:cs="Arial"/>
          <w:sz w:val="22"/>
          <w:szCs w:val="22"/>
        </w:rPr>
        <w:t xml:space="preserve">dan fasilitas pendukung </w:t>
      </w:r>
      <w:r w:rsidR="00D4583F" w:rsidRPr="00C727F2">
        <w:rPr>
          <w:rFonts w:ascii="Arial" w:hAnsi="Arial" w:cs="Arial"/>
          <w:sz w:val="22"/>
          <w:szCs w:val="22"/>
        </w:rPr>
        <w:t>PS</w:t>
      </w:r>
      <w:r w:rsidRPr="00C727F2">
        <w:rPr>
          <w:rFonts w:ascii="Arial" w:hAnsi="Arial" w:cs="Arial"/>
          <w:sz w:val="22"/>
          <w:szCs w:val="22"/>
        </w:rPr>
        <w:t xml:space="preserve">. </w:t>
      </w:r>
    </w:p>
    <w:p w14:paraId="003B35A3" w14:textId="77777777" w:rsidR="008E01EB" w:rsidRPr="00C727F2" w:rsidRDefault="008E01EB" w:rsidP="00F60381">
      <w:pPr>
        <w:pStyle w:val="ListParagraph"/>
        <w:numPr>
          <w:ilvl w:val="0"/>
          <w:numId w:val="29"/>
        </w:numPr>
        <w:ind w:left="1710"/>
        <w:jc w:val="both"/>
        <w:rPr>
          <w:rFonts w:ascii="Arial" w:hAnsi="Arial" w:cs="Arial"/>
          <w:sz w:val="22"/>
          <w:szCs w:val="22"/>
        </w:rPr>
      </w:pPr>
      <w:r w:rsidRPr="00C727F2">
        <w:rPr>
          <w:rFonts w:ascii="Arial" w:hAnsi="Arial" w:cs="Arial"/>
          <w:sz w:val="22"/>
          <w:szCs w:val="22"/>
        </w:rPr>
        <w:t xml:space="preserve">memberikan kepuasan kepada mitra. </w:t>
      </w:r>
    </w:p>
    <w:p w14:paraId="7A854BCF" w14:textId="33388056" w:rsidR="008E01EB" w:rsidRPr="00C727F2" w:rsidRDefault="008E01EB" w:rsidP="00F60381">
      <w:pPr>
        <w:pStyle w:val="ListParagraph"/>
        <w:numPr>
          <w:ilvl w:val="0"/>
          <w:numId w:val="29"/>
        </w:numPr>
        <w:ind w:left="1710"/>
        <w:jc w:val="both"/>
        <w:rPr>
          <w:rFonts w:ascii="Arial" w:hAnsi="Arial" w:cs="Arial"/>
          <w:sz w:val="22"/>
          <w:szCs w:val="22"/>
        </w:rPr>
      </w:pPr>
      <w:r w:rsidRPr="00C727F2">
        <w:rPr>
          <w:rFonts w:ascii="Arial" w:hAnsi="Arial" w:cs="Arial"/>
          <w:sz w:val="22"/>
          <w:szCs w:val="22"/>
        </w:rPr>
        <w:t xml:space="preserve">menjamin keberlanjutan </w:t>
      </w:r>
      <w:r w:rsidR="00176BEF" w:rsidRPr="00C727F2">
        <w:rPr>
          <w:rFonts w:ascii="Arial" w:hAnsi="Arial" w:cs="Arial"/>
          <w:sz w:val="22"/>
          <w:szCs w:val="22"/>
        </w:rPr>
        <w:t>kerja sama</w:t>
      </w:r>
      <w:r w:rsidRPr="00C727F2">
        <w:rPr>
          <w:rFonts w:ascii="Arial" w:hAnsi="Arial" w:cs="Arial"/>
          <w:sz w:val="22"/>
          <w:szCs w:val="22"/>
        </w:rPr>
        <w:t xml:space="preserve"> dan hasilnya.</w:t>
      </w:r>
    </w:p>
    <w:p w14:paraId="66BA3ABC" w14:textId="77777777" w:rsidR="008E01EB" w:rsidRPr="00C727F2" w:rsidRDefault="008E01EB" w:rsidP="00DA4EB8">
      <w:pPr>
        <w:jc w:val="both"/>
        <w:rPr>
          <w:rFonts w:ascii="Arial" w:hAnsi="Arial" w:cs="Arial"/>
          <w:sz w:val="22"/>
          <w:szCs w:val="22"/>
        </w:rPr>
      </w:pPr>
    </w:p>
    <w:p w14:paraId="116C342A" w14:textId="77777777" w:rsidR="008E01EB" w:rsidRPr="00C727F2" w:rsidRDefault="008E01EB" w:rsidP="00B22295">
      <w:pPr>
        <w:ind w:left="900"/>
        <w:jc w:val="both"/>
        <w:rPr>
          <w:rFonts w:ascii="Arial" w:hAnsi="Arial" w:cs="Arial"/>
          <w:sz w:val="22"/>
          <w:szCs w:val="22"/>
        </w:rPr>
      </w:pPr>
      <w:r w:rsidRPr="00C727F2">
        <w:rPr>
          <w:rFonts w:ascii="Arial" w:hAnsi="Arial" w:cs="Arial"/>
          <w:sz w:val="22"/>
          <w:szCs w:val="22"/>
        </w:rPr>
        <w:t xml:space="preserve">Hasil analisis data: </w:t>
      </w:r>
    </w:p>
    <w:p w14:paraId="7F19D804" w14:textId="6285568E" w:rsidR="008E01EB" w:rsidRPr="00C727F2" w:rsidRDefault="008E01EB" w:rsidP="00B22295">
      <w:pPr>
        <w:ind w:left="900"/>
        <w:jc w:val="both"/>
        <w:rPr>
          <w:rFonts w:ascii="Arial" w:hAnsi="Arial" w:cs="Arial"/>
          <w:sz w:val="22"/>
          <w:szCs w:val="22"/>
        </w:rPr>
      </w:pPr>
      <w:r w:rsidRPr="00C727F2">
        <w:rPr>
          <w:rFonts w:ascii="Arial" w:hAnsi="Arial" w:cs="Arial"/>
          <w:sz w:val="22"/>
          <w:szCs w:val="22"/>
        </w:rPr>
        <w:t xml:space="preserve">Jumlah, jenis, lingkup </w:t>
      </w:r>
      <w:r w:rsidR="00176BEF" w:rsidRPr="00C727F2">
        <w:rPr>
          <w:rFonts w:ascii="Arial" w:hAnsi="Arial" w:cs="Arial"/>
          <w:sz w:val="22"/>
          <w:szCs w:val="22"/>
        </w:rPr>
        <w:t>kerja sama</w:t>
      </w:r>
      <w:r w:rsidRPr="00C727F2">
        <w:rPr>
          <w:rFonts w:ascii="Arial" w:hAnsi="Arial" w:cs="Arial"/>
          <w:sz w:val="22"/>
          <w:szCs w:val="22"/>
        </w:rPr>
        <w:t xml:space="preserve"> akademik (pendidikan, penelitian dan PkM) dan non-akademik yang relevan dengan program studi dan manfaatnya. (Data merujuk </w:t>
      </w:r>
      <w:r w:rsidR="00566616" w:rsidRPr="00C727F2">
        <w:rPr>
          <w:rFonts w:ascii="Arial" w:hAnsi="Arial" w:cs="Arial"/>
          <w:sz w:val="22"/>
          <w:szCs w:val="22"/>
        </w:rPr>
        <w:t xml:space="preserve">DKPS Tabel 3. </w:t>
      </w:r>
      <w:r w:rsidR="00176BEF" w:rsidRPr="00C727F2">
        <w:rPr>
          <w:rFonts w:ascii="Arial" w:hAnsi="Arial" w:cs="Arial"/>
          <w:sz w:val="22"/>
          <w:szCs w:val="22"/>
        </w:rPr>
        <w:t>Kerja sama</w:t>
      </w:r>
      <w:r w:rsidR="00566616" w:rsidRPr="00C727F2">
        <w:rPr>
          <w:rFonts w:ascii="Arial" w:hAnsi="Arial" w:cs="Arial"/>
          <w:sz w:val="22"/>
          <w:szCs w:val="22"/>
        </w:rPr>
        <w:t xml:space="preserve"> UPPS yang Relevan dengan Program Studi</w:t>
      </w:r>
      <w:r w:rsidRPr="00C727F2">
        <w:rPr>
          <w:rFonts w:ascii="Arial" w:hAnsi="Arial" w:cs="Arial"/>
          <w:sz w:val="22"/>
          <w:szCs w:val="22"/>
        </w:rPr>
        <w:t>)</w:t>
      </w:r>
    </w:p>
    <w:p w14:paraId="1D810A77" w14:textId="6D77DFC0" w:rsidR="008E01EB" w:rsidRPr="00C727F2" w:rsidRDefault="008E01EB" w:rsidP="00DA4EB8">
      <w:pPr>
        <w:jc w:val="both"/>
        <w:rPr>
          <w:rFonts w:ascii="Arial" w:hAnsi="Arial" w:cs="Arial"/>
          <w:sz w:val="22"/>
          <w:szCs w:val="22"/>
        </w:rPr>
      </w:pPr>
    </w:p>
    <w:p w14:paraId="7A7B3831" w14:textId="77777777" w:rsidR="008E01EB" w:rsidRPr="00C727F2" w:rsidRDefault="008E01EB" w:rsidP="00F60381">
      <w:pPr>
        <w:pStyle w:val="ListParagraph"/>
        <w:numPr>
          <w:ilvl w:val="0"/>
          <w:numId w:val="24"/>
        </w:numPr>
        <w:jc w:val="both"/>
        <w:rPr>
          <w:rFonts w:ascii="Arial" w:hAnsi="Arial" w:cs="Arial"/>
          <w:sz w:val="22"/>
          <w:szCs w:val="22"/>
        </w:rPr>
      </w:pPr>
      <w:r w:rsidRPr="00C727F2">
        <w:rPr>
          <w:rFonts w:ascii="Arial" w:hAnsi="Arial" w:cs="Arial"/>
          <w:sz w:val="22"/>
          <w:szCs w:val="22"/>
        </w:rPr>
        <w:t xml:space="preserve">Indikator Kinerja Tambahan </w:t>
      </w:r>
    </w:p>
    <w:p w14:paraId="64279C25" w14:textId="77777777" w:rsidR="008E01EB" w:rsidRPr="00C727F2" w:rsidRDefault="008E01EB" w:rsidP="00A82C08">
      <w:pPr>
        <w:ind w:left="720"/>
        <w:jc w:val="both"/>
        <w:rPr>
          <w:rFonts w:ascii="Arial" w:hAnsi="Arial" w:cs="Arial"/>
          <w:sz w:val="22"/>
          <w:szCs w:val="22"/>
        </w:rPr>
      </w:pPr>
      <w:r w:rsidRPr="00C727F2">
        <w:rPr>
          <w:rFonts w:ascii="Arial" w:hAnsi="Arial" w:cs="Arial"/>
          <w:sz w:val="22"/>
          <w:szCs w:val="22"/>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C727F2" w:rsidRDefault="008E01EB" w:rsidP="00DA4EB8">
      <w:pPr>
        <w:jc w:val="both"/>
        <w:rPr>
          <w:rFonts w:ascii="Arial" w:hAnsi="Arial" w:cs="Arial"/>
          <w:sz w:val="22"/>
          <w:szCs w:val="22"/>
        </w:rPr>
      </w:pPr>
    </w:p>
    <w:p w14:paraId="74CF9D5F" w14:textId="77777777" w:rsidR="008E01EB" w:rsidRPr="00C727F2" w:rsidRDefault="008E01EB" w:rsidP="00F60381">
      <w:pPr>
        <w:pStyle w:val="ListParagraph"/>
        <w:numPr>
          <w:ilvl w:val="0"/>
          <w:numId w:val="24"/>
        </w:numPr>
        <w:jc w:val="both"/>
        <w:rPr>
          <w:rFonts w:ascii="Arial" w:hAnsi="Arial" w:cs="Arial"/>
          <w:sz w:val="22"/>
          <w:szCs w:val="22"/>
        </w:rPr>
      </w:pPr>
      <w:r w:rsidRPr="00C727F2">
        <w:rPr>
          <w:rFonts w:ascii="Arial" w:hAnsi="Arial" w:cs="Arial"/>
          <w:sz w:val="22"/>
          <w:szCs w:val="22"/>
        </w:rPr>
        <w:t xml:space="preserve">Kepuasan Pengguna </w:t>
      </w:r>
    </w:p>
    <w:p w14:paraId="5BD541AB" w14:textId="77777777" w:rsidR="008E01EB" w:rsidRPr="00C727F2" w:rsidRDefault="008E01EB" w:rsidP="00B22295">
      <w:pPr>
        <w:ind w:left="720"/>
        <w:jc w:val="both"/>
        <w:rPr>
          <w:rFonts w:ascii="Arial" w:hAnsi="Arial" w:cs="Arial"/>
          <w:sz w:val="22"/>
          <w:szCs w:val="22"/>
        </w:rPr>
      </w:pPr>
      <w:r w:rsidRPr="00C727F2">
        <w:rPr>
          <w:rFonts w:ascii="Arial" w:hAnsi="Arial" w:cs="Arial"/>
          <w:sz w:val="22"/>
          <w:szCs w:val="22"/>
        </w:rPr>
        <w:t xml:space="preserve">Pengukuran kepuasan layanan manajemen oleh </w:t>
      </w:r>
      <w:r w:rsidR="00A70383" w:rsidRPr="00C727F2">
        <w:rPr>
          <w:rFonts w:ascii="Arial" w:hAnsi="Arial" w:cs="Arial"/>
          <w:sz w:val="22"/>
          <w:szCs w:val="22"/>
        </w:rPr>
        <w:t xml:space="preserve">UPPS </w:t>
      </w:r>
      <w:r w:rsidRPr="00C727F2">
        <w:rPr>
          <w:rFonts w:ascii="Arial" w:hAnsi="Arial" w:cs="Arial"/>
          <w:sz w:val="22"/>
          <w:szCs w:val="22"/>
        </w:rPr>
        <w:t>terhadap para pemangku kepentingan: mahasiswa, dosen, tenaga kependidikan, lulusan, pengguna dan mitra yang memenuhi aspek-aspek berikut:</w:t>
      </w:r>
    </w:p>
    <w:p w14:paraId="1F451637" w14:textId="77777777" w:rsidR="008E01EB" w:rsidRPr="00C727F2" w:rsidRDefault="008E01EB" w:rsidP="00F60381">
      <w:pPr>
        <w:pStyle w:val="ListParagraph"/>
        <w:numPr>
          <w:ilvl w:val="0"/>
          <w:numId w:val="71"/>
        </w:numPr>
        <w:ind w:left="1260"/>
        <w:jc w:val="both"/>
        <w:rPr>
          <w:rFonts w:ascii="Arial" w:hAnsi="Arial" w:cs="Arial"/>
          <w:sz w:val="22"/>
          <w:szCs w:val="22"/>
        </w:rPr>
      </w:pPr>
      <w:r w:rsidRPr="00C727F2">
        <w:rPr>
          <w:rFonts w:ascii="Arial" w:hAnsi="Arial" w:cs="Arial"/>
          <w:sz w:val="22"/>
          <w:szCs w:val="22"/>
        </w:rPr>
        <w:t>menggunakan instrumen kepuasan yang sahih, andal, mudah digunakan,</w:t>
      </w:r>
    </w:p>
    <w:p w14:paraId="3871EE55" w14:textId="77777777" w:rsidR="008E01EB" w:rsidRPr="00C727F2" w:rsidRDefault="008E01EB" w:rsidP="00F60381">
      <w:pPr>
        <w:pStyle w:val="ListParagraph"/>
        <w:numPr>
          <w:ilvl w:val="0"/>
          <w:numId w:val="71"/>
        </w:numPr>
        <w:ind w:left="1260"/>
        <w:jc w:val="both"/>
        <w:rPr>
          <w:rFonts w:ascii="Arial" w:hAnsi="Arial" w:cs="Arial"/>
          <w:sz w:val="22"/>
          <w:szCs w:val="22"/>
        </w:rPr>
      </w:pPr>
      <w:r w:rsidRPr="00C727F2">
        <w:rPr>
          <w:rFonts w:ascii="Arial" w:hAnsi="Arial" w:cs="Arial"/>
          <w:sz w:val="22"/>
          <w:szCs w:val="22"/>
        </w:rPr>
        <w:t xml:space="preserve">dilaksanakan secara berkala, serta datanya terekam secara komprehensif, </w:t>
      </w:r>
    </w:p>
    <w:p w14:paraId="05D10F1F" w14:textId="77777777" w:rsidR="008E01EB" w:rsidRPr="00C727F2" w:rsidRDefault="008E01EB" w:rsidP="00F60381">
      <w:pPr>
        <w:pStyle w:val="ListParagraph"/>
        <w:numPr>
          <w:ilvl w:val="0"/>
          <w:numId w:val="71"/>
        </w:numPr>
        <w:ind w:left="1260"/>
        <w:jc w:val="both"/>
        <w:rPr>
          <w:rFonts w:ascii="Arial" w:hAnsi="Arial" w:cs="Arial"/>
          <w:sz w:val="22"/>
          <w:szCs w:val="22"/>
        </w:rPr>
      </w:pPr>
      <w:r w:rsidRPr="00C727F2">
        <w:rPr>
          <w:rFonts w:ascii="Arial" w:hAnsi="Arial" w:cs="Arial"/>
          <w:sz w:val="22"/>
          <w:szCs w:val="22"/>
        </w:rPr>
        <w:t>dianalisis dengan metode yang tepat serta bermanfaat untuk pengambilan keputusan, dan</w:t>
      </w:r>
    </w:p>
    <w:p w14:paraId="403DBC61" w14:textId="77777777" w:rsidR="008E01EB" w:rsidRPr="00C727F2" w:rsidRDefault="008E01EB" w:rsidP="00F60381">
      <w:pPr>
        <w:pStyle w:val="ListParagraph"/>
        <w:numPr>
          <w:ilvl w:val="0"/>
          <w:numId w:val="71"/>
        </w:numPr>
        <w:ind w:left="1260"/>
        <w:jc w:val="both"/>
        <w:rPr>
          <w:rFonts w:ascii="Arial" w:hAnsi="Arial" w:cs="Arial"/>
          <w:sz w:val="22"/>
          <w:szCs w:val="22"/>
        </w:rPr>
      </w:pPr>
      <w:r w:rsidRPr="00C727F2">
        <w:rPr>
          <w:rFonts w:ascii="Arial" w:hAnsi="Arial" w:cs="Arial"/>
          <w:sz w:val="22"/>
          <w:szCs w:val="22"/>
        </w:rPr>
        <w:t>tingkat kepuasan dan umpan balik ditindaklanjuti untuk perbaikan dan peningkatan mutu luaran secara berkala dan tersistem.</w:t>
      </w:r>
    </w:p>
    <w:p w14:paraId="1B709DD9" w14:textId="77777777" w:rsidR="008E01EB" w:rsidRPr="00C727F2" w:rsidRDefault="008E01EB" w:rsidP="00F60381">
      <w:pPr>
        <w:pStyle w:val="ListParagraph"/>
        <w:numPr>
          <w:ilvl w:val="0"/>
          <w:numId w:val="71"/>
        </w:numPr>
        <w:ind w:left="1260"/>
        <w:jc w:val="both"/>
        <w:rPr>
          <w:rFonts w:ascii="Arial" w:hAnsi="Arial" w:cs="Arial"/>
          <w:sz w:val="22"/>
          <w:szCs w:val="22"/>
        </w:rPr>
      </w:pPr>
      <w:r w:rsidRPr="00C727F2">
        <w:rPr>
          <w:rFonts w:ascii="Arial" w:hAnsi="Arial" w:cs="Arial"/>
          <w:i/>
          <w:iCs/>
          <w:sz w:val="22"/>
          <w:szCs w:val="22"/>
        </w:rPr>
        <w:t>review</w:t>
      </w:r>
      <w:r w:rsidRPr="00C727F2">
        <w:rPr>
          <w:rFonts w:ascii="Arial" w:hAnsi="Arial" w:cs="Arial"/>
          <w:sz w:val="22"/>
          <w:szCs w:val="22"/>
        </w:rPr>
        <w:t xml:space="preserve"> terhadap pelaksanaan pengukuran kepuasan para pemangku kepentingan.</w:t>
      </w:r>
    </w:p>
    <w:p w14:paraId="4A6441AF" w14:textId="77777777" w:rsidR="008E01EB" w:rsidRPr="00C727F2" w:rsidRDefault="008E01EB" w:rsidP="00F60381">
      <w:pPr>
        <w:pStyle w:val="ListParagraph"/>
        <w:numPr>
          <w:ilvl w:val="0"/>
          <w:numId w:val="71"/>
        </w:numPr>
        <w:ind w:left="1260"/>
        <w:jc w:val="both"/>
        <w:rPr>
          <w:rFonts w:ascii="Arial" w:hAnsi="Arial" w:cs="Arial"/>
          <w:sz w:val="22"/>
          <w:szCs w:val="22"/>
        </w:rPr>
      </w:pPr>
      <w:r w:rsidRPr="00C727F2">
        <w:rPr>
          <w:rFonts w:ascii="Arial" w:hAnsi="Arial" w:cs="Arial"/>
          <w:sz w:val="22"/>
          <w:szCs w:val="22"/>
        </w:rPr>
        <w:t>hasilnya dipublikasikan dan mudah diakses oleh para pemangku kepentingan.</w:t>
      </w:r>
    </w:p>
    <w:p w14:paraId="0338A4BA" w14:textId="77777777" w:rsidR="008E01EB" w:rsidRPr="00C727F2" w:rsidRDefault="008E01EB" w:rsidP="00DA4EB8">
      <w:pPr>
        <w:jc w:val="both"/>
        <w:rPr>
          <w:rFonts w:ascii="Arial" w:hAnsi="Arial" w:cs="Arial"/>
          <w:sz w:val="22"/>
          <w:szCs w:val="22"/>
        </w:rPr>
      </w:pPr>
    </w:p>
    <w:p w14:paraId="2F14385B" w14:textId="77777777" w:rsidR="008E01EB" w:rsidRPr="00C727F2" w:rsidRDefault="008E01EB" w:rsidP="00F60381">
      <w:pPr>
        <w:pStyle w:val="ListParagraph"/>
        <w:numPr>
          <w:ilvl w:val="0"/>
          <w:numId w:val="24"/>
        </w:numPr>
        <w:jc w:val="both"/>
        <w:rPr>
          <w:rFonts w:ascii="Arial" w:hAnsi="Arial" w:cs="Arial"/>
          <w:sz w:val="22"/>
          <w:szCs w:val="22"/>
        </w:rPr>
      </w:pPr>
      <w:r w:rsidRPr="00C727F2">
        <w:rPr>
          <w:rFonts w:ascii="Arial" w:hAnsi="Arial" w:cs="Arial"/>
          <w:sz w:val="22"/>
          <w:szCs w:val="22"/>
        </w:rPr>
        <w:t xml:space="preserve">Tinjauan Manajemen </w:t>
      </w:r>
    </w:p>
    <w:p w14:paraId="35C2CB29" w14:textId="77777777" w:rsidR="008E01EB" w:rsidRPr="00C727F2" w:rsidRDefault="008E01EB" w:rsidP="00A67C00">
      <w:pPr>
        <w:ind w:left="720"/>
        <w:jc w:val="both"/>
        <w:rPr>
          <w:rFonts w:ascii="Arial" w:hAnsi="Arial" w:cs="Arial"/>
          <w:sz w:val="22"/>
          <w:szCs w:val="22"/>
        </w:rPr>
      </w:pPr>
      <w:r w:rsidRPr="00C727F2">
        <w:rPr>
          <w:rFonts w:ascii="Arial" w:hAnsi="Arial" w:cs="Arial"/>
          <w:sz w:val="22"/>
          <w:szCs w:val="22"/>
        </w:rPr>
        <w:t xml:space="preserve">Deskripsi dan bukti yang sahih tindakan-tindakan pengendalian berdasarkan sistem penjaminan mutu yang ditetapkan, dilaksanakan, dan dievaluasi untuk memastikan efektivitas sistem penjaminan mutu pada </w:t>
      </w:r>
      <w:r w:rsidR="00A70383" w:rsidRPr="00C727F2">
        <w:rPr>
          <w:rFonts w:ascii="Arial" w:hAnsi="Arial" w:cs="Arial"/>
          <w:sz w:val="22"/>
          <w:szCs w:val="22"/>
        </w:rPr>
        <w:t>UPPS</w:t>
      </w:r>
      <w:r w:rsidRPr="00C727F2">
        <w:rPr>
          <w:rFonts w:ascii="Arial" w:hAnsi="Arial" w:cs="Arial"/>
          <w:sz w:val="22"/>
          <w:szCs w:val="22"/>
        </w:rPr>
        <w:t>.</w:t>
      </w:r>
    </w:p>
    <w:p w14:paraId="0CF8B50C" w14:textId="77777777" w:rsidR="008E01EB" w:rsidRPr="00C727F2" w:rsidRDefault="008E01EB" w:rsidP="00DA4EB8">
      <w:pPr>
        <w:jc w:val="both"/>
        <w:rPr>
          <w:rFonts w:ascii="Arial" w:hAnsi="Arial" w:cs="Arial"/>
          <w:sz w:val="22"/>
          <w:szCs w:val="22"/>
        </w:rPr>
      </w:pPr>
    </w:p>
    <w:p w14:paraId="3C4635F9" w14:textId="7307C155" w:rsidR="008E01EB" w:rsidRPr="00C727F2" w:rsidRDefault="00E203DD" w:rsidP="00F60381">
      <w:pPr>
        <w:pStyle w:val="ListParagraph"/>
        <w:numPr>
          <w:ilvl w:val="0"/>
          <w:numId w:val="24"/>
        </w:numPr>
        <w:jc w:val="both"/>
        <w:rPr>
          <w:rFonts w:ascii="Arial" w:hAnsi="Arial" w:cs="Arial"/>
          <w:sz w:val="22"/>
          <w:szCs w:val="22"/>
        </w:rPr>
      </w:pPr>
      <w:r w:rsidRPr="00C727F2">
        <w:rPr>
          <w:rFonts w:ascii="Arial" w:hAnsi="Arial" w:cs="Arial"/>
          <w:sz w:val="22"/>
          <w:szCs w:val="22"/>
        </w:rPr>
        <w:t>Kesimpulan Hasil Evaluasi Ketercapaian Tata Kelola dan Tata Pamong serta Tindak Lanjut</w:t>
      </w:r>
      <w:r w:rsidR="008E01EB" w:rsidRPr="00C727F2">
        <w:rPr>
          <w:rFonts w:ascii="Arial" w:hAnsi="Arial" w:cs="Arial"/>
          <w:sz w:val="22"/>
          <w:szCs w:val="22"/>
        </w:rPr>
        <w:t xml:space="preserve"> </w:t>
      </w:r>
    </w:p>
    <w:p w14:paraId="6C91562A" w14:textId="77777777" w:rsidR="008E01EB" w:rsidRPr="00C727F2" w:rsidRDefault="008E01EB" w:rsidP="00B22295">
      <w:pPr>
        <w:ind w:left="720"/>
        <w:jc w:val="both"/>
        <w:rPr>
          <w:rFonts w:ascii="Arial" w:hAnsi="Arial" w:cs="Arial"/>
          <w:sz w:val="22"/>
          <w:szCs w:val="22"/>
        </w:rPr>
      </w:pPr>
      <w:r w:rsidRPr="00C727F2">
        <w:rPr>
          <w:rFonts w:ascii="Arial" w:hAnsi="Arial" w:cs="Arial"/>
          <w:sz w:val="22"/>
          <w:szCs w:val="22"/>
        </w:rPr>
        <w:t>Berisi ringkasan dari: pemosisian, masalah dan akar masalah, serta rencana perbaikan dan pengembangan UPPS dan PS.</w:t>
      </w:r>
    </w:p>
    <w:p w14:paraId="1EA378C1" w14:textId="77777777" w:rsidR="008E01EB" w:rsidRPr="00C727F2" w:rsidRDefault="008E01EB" w:rsidP="00DA4EB8">
      <w:pPr>
        <w:jc w:val="both"/>
        <w:rPr>
          <w:rFonts w:ascii="Arial" w:hAnsi="Arial" w:cs="Arial"/>
          <w:sz w:val="22"/>
          <w:szCs w:val="22"/>
        </w:rPr>
      </w:pPr>
    </w:p>
    <w:p w14:paraId="005C4262" w14:textId="77777777" w:rsidR="008E01EB" w:rsidRPr="00C727F2" w:rsidRDefault="008E01EB" w:rsidP="00DA4EB8">
      <w:pPr>
        <w:jc w:val="both"/>
        <w:rPr>
          <w:rFonts w:ascii="Arial" w:hAnsi="Arial" w:cs="Arial"/>
          <w:sz w:val="22"/>
          <w:szCs w:val="22"/>
        </w:rPr>
      </w:pPr>
    </w:p>
    <w:p w14:paraId="6E6B5AE7" w14:textId="77777777" w:rsidR="008E01EB" w:rsidRPr="00C727F2" w:rsidRDefault="00E033FE" w:rsidP="00B22295">
      <w:pPr>
        <w:pStyle w:val="Heading4"/>
        <w:spacing w:line="240" w:lineRule="auto"/>
        <w:ind w:left="360" w:firstLine="0"/>
        <w:rPr>
          <w:rFonts w:cs="Arial"/>
          <w:b/>
          <w:sz w:val="22"/>
          <w:szCs w:val="22"/>
        </w:rPr>
      </w:pPr>
      <w:r w:rsidRPr="00C727F2">
        <w:rPr>
          <w:rFonts w:cs="Arial"/>
          <w:b/>
          <w:sz w:val="22"/>
          <w:szCs w:val="22"/>
        </w:rPr>
        <w:t xml:space="preserve">Kriteria </w:t>
      </w:r>
      <w:r w:rsidR="008E01EB" w:rsidRPr="00C727F2">
        <w:rPr>
          <w:rFonts w:cs="Arial"/>
          <w:b/>
          <w:sz w:val="22"/>
          <w:szCs w:val="22"/>
        </w:rPr>
        <w:t>3 Mahasiswa</w:t>
      </w:r>
    </w:p>
    <w:p w14:paraId="278B3DB1" w14:textId="77777777" w:rsidR="00E033FE" w:rsidRPr="00C727F2" w:rsidRDefault="00E033FE" w:rsidP="00DA4EB8">
      <w:pPr>
        <w:jc w:val="both"/>
        <w:rPr>
          <w:rFonts w:ascii="Arial" w:hAnsi="Arial" w:cs="Arial"/>
          <w:sz w:val="22"/>
          <w:szCs w:val="22"/>
        </w:rPr>
      </w:pPr>
    </w:p>
    <w:p w14:paraId="23CA7536" w14:textId="02EE0D32" w:rsidR="008E01EB" w:rsidRPr="00C727F2" w:rsidRDefault="008E01EB" w:rsidP="008743CD">
      <w:pPr>
        <w:ind w:left="360"/>
        <w:jc w:val="both"/>
        <w:rPr>
          <w:rFonts w:ascii="Arial" w:hAnsi="Arial" w:cs="Arial"/>
          <w:sz w:val="22"/>
          <w:szCs w:val="22"/>
        </w:rPr>
      </w:pPr>
      <w:r w:rsidRPr="00C727F2">
        <w:rPr>
          <w:rFonts w:ascii="Arial" w:hAnsi="Arial" w:cs="Arial"/>
          <w:sz w:val="22"/>
          <w:szCs w:val="22"/>
        </w:rPr>
        <w:t xml:space="preserve">Narasikan secara analisis runtut mengenai </w:t>
      </w:r>
      <w:r w:rsidR="00A70383" w:rsidRPr="00C727F2">
        <w:rPr>
          <w:rFonts w:ascii="Arial" w:hAnsi="Arial" w:cs="Arial"/>
          <w:sz w:val="22"/>
          <w:szCs w:val="22"/>
        </w:rPr>
        <w:t>k</w:t>
      </w:r>
      <w:r w:rsidRPr="00C727F2">
        <w:rPr>
          <w:rFonts w:ascii="Arial" w:hAnsi="Arial" w:cs="Arial"/>
          <w:sz w:val="22"/>
          <w:szCs w:val="22"/>
        </w:rPr>
        <w:t xml:space="preserve">riteria mahasiswa dengan dukungan data, informasi, dan kinerja tentang keberadaan pedoman penyusunan, pelaksanaan, pencapaian, permasalahan dan kelemahan serta tindak lanjut </w:t>
      </w:r>
      <w:r w:rsidR="004D1B91" w:rsidRPr="00C727F2">
        <w:rPr>
          <w:rFonts w:ascii="Arial" w:hAnsi="Arial" w:cs="Arial"/>
          <w:sz w:val="22"/>
          <w:szCs w:val="22"/>
        </w:rPr>
        <w:t xml:space="preserve">dengan sistematika </w:t>
      </w:r>
      <w:r w:rsidRPr="00C727F2">
        <w:rPr>
          <w:rFonts w:ascii="Arial" w:hAnsi="Arial" w:cs="Arial"/>
          <w:sz w:val="22"/>
          <w:szCs w:val="22"/>
        </w:rPr>
        <w:t>sebagai berikut:</w:t>
      </w:r>
    </w:p>
    <w:p w14:paraId="28FF5E27" w14:textId="77777777" w:rsidR="008E01EB" w:rsidRPr="00C727F2" w:rsidRDefault="008E01EB" w:rsidP="00DA4EB8">
      <w:pPr>
        <w:jc w:val="both"/>
        <w:rPr>
          <w:rFonts w:ascii="Arial" w:hAnsi="Arial" w:cs="Arial"/>
          <w:sz w:val="22"/>
          <w:szCs w:val="22"/>
        </w:rPr>
      </w:pPr>
    </w:p>
    <w:p w14:paraId="0FA6B35F" w14:textId="77777777" w:rsidR="008E01EB" w:rsidRPr="00C727F2" w:rsidRDefault="008E01EB" w:rsidP="00F60381">
      <w:pPr>
        <w:pStyle w:val="ListParagraph"/>
        <w:numPr>
          <w:ilvl w:val="0"/>
          <w:numId w:val="30"/>
        </w:numPr>
        <w:jc w:val="both"/>
        <w:rPr>
          <w:rFonts w:ascii="Arial" w:hAnsi="Arial" w:cs="Arial"/>
          <w:sz w:val="22"/>
          <w:szCs w:val="22"/>
        </w:rPr>
      </w:pPr>
      <w:r w:rsidRPr="00C727F2">
        <w:rPr>
          <w:rFonts w:ascii="Arial" w:hAnsi="Arial" w:cs="Arial"/>
          <w:sz w:val="22"/>
          <w:szCs w:val="22"/>
        </w:rPr>
        <w:t xml:space="preserve">Latar Belakang </w:t>
      </w:r>
    </w:p>
    <w:p w14:paraId="093BF8F0" w14:textId="77777777" w:rsidR="008E01EB" w:rsidRPr="00C727F2" w:rsidRDefault="008E01EB" w:rsidP="002E5515">
      <w:pPr>
        <w:ind w:left="720"/>
        <w:jc w:val="both"/>
        <w:rPr>
          <w:rFonts w:ascii="Arial" w:hAnsi="Arial" w:cs="Arial"/>
          <w:sz w:val="22"/>
          <w:szCs w:val="22"/>
        </w:rPr>
      </w:pPr>
      <w:r w:rsidRPr="00C727F2">
        <w:rPr>
          <w:rFonts w:ascii="Arial" w:hAnsi="Arial" w:cs="Arial"/>
          <w:sz w:val="22"/>
          <w:szCs w:val="22"/>
        </w:rPr>
        <w:t xml:space="preserve">Bagian ini mencakup latar belakang, tujuan, dan rasional strategi pencapaian standar perguruan tinggi terkait kemahasiswaan yang mencakup sistem seleksi dan layanan mahasiswa serta standar khusus </w:t>
      </w:r>
      <w:r w:rsidR="00A70383" w:rsidRPr="00C727F2">
        <w:rPr>
          <w:rFonts w:ascii="Arial" w:hAnsi="Arial" w:cs="Arial"/>
          <w:sz w:val="22"/>
          <w:szCs w:val="22"/>
        </w:rPr>
        <w:t>PS</w:t>
      </w:r>
      <w:r w:rsidRPr="00C727F2">
        <w:rPr>
          <w:rFonts w:ascii="Arial" w:hAnsi="Arial" w:cs="Arial"/>
          <w:sz w:val="22"/>
          <w:szCs w:val="22"/>
        </w:rPr>
        <w:t>.</w:t>
      </w:r>
    </w:p>
    <w:p w14:paraId="5CC9D638" w14:textId="77777777" w:rsidR="008E01EB" w:rsidRPr="00C727F2" w:rsidRDefault="008E01EB" w:rsidP="00DA4EB8">
      <w:pPr>
        <w:jc w:val="both"/>
        <w:rPr>
          <w:rFonts w:ascii="Arial" w:hAnsi="Arial" w:cs="Arial"/>
          <w:sz w:val="22"/>
          <w:szCs w:val="22"/>
        </w:rPr>
      </w:pPr>
    </w:p>
    <w:p w14:paraId="462C03AD" w14:textId="77777777" w:rsidR="008E01EB" w:rsidRPr="00C727F2" w:rsidRDefault="008E01EB" w:rsidP="00F60381">
      <w:pPr>
        <w:pStyle w:val="ListParagraph"/>
        <w:numPr>
          <w:ilvl w:val="0"/>
          <w:numId w:val="30"/>
        </w:numPr>
        <w:jc w:val="both"/>
        <w:rPr>
          <w:rFonts w:ascii="Arial" w:hAnsi="Arial" w:cs="Arial"/>
          <w:sz w:val="22"/>
          <w:szCs w:val="22"/>
        </w:rPr>
      </w:pPr>
      <w:r w:rsidRPr="00C727F2">
        <w:rPr>
          <w:rFonts w:ascii="Arial" w:hAnsi="Arial" w:cs="Arial"/>
          <w:sz w:val="22"/>
          <w:szCs w:val="22"/>
        </w:rPr>
        <w:t xml:space="preserve">Kebijakan/Rujukan Peraturan dan Standar yang Menjadi Acuan PS </w:t>
      </w:r>
    </w:p>
    <w:p w14:paraId="2195DBD1" w14:textId="020EBDA4" w:rsidR="008E01EB" w:rsidRPr="00C727F2" w:rsidRDefault="008E01EB" w:rsidP="002E5515">
      <w:pPr>
        <w:ind w:left="720"/>
        <w:jc w:val="both"/>
        <w:rPr>
          <w:rFonts w:ascii="Arial" w:hAnsi="Arial" w:cs="Arial"/>
          <w:sz w:val="22"/>
          <w:szCs w:val="22"/>
        </w:rPr>
      </w:pPr>
      <w:r w:rsidRPr="00C727F2">
        <w:rPr>
          <w:rFonts w:ascii="Arial" w:hAnsi="Arial" w:cs="Arial"/>
          <w:sz w:val="22"/>
          <w:szCs w:val="22"/>
        </w:rPr>
        <w:t xml:space="preserve">Berisi deskripsi dokumen legal kebijakan pada </w:t>
      </w:r>
      <w:r w:rsidR="00A70383" w:rsidRPr="00C727F2">
        <w:rPr>
          <w:rFonts w:ascii="Arial" w:hAnsi="Arial" w:cs="Arial"/>
          <w:sz w:val="22"/>
          <w:szCs w:val="22"/>
        </w:rPr>
        <w:t xml:space="preserve">UPPS </w:t>
      </w:r>
      <w:r w:rsidRPr="00C727F2">
        <w:rPr>
          <w:rFonts w:ascii="Arial" w:hAnsi="Arial" w:cs="Arial"/>
          <w:sz w:val="22"/>
          <w:szCs w:val="22"/>
        </w:rPr>
        <w:t xml:space="preserve">yang mencakup sistem penerimaan mahasiswa baru dan layanan mahasiswa (bimbingan dan konseling, pengembangan nalar, minat dan bakat, pengembangan </w:t>
      </w:r>
      <w:r w:rsidRPr="00C727F2">
        <w:rPr>
          <w:rFonts w:ascii="Arial" w:hAnsi="Arial" w:cs="Arial"/>
          <w:i/>
          <w:sz w:val="22"/>
          <w:szCs w:val="22"/>
        </w:rPr>
        <w:t>soft skills</w:t>
      </w:r>
      <w:r w:rsidRPr="00C727F2">
        <w:rPr>
          <w:rFonts w:ascii="Arial" w:hAnsi="Arial" w:cs="Arial"/>
          <w:sz w:val="22"/>
          <w:szCs w:val="22"/>
        </w:rPr>
        <w:t xml:space="preserve">, layanan beasiswa, bimbingan </w:t>
      </w:r>
      <w:r w:rsidR="00972E5D" w:rsidRPr="00C727F2">
        <w:rPr>
          <w:rFonts w:ascii="Arial" w:hAnsi="Arial" w:cs="Arial"/>
          <w:sz w:val="22"/>
          <w:szCs w:val="22"/>
        </w:rPr>
        <w:t>karier</w:t>
      </w:r>
      <w:r w:rsidRPr="00C727F2">
        <w:rPr>
          <w:rFonts w:ascii="Arial" w:hAnsi="Arial" w:cs="Arial"/>
          <w:sz w:val="22"/>
          <w:szCs w:val="22"/>
        </w:rPr>
        <w:t xml:space="preserve"> dan kewirausahaan, dan layanan kesehatan).</w:t>
      </w:r>
    </w:p>
    <w:p w14:paraId="0D1E9DD9" w14:textId="77777777" w:rsidR="008E01EB" w:rsidRPr="00C727F2" w:rsidRDefault="008E01EB" w:rsidP="00DA4EB8">
      <w:pPr>
        <w:jc w:val="both"/>
        <w:rPr>
          <w:rFonts w:ascii="Arial" w:hAnsi="Arial" w:cs="Arial"/>
          <w:sz w:val="22"/>
          <w:szCs w:val="22"/>
        </w:rPr>
      </w:pPr>
    </w:p>
    <w:p w14:paraId="6A9A34CB" w14:textId="77777777" w:rsidR="008E01EB" w:rsidRPr="00C727F2" w:rsidRDefault="008E01EB" w:rsidP="00F60381">
      <w:pPr>
        <w:pStyle w:val="ListParagraph"/>
        <w:numPr>
          <w:ilvl w:val="0"/>
          <w:numId w:val="30"/>
        </w:numPr>
        <w:jc w:val="both"/>
        <w:rPr>
          <w:rFonts w:ascii="Arial" w:hAnsi="Arial" w:cs="Arial"/>
          <w:sz w:val="22"/>
          <w:szCs w:val="22"/>
        </w:rPr>
      </w:pPr>
      <w:r w:rsidRPr="00C727F2">
        <w:rPr>
          <w:rFonts w:ascii="Arial" w:hAnsi="Arial" w:cs="Arial"/>
          <w:sz w:val="22"/>
          <w:szCs w:val="22"/>
        </w:rPr>
        <w:t xml:space="preserve">Strategi Pencapaian Standar </w:t>
      </w:r>
    </w:p>
    <w:p w14:paraId="38E83AF8" w14:textId="017BA38F" w:rsidR="008E01EB" w:rsidRPr="00C727F2" w:rsidRDefault="008E01EB" w:rsidP="002E5515">
      <w:pPr>
        <w:ind w:left="720"/>
        <w:jc w:val="both"/>
        <w:rPr>
          <w:rFonts w:ascii="Arial" w:hAnsi="Arial" w:cs="Arial"/>
          <w:sz w:val="22"/>
          <w:szCs w:val="22"/>
        </w:rPr>
      </w:pPr>
      <w:r w:rsidRPr="00C727F2">
        <w:rPr>
          <w:rFonts w:ascii="Arial" w:hAnsi="Arial" w:cs="Arial"/>
          <w:sz w:val="22"/>
          <w:szCs w:val="22"/>
        </w:rPr>
        <w:t xml:space="preserve">Pada bagian ini harus diuraikan secara komprehensif strategi </w:t>
      </w:r>
      <w:r w:rsidR="00A70383" w:rsidRPr="00C727F2">
        <w:rPr>
          <w:rFonts w:ascii="Arial" w:hAnsi="Arial" w:cs="Arial"/>
          <w:sz w:val="22"/>
          <w:szCs w:val="22"/>
        </w:rPr>
        <w:t xml:space="preserve">UPPS </w:t>
      </w:r>
      <w:r w:rsidRPr="00C727F2">
        <w:rPr>
          <w:rFonts w:ascii="Arial" w:hAnsi="Arial" w:cs="Arial"/>
          <w:sz w:val="22"/>
          <w:szCs w:val="22"/>
        </w:rPr>
        <w:t xml:space="preserve">untuk mencapai standar </w:t>
      </w:r>
      <w:r w:rsidR="00972E5D" w:rsidRPr="00C727F2">
        <w:rPr>
          <w:rFonts w:ascii="Arial" w:hAnsi="Arial" w:cs="Arial"/>
          <w:sz w:val="22"/>
          <w:szCs w:val="22"/>
        </w:rPr>
        <w:t xml:space="preserve">Perguruan Tinggi </w:t>
      </w:r>
      <w:r w:rsidRPr="00C727F2">
        <w:rPr>
          <w:rFonts w:ascii="Arial" w:hAnsi="Arial" w:cs="Arial"/>
          <w:sz w:val="22"/>
          <w:szCs w:val="22"/>
        </w:rPr>
        <w:t>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C727F2" w:rsidRDefault="008E01EB" w:rsidP="00DA4EB8">
      <w:pPr>
        <w:jc w:val="both"/>
        <w:rPr>
          <w:rFonts w:ascii="Arial" w:hAnsi="Arial" w:cs="Arial"/>
          <w:sz w:val="22"/>
          <w:szCs w:val="22"/>
        </w:rPr>
      </w:pPr>
    </w:p>
    <w:p w14:paraId="4F8AE848" w14:textId="77777777" w:rsidR="008E01EB" w:rsidRPr="00C727F2" w:rsidRDefault="008E01EB" w:rsidP="00F60381">
      <w:pPr>
        <w:pStyle w:val="ListParagraph"/>
        <w:numPr>
          <w:ilvl w:val="0"/>
          <w:numId w:val="30"/>
        </w:numPr>
        <w:jc w:val="both"/>
        <w:rPr>
          <w:rFonts w:ascii="Arial" w:hAnsi="Arial" w:cs="Arial"/>
          <w:sz w:val="22"/>
          <w:szCs w:val="22"/>
        </w:rPr>
      </w:pPr>
      <w:r w:rsidRPr="00C727F2">
        <w:rPr>
          <w:rFonts w:ascii="Arial" w:hAnsi="Arial" w:cs="Arial"/>
          <w:sz w:val="22"/>
          <w:szCs w:val="22"/>
        </w:rPr>
        <w:t xml:space="preserve">Evaluasi Pelaksanaan Standar </w:t>
      </w:r>
    </w:p>
    <w:p w14:paraId="1EFDEA93" w14:textId="3FD85525" w:rsidR="008E01EB" w:rsidRPr="00C727F2" w:rsidRDefault="008E01EB" w:rsidP="002E5515">
      <w:pPr>
        <w:ind w:left="720"/>
        <w:jc w:val="both"/>
        <w:rPr>
          <w:rFonts w:ascii="Arial" w:hAnsi="Arial" w:cs="Arial"/>
          <w:sz w:val="22"/>
          <w:szCs w:val="22"/>
        </w:rPr>
      </w:pPr>
      <w:r w:rsidRPr="00C727F2">
        <w:rPr>
          <w:rFonts w:ascii="Arial" w:hAnsi="Arial" w:cs="Arial"/>
          <w:sz w:val="22"/>
          <w:szCs w:val="22"/>
        </w:rPr>
        <w:t xml:space="preserve">Berisi deskripsi dan </w:t>
      </w:r>
      <w:r w:rsidR="00C22B55" w:rsidRPr="00C727F2">
        <w:rPr>
          <w:rFonts w:ascii="Arial" w:hAnsi="Arial" w:cs="Arial"/>
          <w:sz w:val="22"/>
          <w:szCs w:val="22"/>
        </w:rPr>
        <w:t xml:space="preserve">analisis </w:t>
      </w:r>
      <w:r w:rsidRPr="00C727F2">
        <w:rPr>
          <w:rFonts w:ascii="Arial" w:hAnsi="Arial" w:cs="Arial"/>
          <w:sz w:val="22"/>
          <w:szCs w:val="22"/>
        </w:rPr>
        <w:t xml:space="preserve">keberhasilan dan/atau ketidakberhasilan pencapaian standar yang telah ditetapkan. Capaian kinerja harus diukur dengan </w:t>
      </w:r>
      <w:r w:rsidR="00916199" w:rsidRPr="00C727F2">
        <w:rPr>
          <w:rFonts w:ascii="Arial" w:hAnsi="Arial" w:cs="Arial"/>
          <w:sz w:val="22"/>
          <w:szCs w:val="22"/>
        </w:rPr>
        <w:t>metode</w:t>
      </w:r>
      <w:r w:rsidRPr="00C727F2">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C727F2">
        <w:rPr>
          <w:rFonts w:ascii="Arial" w:hAnsi="Arial" w:cs="Arial"/>
          <w:sz w:val="22"/>
          <w:szCs w:val="22"/>
        </w:rPr>
        <w:t>UPPS</w:t>
      </w:r>
      <w:r w:rsidRPr="00C727F2">
        <w:rPr>
          <w:rFonts w:ascii="Arial" w:hAnsi="Arial" w:cs="Arial"/>
          <w:sz w:val="22"/>
          <w:szCs w:val="22"/>
        </w:rPr>
        <w:t>.</w:t>
      </w:r>
    </w:p>
    <w:p w14:paraId="0E1CC9C5" w14:textId="77777777" w:rsidR="008E01EB" w:rsidRPr="00C727F2" w:rsidRDefault="008E01EB" w:rsidP="00DA4EB8">
      <w:pPr>
        <w:jc w:val="both"/>
        <w:rPr>
          <w:rFonts w:ascii="Arial" w:hAnsi="Arial" w:cs="Arial"/>
          <w:sz w:val="22"/>
          <w:szCs w:val="22"/>
        </w:rPr>
      </w:pPr>
    </w:p>
    <w:p w14:paraId="01753F2C" w14:textId="77777777" w:rsidR="008E01EB" w:rsidRPr="00C727F2" w:rsidRDefault="008E01EB" w:rsidP="00F60381">
      <w:pPr>
        <w:pStyle w:val="ListParagraph"/>
        <w:numPr>
          <w:ilvl w:val="0"/>
          <w:numId w:val="30"/>
        </w:numPr>
        <w:jc w:val="both"/>
        <w:rPr>
          <w:rFonts w:ascii="Arial" w:hAnsi="Arial" w:cs="Arial"/>
          <w:sz w:val="22"/>
          <w:szCs w:val="22"/>
        </w:rPr>
      </w:pPr>
      <w:r w:rsidRPr="00C727F2">
        <w:rPr>
          <w:rFonts w:ascii="Arial" w:hAnsi="Arial" w:cs="Arial"/>
          <w:sz w:val="22"/>
          <w:szCs w:val="22"/>
        </w:rPr>
        <w:t xml:space="preserve">Indikator Kinerja Utama </w:t>
      </w:r>
    </w:p>
    <w:p w14:paraId="0A051BBB" w14:textId="77777777" w:rsidR="008E01EB" w:rsidRPr="00C727F2" w:rsidRDefault="008E01EB" w:rsidP="00F60381">
      <w:pPr>
        <w:pStyle w:val="ListParagraph"/>
        <w:numPr>
          <w:ilvl w:val="0"/>
          <w:numId w:val="31"/>
        </w:numPr>
        <w:ind w:left="1170"/>
        <w:jc w:val="both"/>
        <w:rPr>
          <w:rFonts w:ascii="Arial" w:hAnsi="Arial" w:cs="Arial"/>
          <w:sz w:val="22"/>
          <w:szCs w:val="22"/>
        </w:rPr>
      </w:pPr>
      <w:r w:rsidRPr="00C727F2">
        <w:rPr>
          <w:rFonts w:ascii="Arial" w:hAnsi="Arial" w:cs="Arial"/>
          <w:sz w:val="22"/>
          <w:szCs w:val="22"/>
        </w:rPr>
        <w:t>Kualitas input mahasiswa</w:t>
      </w:r>
    </w:p>
    <w:p w14:paraId="010596E0" w14:textId="77777777" w:rsidR="008E01EB" w:rsidRPr="00C727F2" w:rsidRDefault="008E01EB" w:rsidP="00F60381">
      <w:pPr>
        <w:pStyle w:val="ListParagraph"/>
        <w:numPr>
          <w:ilvl w:val="0"/>
          <w:numId w:val="32"/>
        </w:numPr>
        <w:ind w:left="1620"/>
        <w:jc w:val="both"/>
        <w:rPr>
          <w:rFonts w:ascii="Arial" w:hAnsi="Arial" w:cs="Arial"/>
          <w:sz w:val="22"/>
          <w:szCs w:val="22"/>
        </w:rPr>
      </w:pPr>
      <w:r w:rsidRPr="00C727F2">
        <w:rPr>
          <w:rFonts w:ascii="Arial" w:hAnsi="Arial" w:cs="Arial"/>
          <w:sz w:val="22"/>
          <w:szCs w:val="22"/>
        </w:rPr>
        <w:t>Metode rekrutmen calon mahasiswa untuk mengidentifikasi potensi kemampuan mencapai capaian pembelajaran.</w:t>
      </w:r>
    </w:p>
    <w:p w14:paraId="4E79C85B" w14:textId="77777777" w:rsidR="008E01EB" w:rsidRPr="00C727F2" w:rsidRDefault="008E01EB" w:rsidP="00F60381">
      <w:pPr>
        <w:pStyle w:val="ListParagraph"/>
        <w:numPr>
          <w:ilvl w:val="0"/>
          <w:numId w:val="32"/>
        </w:numPr>
        <w:ind w:left="1620"/>
        <w:jc w:val="both"/>
        <w:rPr>
          <w:rFonts w:ascii="Arial" w:hAnsi="Arial" w:cs="Arial"/>
          <w:sz w:val="22"/>
          <w:szCs w:val="22"/>
        </w:rPr>
      </w:pPr>
      <w:r w:rsidRPr="00C727F2">
        <w:rPr>
          <w:rFonts w:ascii="Arial" w:hAnsi="Arial" w:cs="Arial"/>
          <w:sz w:val="22"/>
          <w:szCs w:val="22"/>
        </w:rPr>
        <w:t>Hasil analisis data:</w:t>
      </w:r>
    </w:p>
    <w:p w14:paraId="31083D5D" w14:textId="40D0EC8B" w:rsidR="008E01EB" w:rsidRPr="00C727F2" w:rsidRDefault="008E01EB" w:rsidP="00F60381">
      <w:pPr>
        <w:pStyle w:val="ListParagraph"/>
        <w:numPr>
          <w:ilvl w:val="0"/>
          <w:numId w:val="33"/>
        </w:numPr>
        <w:ind w:left="2070"/>
        <w:jc w:val="both"/>
        <w:rPr>
          <w:rFonts w:ascii="Arial" w:hAnsi="Arial" w:cs="Arial"/>
          <w:sz w:val="22"/>
          <w:szCs w:val="22"/>
        </w:rPr>
      </w:pPr>
      <w:r w:rsidRPr="00C727F2">
        <w:rPr>
          <w:rFonts w:ascii="Arial" w:hAnsi="Arial" w:cs="Arial"/>
          <w:sz w:val="22"/>
          <w:szCs w:val="22"/>
        </w:rPr>
        <w:t xml:space="preserve">Rasio jumlah pendaftar terhadap jumlah mahasiswa baru pada </w:t>
      </w:r>
      <w:r w:rsidR="00A70383" w:rsidRPr="00C727F2">
        <w:rPr>
          <w:rFonts w:ascii="Arial" w:hAnsi="Arial" w:cs="Arial"/>
          <w:sz w:val="22"/>
          <w:szCs w:val="22"/>
        </w:rPr>
        <w:t>PS</w:t>
      </w:r>
      <w:r w:rsidRPr="00C727F2">
        <w:rPr>
          <w:rFonts w:ascii="Arial" w:hAnsi="Arial" w:cs="Arial"/>
          <w:sz w:val="22"/>
          <w:szCs w:val="22"/>
        </w:rPr>
        <w:t>. (Data merujuk DKPS</w:t>
      </w:r>
      <w:r w:rsidR="00566616" w:rsidRPr="00C727F2">
        <w:rPr>
          <w:rFonts w:ascii="Arial" w:hAnsi="Arial" w:cs="Arial"/>
          <w:sz w:val="22"/>
          <w:szCs w:val="22"/>
        </w:rPr>
        <w:t xml:space="preserve"> Tabel 5</w:t>
      </w:r>
      <w:r w:rsidR="000404A6" w:rsidRPr="00C727F2">
        <w:rPr>
          <w:rFonts w:ascii="Arial" w:hAnsi="Arial" w:cs="Arial"/>
          <w:sz w:val="22"/>
          <w:szCs w:val="22"/>
        </w:rPr>
        <w:t>.</w:t>
      </w:r>
      <w:r w:rsidR="00566616" w:rsidRPr="00C727F2">
        <w:rPr>
          <w:rFonts w:ascii="Arial" w:hAnsi="Arial" w:cs="Arial"/>
          <w:sz w:val="22"/>
          <w:szCs w:val="22"/>
        </w:rPr>
        <w:t xml:space="preserve"> Data Mahasiswa pada Program Studi</w:t>
      </w:r>
      <w:r w:rsidRPr="00C727F2">
        <w:rPr>
          <w:rFonts w:ascii="Arial" w:hAnsi="Arial" w:cs="Arial"/>
          <w:sz w:val="22"/>
          <w:szCs w:val="22"/>
        </w:rPr>
        <w:t>)</w:t>
      </w:r>
    </w:p>
    <w:p w14:paraId="2426EE81" w14:textId="77777777" w:rsidR="008E01EB" w:rsidRPr="00C727F2" w:rsidRDefault="008E01EB" w:rsidP="00F60381">
      <w:pPr>
        <w:pStyle w:val="ListParagraph"/>
        <w:numPr>
          <w:ilvl w:val="0"/>
          <w:numId w:val="33"/>
        </w:numPr>
        <w:ind w:left="2070"/>
        <w:jc w:val="both"/>
        <w:rPr>
          <w:rFonts w:ascii="Arial" w:hAnsi="Arial" w:cs="Arial"/>
          <w:sz w:val="22"/>
          <w:szCs w:val="22"/>
        </w:rPr>
      </w:pPr>
      <w:r w:rsidRPr="00C727F2">
        <w:rPr>
          <w:rFonts w:ascii="Arial" w:hAnsi="Arial" w:cs="Arial"/>
          <w:sz w:val="22"/>
          <w:szCs w:val="22"/>
        </w:rPr>
        <w:t xml:space="preserve">Pertumbuhan jumlah mahasiswa baru untuk </w:t>
      </w:r>
      <w:r w:rsidR="00A70383" w:rsidRPr="00C727F2">
        <w:rPr>
          <w:rFonts w:ascii="Arial" w:hAnsi="Arial" w:cs="Arial"/>
          <w:sz w:val="22"/>
          <w:szCs w:val="22"/>
        </w:rPr>
        <w:t xml:space="preserve">PS </w:t>
      </w:r>
      <w:r w:rsidRPr="00C727F2">
        <w:rPr>
          <w:rFonts w:ascii="Arial" w:hAnsi="Arial" w:cs="Arial"/>
          <w:sz w:val="22"/>
          <w:szCs w:val="22"/>
        </w:rPr>
        <w:t>dengan jumlah lulusan rendah.</w:t>
      </w:r>
    </w:p>
    <w:p w14:paraId="04989CEA" w14:textId="77777777" w:rsidR="008E01EB" w:rsidRPr="00C727F2" w:rsidRDefault="008E01EB" w:rsidP="00DA4EB8">
      <w:pPr>
        <w:jc w:val="both"/>
        <w:rPr>
          <w:rFonts w:ascii="Arial" w:hAnsi="Arial" w:cs="Arial"/>
          <w:sz w:val="22"/>
          <w:szCs w:val="22"/>
        </w:rPr>
      </w:pPr>
    </w:p>
    <w:p w14:paraId="6DC86C83" w14:textId="77777777" w:rsidR="008E01EB" w:rsidRPr="00C727F2" w:rsidRDefault="008E01EB" w:rsidP="00F60381">
      <w:pPr>
        <w:pStyle w:val="ListParagraph"/>
        <w:numPr>
          <w:ilvl w:val="0"/>
          <w:numId w:val="31"/>
        </w:numPr>
        <w:ind w:left="1170"/>
        <w:jc w:val="both"/>
        <w:rPr>
          <w:rFonts w:ascii="Arial" w:hAnsi="Arial" w:cs="Arial"/>
          <w:sz w:val="22"/>
          <w:szCs w:val="22"/>
        </w:rPr>
      </w:pPr>
      <w:r w:rsidRPr="00C727F2">
        <w:rPr>
          <w:rFonts w:ascii="Arial" w:hAnsi="Arial" w:cs="Arial"/>
          <w:sz w:val="22"/>
          <w:szCs w:val="22"/>
        </w:rPr>
        <w:t>Animo calon mahasiswa sebagai hasil upaya yang sudah dilakukan</w:t>
      </w:r>
    </w:p>
    <w:p w14:paraId="3CF7BD93" w14:textId="77777777" w:rsidR="008E01EB" w:rsidRPr="00C727F2" w:rsidRDefault="008E01EB" w:rsidP="00F60381">
      <w:pPr>
        <w:pStyle w:val="ListParagraph"/>
        <w:numPr>
          <w:ilvl w:val="0"/>
          <w:numId w:val="34"/>
        </w:numPr>
        <w:ind w:left="1620"/>
        <w:jc w:val="both"/>
        <w:rPr>
          <w:rFonts w:ascii="Arial" w:hAnsi="Arial" w:cs="Arial"/>
          <w:sz w:val="22"/>
          <w:szCs w:val="22"/>
        </w:rPr>
      </w:pPr>
      <w:r w:rsidRPr="00C727F2">
        <w:rPr>
          <w:rFonts w:ascii="Arial" w:hAnsi="Arial" w:cs="Arial"/>
          <w:sz w:val="22"/>
          <w:szCs w:val="22"/>
        </w:rPr>
        <w:t xml:space="preserve">Tren peningkatan animo calon mahasiswa dalam kurun waktu </w:t>
      </w:r>
      <w:r w:rsidR="00A70383" w:rsidRPr="00C727F2">
        <w:rPr>
          <w:rFonts w:ascii="Arial" w:hAnsi="Arial" w:cs="Arial"/>
          <w:sz w:val="22"/>
          <w:szCs w:val="22"/>
        </w:rPr>
        <w:t xml:space="preserve">tiga (3) </w:t>
      </w:r>
      <w:r w:rsidRPr="00C727F2">
        <w:rPr>
          <w:rFonts w:ascii="Arial" w:hAnsi="Arial" w:cs="Arial"/>
          <w:sz w:val="22"/>
          <w:szCs w:val="22"/>
        </w:rPr>
        <w:t xml:space="preserve">tahun terakhir pada </w:t>
      </w:r>
      <w:r w:rsidR="00A70383" w:rsidRPr="00C727F2">
        <w:rPr>
          <w:rFonts w:ascii="Arial" w:hAnsi="Arial" w:cs="Arial"/>
          <w:sz w:val="22"/>
          <w:szCs w:val="22"/>
        </w:rPr>
        <w:t>PS</w:t>
      </w:r>
      <w:r w:rsidRPr="00C727F2">
        <w:rPr>
          <w:rFonts w:ascii="Arial" w:hAnsi="Arial" w:cs="Arial"/>
          <w:sz w:val="22"/>
          <w:szCs w:val="22"/>
        </w:rPr>
        <w:t>.</w:t>
      </w:r>
    </w:p>
    <w:p w14:paraId="07307E1B" w14:textId="77777777" w:rsidR="008E01EB" w:rsidRPr="00C727F2" w:rsidRDefault="008E01EB" w:rsidP="00F60381">
      <w:pPr>
        <w:pStyle w:val="ListParagraph"/>
        <w:numPr>
          <w:ilvl w:val="0"/>
          <w:numId w:val="34"/>
        </w:numPr>
        <w:ind w:left="1620"/>
        <w:jc w:val="both"/>
        <w:rPr>
          <w:rFonts w:ascii="Arial" w:hAnsi="Arial" w:cs="Arial"/>
          <w:sz w:val="22"/>
          <w:szCs w:val="22"/>
        </w:rPr>
      </w:pPr>
      <w:r w:rsidRPr="00C727F2">
        <w:rPr>
          <w:rFonts w:ascii="Arial" w:hAnsi="Arial" w:cs="Arial"/>
          <w:sz w:val="22"/>
          <w:szCs w:val="22"/>
        </w:rPr>
        <w:t xml:space="preserve">Keberadaan mahasiswa asing terhadap jumlah mahasiswa pada </w:t>
      </w:r>
      <w:r w:rsidR="00A70383" w:rsidRPr="00C727F2">
        <w:rPr>
          <w:rFonts w:ascii="Arial" w:hAnsi="Arial" w:cs="Arial"/>
          <w:sz w:val="22"/>
          <w:szCs w:val="22"/>
        </w:rPr>
        <w:t>PS</w:t>
      </w:r>
      <w:r w:rsidRPr="00C727F2">
        <w:rPr>
          <w:rFonts w:ascii="Arial" w:hAnsi="Arial" w:cs="Arial"/>
          <w:sz w:val="22"/>
          <w:szCs w:val="22"/>
        </w:rPr>
        <w:t xml:space="preserve">. </w:t>
      </w:r>
    </w:p>
    <w:p w14:paraId="6A629325" w14:textId="727D0E2B" w:rsidR="008E01EB" w:rsidRPr="00C727F2" w:rsidRDefault="008E01EB" w:rsidP="00553667">
      <w:pPr>
        <w:ind w:left="1170"/>
        <w:jc w:val="both"/>
        <w:rPr>
          <w:rFonts w:ascii="Arial" w:hAnsi="Arial" w:cs="Arial"/>
          <w:sz w:val="22"/>
          <w:szCs w:val="22"/>
        </w:rPr>
      </w:pPr>
      <w:r w:rsidRPr="00C727F2">
        <w:rPr>
          <w:rFonts w:ascii="Arial" w:hAnsi="Arial" w:cs="Arial"/>
          <w:sz w:val="22"/>
          <w:szCs w:val="22"/>
        </w:rPr>
        <w:t>(</w:t>
      </w:r>
      <w:r w:rsidR="000404A6" w:rsidRPr="00C727F2">
        <w:rPr>
          <w:rFonts w:ascii="Arial" w:hAnsi="Arial" w:cs="Arial"/>
          <w:sz w:val="22"/>
          <w:szCs w:val="22"/>
        </w:rPr>
        <w:t>Data merujuk DKPS Tabel 5. Data Mahasiswa pada Program Studi</w:t>
      </w:r>
      <w:r w:rsidRPr="00C727F2">
        <w:rPr>
          <w:rFonts w:ascii="Arial" w:hAnsi="Arial" w:cs="Arial"/>
          <w:sz w:val="22"/>
          <w:szCs w:val="22"/>
        </w:rPr>
        <w:t>)</w:t>
      </w:r>
    </w:p>
    <w:p w14:paraId="62B3DB44" w14:textId="77777777" w:rsidR="008E01EB" w:rsidRPr="00C727F2" w:rsidRDefault="008E01EB" w:rsidP="00DA4EB8">
      <w:pPr>
        <w:jc w:val="both"/>
        <w:rPr>
          <w:rFonts w:ascii="Arial" w:hAnsi="Arial" w:cs="Arial"/>
          <w:sz w:val="22"/>
          <w:szCs w:val="22"/>
        </w:rPr>
      </w:pPr>
    </w:p>
    <w:p w14:paraId="28EF9DF7" w14:textId="77777777" w:rsidR="008E01EB" w:rsidRPr="00C727F2" w:rsidRDefault="008E01EB" w:rsidP="00F60381">
      <w:pPr>
        <w:pStyle w:val="ListParagraph"/>
        <w:numPr>
          <w:ilvl w:val="0"/>
          <w:numId w:val="31"/>
        </w:numPr>
        <w:ind w:left="1170"/>
        <w:jc w:val="both"/>
        <w:rPr>
          <w:rFonts w:ascii="Arial" w:hAnsi="Arial" w:cs="Arial"/>
          <w:sz w:val="22"/>
          <w:szCs w:val="22"/>
        </w:rPr>
      </w:pPr>
      <w:r w:rsidRPr="00C727F2">
        <w:rPr>
          <w:rFonts w:ascii="Arial" w:hAnsi="Arial" w:cs="Arial"/>
          <w:sz w:val="22"/>
          <w:szCs w:val="22"/>
        </w:rPr>
        <w:t>Layanan kemahasiswaan</w:t>
      </w:r>
    </w:p>
    <w:p w14:paraId="0B8BD38B" w14:textId="5F17E359" w:rsidR="008E01EB" w:rsidRPr="00C727F2" w:rsidRDefault="008E01EB" w:rsidP="00553667">
      <w:pPr>
        <w:ind w:left="1170"/>
        <w:jc w:val="both"/>
        <w:rPr>
          <w:rFonts w:ascii="Arial" w:hAnsi="Arial" w:cs="Arial"/>
          <w:sz w:val="22"/>
          <w:szCs w:val="22"/>
        </w:rPr>
      </w:pPr>
      <w:r w:rsidRPr="00C727F2">
        <w:rPr>
          <w:rFonts w:ascii="Arial" w:hAnsi="Arial" w:cs="Arial"/>
          <w:sz w:val="22"/>
          <w:szCs w:val="22"/>
        </w:rPr>
        <w:t xml:space="preserve">Layanan kemahasiswaan yang disediakan oleh Perguruan tinggi untuk seluruh mahasiswa dalam bentuk (1) pembinaan dan pengembangan minat dan bakat, (2) peningkatan kesejahteraan, serta (3) penyuluhan </w:t>
      </w:r>
      <w:r w:rsidR="00972E5D" w:rsidRPr="00C727F2">
        <w:rPr>
          <w:rFonts w:ascii="Arial" w:hAnsi="Arial" w:cs="Arial"/>
          <w:sz w:val="22"/>
          <w:szCs w:val="22"/>
        </w:rPr>
        <w:t>karier</w:t>
      </w:r>
      <w:r w:rsidRPr="00C727F2">
        <w:rPr>
          <w:rFonts w:ascii="Arial" w:hAnsi="Arial" w:cs="Arial"/>
          <w:sz w:val="22"/>
          <w:szCs w:val="22"/>
        </w:rPr>
        <w:t xml:space="preserve"> dan bimbingan kewirausahaan.</w:t>
      </w:r>
    </w:p>
    <w:p w14:paraId="0E3F2190" w14:textId="77777777" w:rsidR="008E01EB" w:rsidRPr="00C727F2" w:rsidRDefault="008E01EB" w:rsidP="00DA4EB8">
      <w:pPr>
        <w:jc w:val="both"/>
        <w:rPr>
          <w:rFonts w:ascii="Arial" w:hAnsi="Arial" w:cs="Arial"/>
          <w:sz w:val="22"/>
          <w:szCs w:val="22"/>
        </w:rPr>
      </w:pPr>
    </w:p>
    <w:p w14:paraId="26F74F48" w14:textId="77777777" w:rsidR="008E01EB" w:rsidRPr="00C727F2" w:rsidRDefault="008E01EB" w:rsidP="00F60381">
      <w:pPr>
        <w:pStyle w:val="ListParagraph"/>
        <w:numPr>
          <w:ilvl w:val="0"/>
          <w:numId w:val="30"/>
        </w:numPr>
        <w:jc w:val="both"/>
        <w:rPr>
          <w:rFonts w:ascii="Arial" w:hAnsi="Arial" w:cs="Arial"/>
          <w:sz w:val="22"/>
          <w:szCs w:val="22"/>
        </w:rPr>
      </w:pPr>
      <w:r w:rsidRPr="00C727F2">
        <w:rPr>
          <w:rFonts w:ascii="Arial" w:hAnsi="Arial" w:cs="Arial"/>
          <w:sz w:val="22"/>
          <w:szCs w:val="22"/>
        </w:rPr>
        <w:t xml:space="preserve">Indikator Kinerja Tambahan </w:t>
      </w:r>
    </w:p>
    <w:p w14:paraId="78A938F2" w14:textId="4AE1F6D4" w:rsidR="008E01EB" w:rsidRPr="00C727F2" w:rsidRDefault="008E01EB" w:rsidP="00553667">
      <w:pPr>
        <w:ind w:left="720"/>
        <w:jc w:val="both"/>
        <w:rPr>
          <w:rFonts w:ascii="Arial" w:hAnsi="Arial" w:cs="Arial"/>
          <w:sz w:val="22"/>
          <w:szCs w:val="22"/>
        </w:rPr>
      </w:pPr>
      <w:r w:rsidRPr="00C727F2">
        <w:rPr>
          <w:rFonts w:ascii="Arial" w:hAnsi="Arial" w:cs="Arial"/>
          <w:sz w:val="22"/>
          <w:szCs w:val="22"/>
        </w:rPr>
        <w:t xml:space="preserve">Indikator kinerja tambahan pada </w:t>
      </w:r>
      <w:r w:rsidR="00A70383" w:rsidRPr="00C727F2">
        <w:rPr>
          <w:rFonts w:ascii="Arial" w:hAnsi="Arial" w:cs="Arial"/>
          <w:sz w:val="22"/>
          <w:szCs w:val="22"/>
        </w:rPr>
        <w:t xml:space="preserve">UPPS </w:t>
      </w:r>
      <w:r w:rsidRPr="00C727F2">
        <w:rPr>
          <w:rFonts w:ascii="Arial" w:hAnsi="Arial" w:cs="Arial"/>
          <w:sz w:val="22"/>
          <w:szCs w:val="22"/>
        </w:rPr>
        <w:t xml:space="preserve">adalah indikator kemahasiswaan yang ditetapkan oleh masing-masing </w:t>
      </w:r>
      <w:r w:rsidR="00C22B55" w:rsidRPr="00C727F2">
        <w:rPr>
          <w:rFonts w:ascii="Arial" w:hAnsi="Arial" w:cs="Arial"/>
          <w:sz w:val="22"/>
          <w:szCs w:val="22"/>
        </w:rPr>
        <w:t xml:space="preserve">Perguruan Tinggi </w:t>
      </w:r>
      <w:r w:rsidRPr="00C727F2">
        <w:rPr>
          <w:rFonts w:ascii="Arial" w:hAnsi="Arial" w:cs="Arial"/>
          <w:sz w:val="22"/>
          <w:szCs w:val="22"/>
        </w:rPr>
        <w:t xml:space="preserve">untuk </w:t>
      </w:r>
      <w:r w:rsidR="00972E5D" w:rsidRPr="00C727F2">
        <w:rPr>
          <w:rFonts w:ascii="Arial" w:hAnsi="Arial" w:cs="Arial"/>
          <w:sz w:val="22"/>
          <w:szCs w:val="22"/>
        </w:rPr>
        <w:t>melampaui</w:t>
      </w:r>
      <w:r w:rsidRPr="00C727F2">
        <w:rPr>
          <w:rFonts w:ascii="Arial" w:hAnsi="Arial" w:cs="Arial"/>
          <w:sz w:val="22"/>
          <w:szCs w:val="22"/>
        </w:rPr>
        <w:t xml:space="preserve"> </w:t>
      </w:r>
      <w:r w:rsidR="00E24D3A" w:rsidRPr="00C727F2">
        <w:rPr>
          <w:rFonts w:ascii="Arial" w:hAnsi="Arial" w:cs="Arial"/>
          <w:sz w:val="22"/>
          <w:szCs w:val="22"/>
        </w:rPr>
        <w:t>SN-Dikti</w:t>
      </w:r>
      <w:r w:rsidRPr="00C727F2">
        <w:rPr>
          <w:rFonts w:ascii="Arial" w:hAnsi="Arial" w:cs="Arial"/>
          <w:sz w:val="22"/>
          <w:szCs w:val="22"/>
        </w:rPr>
        <w:t>. Data indikator kinerja tambahan yang sahih harus diukur, dimonitor, dikaji dan dianalisis untuk perbaikan berkelanjutan.</w:t>
      </w:r>
    </w:p>
    <w:p w14:paraId="0EFA9A2C" w14:textId="77777777" w:rsidR="008E01EB" w:rsidRPr="00C727F2" w:rsidRDefault="008E01EB" w:rsidP="00DA4EB8">
      <w:pPr>
        <w:jc w:val="both"/>
        <w:rPr>
          <w:rFonts w:ascii="Arial" w:hAnsi="Arial" w:cs="Arial"/>
          <w:sz w:val="22"/>
          <w:szCs w:val="22"/>
        </w:rPr>
      </w:pPr>
    </w:p>
    <w:p w14:paraId="3EF94002" w14:textId="77777777" w:rsidR="008E01EB" w:rsidRPr="00C727F2" w:rsidRDefault="008E01EB" w:rsidP="00F60381">
      <w:pPr>
        <w:pStyle w:val="ListParagraph"/>
        <w:numPr>
          <w:ilvl w:val="0"/>
          <w:numId w:val="30"/>
        </w:numPr>
        <w:jc w:val="both"/>
        <w:rPr>
          <w:rFonts w:ascii="Arial" w:hAnsi="Arial" w:cs="Arial"/>
          <w:sz w:val="22"/>
          <w:szCs w:val="22"/>
        </w:rPr>
      </w:pPr>
      <w:r w:rsidRPr="00C727F2">
        <w:rPr>
          <w:rFonts w:ascii="Arial" w:hAnsi="Arial" w:cs="Arial"/>
          <w:sz w:val="22"/>
          <w:szCs w:val="22"/>
        </w:rPr>
        <w:t xml:space="preserve">Kepuasan Pengguna </w:t>
      </w:r>
    </w:p>
    <w:p w14:paraId="7B196523" w14:textId="77777777" w:rsidR="008E01EB" w:rsidRPr="00C727F2" w:rsidRDefault="008E01EB" w:rsidP="00F60381">
      <w:pPr>
        <w:pStyle w:val="ListParagraph"/>
        <w:numPr>
          <w:ilvl w:val="0"/>
          <w:numId w:val="35"/>
        </w:numPr>
        <w:ind w:left="1170"/>
        <w:jc w:val="both"/>
        <w:rPr>
          <w:rFonts w:ascii="Arial" w:hAnsi="Arial" w:cs="Arial"/>
          <w:sz w:val="22"/>
          <w:szCs w:val="22"/>
        </w:rPr>
      </w:pPr>
      <w:r w:rsidRPr="00C727F2">
        <w:rPr>
          <w:rFonts w:ascii="Arial" w:hAnsi="Arial" w:cs="Arial"/>
          <w:sz w:val="22"/>
          <w:szCs w:val="22"/>
        </w:rPr>
        <w:t>Deskripsi sistem untuk mengukur kepuasan mahasiswa termasuk kejelasan instrumen yang digunakan, pelaksanaan, perekaman dan analisis datanya pada program studi.</w:t>
      </w:r>
    </w:p>
    <w:p w14:paraId="1849FCCF" w14:textId="77777777" w:rsidR="008E01EB" w:rsidRPr="00C727F2" w:rsidRDefault="008E01EB" w:rsidP="00F60381">
      <w:pPr>
        <w:pStyle w:val="ListParagraph"/>
        <w:numPr>
          <w:ilvl w:val="0"/>
          <w:numId w:val="35"/>
        </w:numPr>
        <w:ind w:left="1170"/>
        <w:jc w:val="both"/>
        <w:rPr>
          <w:rFonts w:ascii="Arial" w:hAnsi="Arial" w:cs="Arial"/>
          <w:sz w:val="22"/>
          <w:szCs w:val="22"/>
        </w:rPr>
      </w:pPr>
      <w:r w:rsidRPr="00C727F2">
        <w:rPr>
          <w:rFonts w:ascii="Arial" w:hAnsi="Arial" w:cs="Arial"/>
          <w:sz w:val="22"/>
          <w:szCs w:val="22"/>
        </w:rPr>
        <w:t>Ketersediaan bukti yang sahih tentang hasil pengukuran kepuasan pengguna yang dilaksanakan secara konsisten, dan ditindaklanjuti secara berkala dan tersistem.</w:t>
      </w:r>
    </w:p>
    <w:p w14:paraId="697445DF" w14:textId="77777777" w:rsidR="008E01EB" w:rsidRPr="00C727F2" w:rsidRDefault="008E01EB" w:rsidP="00DA4EB8">
      <w:pPr>
        <w:jc w:val="both"/>
        <w:rPr>
          <w:rFonts w:ascii="Arial" w:hAnsi="Arial" w:cs="Arial"/>
          <w:sz w:val="22"/>
          <w:szCs w:val="22"/>
        </w:rPr>
      </w:pPr>
    </w:p>
    <w:p w14:paraId="2CA97074" w14:textId="77777777" w:rsidR="008E01EB" w:rsidRPr="00C727F2" w:rsidRDefault="008E01EB" w:rsidP="00F60381">
      <w:pPr>
        <w:pStyle w:val="ListParagraph"/>
        <w:numPr>
          <w:ilvl w:val="0"/>
          <w:numId w:val="30"/>
        </w:numPr>
        <w:jc w:val="both"/>
        <w:rPr>
          <w:rFonts w:ascii="Arial" w:hAnsi="Arial" w:cs="Arial"/>
          <w:sz w:val="22"/>
          <w:szCs w:val="22"/>
        </w:rPr>
      </w:pPr>
      <w:r w:rsidRPr="00C727F2">
        <w:rPr>
          <w:rFonts w:ascii="Arial" w:hAnsi="Arial" w:cs="Arial"/>
          <w:sz w:val="22"/>
          <w:szCs w:val="22"/>
        </w:rPr>
        <w:t xml:space="preserve">Tinjauan Manajemen </w:t>
      </w:r>
    </w:p>
    <w:p w14:paraId="7B4BCFF4" w14:textId="77777777" w:rsidR="008E01EB" w:rsidRPr="00C727F2" w:rsidRDefault="008E01EB" w:rsidP="00553667">
      <w:pPr>
        <w:ind w:left="720"/>
        <w:jc w:val="both"/>
        <w:rPr>
          <w:rFonts w:ascii="Arial" w:hAnsi="Arial" w:cs="Arial"/>
          <w:sz w:val="22"/>
          <w:szCs w:val="22"/>
        </w:rPr>
      </w:pPr>
      <w:r w:rsidRPr="00C727F2">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675BE3A" w14:textId="77777777" w:rsidR="008E01EB" w:rsidRPr="00C727F2" w:rsidRDefault="008E01EB" w:rsidP="00DA4EB8">
      <w:pPr>
        <w:jc w:val="both"/>
        <w:rPr>
          <w:rFonts w:ascii="Arial" w:hAnsi="Arial" w:cs="Arial"/>
          <w:sz w:val="22"/>
          <w:szCs w:val="22"/>
        </w:rPr>
      </w:pPr>
    </w:p>
    <w:p w14:paraId="0E0F70D8" w14:textId="528324AC" w:rsidR="008E01EB" w:rsidRPr="00C727F2" w:rsidRDefault="004F096B" w:rsidP="00F60381">
      <w:pPr>
        <w:pStyle w:val="ListParagraph"/>
        <w:numPr>
          <w:ilvl w:val="0"/>
          <w:numId w:val="30"/>
        </w:numPr>
        <w:jc w:val="both"/>
        <w:rPr>
          <w:rFonts w:ascii="Arial" w:hAnsi="Arial" w:cs="Arial"/>
          <w:sz w:val="22"/>
          <w:szCs w:val="22"/>
        </w:rPr>
      </w:pPr>
      <w:r w:rsidRPr="00C727F2">
        <w:rPr>
          <w:rFonts w:ascii="Arial" w:hAnsi="Arial" w:cs="Arial"/>
          <w:sz w:val="22"/>
          <w:szCs w:val="22"/>
        </w:rPr>
        <w:t>Kesimpulan Hasil Evaluasi Ketercapaian Standar Perguruan Tinggi terkait Kemahasiswaan serta Tindak Lanjut</w:t>
      </w:r>
      <w:r w:rsidR="008E01EB" w:rsidRPr="00C727F2">
        <w:rPr>
          <w:rFonts w:ascii="Arial" w:hAnsi="Arial" w:cs="Arial"/>
          <w:sz w:val="22"/>
          <w:szCs w:val="22"/>
        </w:rPr>
        <w:t xml:space="preserve"> </w:t>
      </w:r>
    </w:p>
    <w:p w14:paraId="0168C3AC" w14:textId="77777777" w:rsidR="008E01EB" w:rsidRPr="00C727F2" w:rsidRDefault="008E01EB" w:rsidP="00553667">
      <w:pPr>
        <w:ind w:left="720"/>
        <w:jc w:val="both"/>
        <w:rPr>
          <w:rFonts w:ascii="Arial" w:hAnsi="Arial" w:cs="Arial"/>
          <w:sz w:val="22"/>
          <w:szCs w:val="22"/>
        </w:rPr>
      </w:pPr>
      <w:r w:rsidRPr="00C727F2">
        <w:rPr>
          <w:rFonts w:ascii="Arial" w:hAnsi="Arial" w:cs="Arial"/>
          <w:sz w:val="22"/>
          <w:szCs w:val="22"/>
        </w:rPr>
        <w:t>Berisi ringkasan dari: pemosisian, masalah dan akar masalah, serta rencana perbaikan dan pengembangan kemahasiswaan di UPPS dan PS.</w:t>
      </w:r>
    </w:p>
    <w:p w14:paraId="2B274F9D" w14:textId="77777777" w:rsidR="008E01EB" w:rsidRPr="00C727F2" w:rsidRDefault="008E01EB" w:rsidP="00DA4EB8">
      <w:pPr>
        <w:jc w:val="both"/>
        <w:rPr>
          <w:rFonts w:ascii="Arial" w:hAnsi="Arial" w:cs="Arial"/>
          <w:sz w:val="22"/>
          <w:szCs w:val="22"/>
        </w:rPr>
      </w:pPr>
    </w:p>
    <w:p w14:paraId="1E26015F" w14:textId="77777777" w:rsidR="008E01EB" w:rsidRPr="00C727F2" w:rsidRDefault="008E01EB" w:rsidP="00DA4EB8">
      <w:pPr>
        <w:jc w:val="both"/>
        <w:rPr>
          <w:rFonts w:ascii="Arial" w:hAnsi="Arial" w:cs="Arial"/>
          <w:sz w:val="22"/>
          <w:szCs w:val="22"/>
        </w:rPr>
      </w:pPr>
    </w:p>
    <w:p w14:paraId="330F557E" w14:textId="77777777" w:rsidR="008E01EB" w:rsidRPr="00C727F2" w:rsidRDefault="004658F2" w:rsidP="00553667">
      <w:pPr>
        <w:pStyle w:val="Heading4"/>
        <w:spacing w:line="240" w:lineRule="auto"/>
        <w:ind w:left="360" w:firstLine="0"/>
        <w:rPr>
          <w:rFonts w:cs="Arial"/>
          <w:b/>
          <w:sz w:val="22"/>
          <w:szCs w:val="22"/>
        </w:rPr>
      </w:pPr>
      <w:bookmarkStart w:id="20" w:name="_Hlk4163976"/>
      <w:r w:rsidRPr="00C727F2">
        <w:rPr>
          <w:rFonts w:cs="Arial"/>
          <w:b/>
          <w:sz w:val="22"/>
          <w:szCs w:val="22"/>
        </w:rPr>
        <w:t xml:space="preserve">Kriteria </w:t>
      </w:r>
      <w:bookmarkEnd w:id="20"/>
      <w:r w:rsidR="008E01EB" w:rsidRPr="00C727F2">
        <w:rPr>
          <w:rFonts w:cs="Arial"/>
          <w:b/>
          <w:sz w:val="22"/>
          <w:szCs w:val="22"/>
        </w:rPr>
        <w:t>4.  Sumber Daya Manusia</w:t>
      </w:r>
    </w:p>
    <w:p w14:paraId="6E4F98E7" w14:textId="77777777" w:rsidR="004658F2" w:rsidRPr="00C727F2" w:rsidRDefault="004658F2" w:rsidP="00DA4EB8">
      <w:pPr>
        <w:jc w:val="both"/>
        <w:rPr>
          <w:rFonts w:ascii="Arial" w:hAnsi="Arial" w:cs="Arial"/>
          <w:sz w:val="22"/>
          <w:szCs w:val="22"/>
        </w:rPr>
      </w:pPr>
    </w:p>
    <w:p w14:paraId="7EA9BB1B" w14:textId="2D9C05C6" w:rsidR="008E01EB" w:rsidRPr="00C727F2" w:rsidRDefault="008E01EB" w:rsidP="00553667">
      <w:pPr>
        <w:ind w:left="360"/>
        <w:jc w:val="both"/>
        <w:rPr>
          <w:rFonts w:ascii="Arial" w:hAnsi="Arial" w:cs="Arial"/>
          <w:sz w:val="22"/>
          <w:szCs w:val="22"/>
        </w:rPr>
      </w:pPr>
      <w:r w:rsidRPr="00C727F2">
        <w:rPr>
          <w:rFonts w:ascii="Arial" w:hAnsi="Arial" w:cs="Arial"/>
          <w:sz w:val="22"/>
          <w:szCs w:val="22"/>
        </w:rPr>
        <w:t xml:space="preserve">Narasikan secara analisis runtut mengenai </w:t>
      </w:r>
      <w:r w:rsidR="00A70383" w:rsidRPr="00C727F2">
        <w:rPr>
          <w:rFonts w:ascii="Arial" w:hAnsi="Arial" w:cs="Arial"/>
          <w:sz w:val="22"/>
          <w:szCs w:val="22"/>
        </w:rPr>
        <w:t>k</w:t>
      </w:r>
      <w:r w:rsidRPr="00C727F2">
        <w:rPr>
          <w:rFonts w:ascii="Arial" w:hAnsi="Arial" w:cs="Arial"/>
          <w:sz w:val="22"/>
          <w:szCs w:val="22"/>
        </w:rPr>
        <w:t xml:space="preserve">riteria sumber daya manusia dengan dukungan data, informasi, dan kinerja tentang keberadaan pedoman penyusunan, pelaksanaan, pencapaian, permasalahan dan kelemahan serta tindak lanjut </w:t>
      </w:r>
      <w:r w:rsidR="004D1B91" w:rsidRPr="00C727F2">
        <w:rPr>
          <w:rFonts w:ascii="Arial" w:hAnsi="Arial" w:cs="Arial"/>
          <w:sz w:val="22"/>
          <w:szCs w:val="22"/>
        </w:rPr>
        <w:t xml:space="preserve">dengan sistematika </w:t>
      </w:r>
      <w:r w:rsidRPr="00C727F2">
        <w:rPr>
          <w:rFonts w:ascii="Arial" w:hAnsi="Arial" w:cs="Arial"/>
          <w:sz w:val="22"/>
          <w:szCs w:val="22"/>
        </w:rPr>
        <w:t>sebagai berikut:</w:t>
      </w:r>
    </w:p>
    <w:p w14:paraId="507BF3AB" w14:textId="77777777" w:rsidR="008E01EB" w:rsidRPr="00C727F2" w:rsidRDefault="008E01EB" w:rsidP="00DA4EB8">
      <w:pPr>
        <w:jc w:val="both"/>
        <w:rPr>
          <w:rFonts w:ascii="Arial" w:hAnsi="Arial" w:cs="Arial"/>
          <w:sz w:val="22"/>
          <w:szCs w:val="22"/>
        </w:rPr>
      </w:pPr>
    </w:p>
    <w:p w14:paraId="3E3FC083" w14:textId="77777777" w:rsidR="008E01EB" w:rsidRPr="00C727F2" w:rsidRDefault="008E01EB" w:rsidP="00F60381">
      <w:pPr>
        <w:pStyle w:val="ListParagraph"/>
        <w:numPr>
          <w:ilvl w:val="0"/>
          <w:numId w:val="36"/>
        </w:numPr>
        <w:jc w:val="both"/>
        <w:rPr>
          <w:rFonts w:ascii="Arial" w:hAnsi="Arial" w:cs="Arial"/>
          <w:sz w:val="22"/>
          <w:szCs w:val="22"/>
        </w:rPr>
      </w:pPr>
      <w:r w:rsidRPr="00C727F2">
        <w:rPr>
          <w:rFonts w:ascii="Arial" w:hAnsi="Arial" w:cs="Arial"/>
          <w:sz w:val="22"/>
          <w:szCs w:val="22"/>
        </w:rPr>
        <w:t xml:space="preserve">Latar Belakang </w:t>
      </w:r>
    </w:p>
    <w:p w14:paraId="2EC92FD1" w14:textId="77777777" w:rsidR="008E01EB" w:rsidRPr="00C727F2" w:rsidRDefault="008E01EB" w:rsidP="00350E51">
      <w:pPr>
        <w:ind w:left="720"/>
        <w:jc w:val="both"/>
        <w:rPr>
          <w:rFonts w:ascii="Arial" w:hAnsi="Arial" w:cs="Arial"/>
          <w:sz w:val="22"/>
          <w:szCs w:val="22"/>
        </w:rPr>
      </w:pPr>
      <w:r w:rsidRPr="00C727F2">
        <w:rPr>
          <w:rFonts w:ascii="Arial" w:hAnsi="Arial" w:cs="Arial"/>
          <w:sz w:val="22"/>
          <w:szCs w:val="22"/>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C727F2">
        <w:rPr>
          <w:rFonts w:ascii="Arial" w:hAnsi="Arial" w:cs="Arial"/>
          <w:sz w:val="22"/>
          <w:szCs w:val="22"/>
        </w:rPr>
        <w:t>UPPS</w:t>
      </w:r>
      <w:r w:rsidRPr="00C727F2">
        <w:rPr>
          <w:rFonts w:ascii="Arial" w:hAnsi="Arial" w:cs="Arial"/>
          <w:sz w:val="22"/>
          <w:szCs w:val="22"/>
        </w:rPr>
        <w:t>.</w:t>
      </w:r>
    </w:p>
    <w:p w14:paraId="773C30AD" w14:textId="77777777" w:rsidR="008E01EB" w:rsidRPr="00C727F2" w:rsidRDefault="008E01EB" w:rsidP="00DA4EB8">
      <w:pPr>
        <w:jc w:val="both"/>
        <w:rPr>
          <w:rFonts w:ascii="Arial" w:hAnsi="Arial" w:cs="Arial"/>
          <w:sz w:val="22"/>
          <w:szCs w:val="22"/>
        </w:rPr>
      </w:pPr>
    </w:p>
    <w:p w14:paraId="5B244F30" w14:textId="77777777" w:rsidR="008E01EB" w:rsidRPr="00C727F2" w:rsidRDefault="008E01EB" w:rsidP="00F60381">
      <w:pPr>
        <w:pStyle w:val="ListParagraph"/>
        <w:numPr>
          <w:ilvl w:val="0"/>
          <w:numId w:val="36"/>
        </w:numPr>
        <w:jc w:val="both"/>
        <w:rPr>
          <w:rFonts w:ascii="Arial" w:hAnsi="Arial" w:cs="Arial"/>
          <w:sz w:val="22"/>
          <w:szCs w:val="22"/>
        </w:rPr>
      </w:pPr>
      <w:r w:rsidRPr="00C727F2">
        <w:rPr>
          <w:rFonts w:ascii="Arial" w:hAnsi="Arial" w:cs="Arial"/>
          <w:sz w:val="22"/>
          <w:szCs w:val="22"/>
        </w:rPr>
        <w:t xml:space="preserve">Kebijakan/Rujukan Peraturan dan Standar yang Menjadi Acuan PS </w:t>
      </w:r>
    </w:p>
    <w:p w14:paraId="1AFEC579" w14:textId="77777777" w:rsidR="008E01EB" w:rsidRPr="00C727F2" w:rsidRDefault="008E01EB" w:rsidP="00350E51">
      <w:pPr>
        <w:ind w:left="720"/>
        <w:jc w:val="both"/>
        <w:rPr>
          <w:rFonts w:ascii="Arial" w:hAnsi="Arial" w:cs="Arial"/>
          <w:sz w:val="22"/>
          <w:szCs w:val="22"/>
        </w:rPr>
      </w:pPr>
      <w:r w:rsidRPr="00C727F2">
        <w:rPr>
          <w:rFonts w:ascii="Arial" w:hAnsi="Arial" w:cs="Arial"/>
          <w:sz w:val="22"/>
          <w:szCs w:val="22"/>
        </w:rPr>
        <w:t xml:space="preserve">Berisi deskripsi dokumen formal kebijakan oleh </w:t>
      </w:r>
      <w:r w:rsidR="00A70383" w:rsidRPr="00C727F2">
        <w:rPr>
          <w:rFonts w:ascii="Arial" w:hAnsi="Arial" w:cs="Arial"/>
          <w:sz w:val="22"/>
          <w:szCs w:val="22"/>
        </w:rPr>
        <w:t xml:space="preserve">UPPS </w:t>
      </w:r>
      <w:r w:rsidRPr="00C727F2">
        <w:rPr>
          <w:rFonts w:ascii="Arial" w:hAnsi="Arial" w:cs="Arial"/>
          <w:sz w:val="22"/>
          <w:szCs w:val="22"/>
        </w:rPr>
        <w:t xml:space="preserve">yang mencakup: </w:t>
      </w:r>
    </w:p>
    <w:p w14:paraId="3AEA6F0D" w14:textId="69DC0DCA" w:rsidR="008E01EB" w:rsidRPr="00C727F2" w:rsidRDefault="008E01EB" w:rsidP="00F60381">
      <w:pPr>
        <w:pStyle w:val="ListParagraph"/>
        <w:numPr>
          <w:ilvl w:val="0"/>
          <w:numId w:val="37"/>
        </w:numPr>
        <w:ind w:left="1170"/>
        <w:jc w:val="both"/>
        <w:rPr>
          <w:rFonts w:ascii="Arial" w:hAnsi="Arial" w:cs="Arial"/>
          <w:sz w:val="22"/>
          <w:szCs w:val="22"/>
        </w:rPr>
      </w:pPr>
      <w:r w:rsidRPr="00C727F2">
        <w:rPr>
          <w:rFonts w:ascii="Arial" w:hAnsi="Arial" w:cs="Arial"/>
          <w:sz w:val="22"/>
          <w:szCs w:val="22"/>
        </w:rPr>
        <w:t xml:space="preserve">Kebijakan penetapan standar </w:t>
      </w:r>
      <w:r w:rsidR="00C22B55" w:rsidRPr="00C727F2">
        <w:rPr>
          <w:rFonts w:ascii="Arial" w:hAnsi="Arial" w:cs="Arial"/>
          <w:sz w:val="22"/>
          <w:szCs w:val="22"/>
        </w:rPr>
        <w:t xml:space="preserve">Perguruan Tinggi </w:t>
      </w:r>
      <w:r w:rsidRPr="00C727F2">
        <w:rPr>
          <w:rFonts w:ascii="Arial" w:hAnsi="Arial" w:cs="Arial"/>
          <w:sz w:val="22"/>
          <w:szCs w:val="22"/>
        </w:rPr>
        <w:t xml:space="preserve">terkait kualifikasi, kompetensi, beban kerja, proporsi, serta pengelolaan SDM (dosen dan tenaga kependidikan). </w:t>
      </w:r>
    </w:p>
    <w:p w14:paraId="4EB3131F" w14:textId="77777777" w:rsidR="008E01EB" w:rsidRPr="00C727F2" w:rsidRDefault="008E01EB" w:rsidP="00F60381">
      <w:pPr>
        <w:pStyle w:val="ListParagraph"/>
        <w:numPr>
          <w:ilvl w:val="0"/>
          <w:numId w:val="37"/>
        </w:numPr>
        <w:ind w:left="1170"/>
        <w:jc w:val="both"/>
        <w:rPr>
          <w:rFonts w:ascii="Arial" w:hAnsi="Arial" w:cs="Arial"/>
          <w:sz w:val="22"/>
          <w:szCs w:val="22"/>
        </w:rPr>
      </w:pPr>
      <w:r w:rsidRPr="00C727F2">
        <w:rPr>
          <w:rFonts w:ascii="Arial" w:hAnsi="Arial" w:cs="Arial"/>
          <w:sz w:val="22"/>
          <w:szCs w:val="22"/>
        </w:rPr>
        <w:t xml:space="preserve">Pengelolaan SDM mencakup: </w:t>
      </w:r>
    </w:p>
    <w:p w14:paraId="46F17E74" w14:textId="77777777" w:rsidR="008E01EB" w:rsidRPr="00C727F2" w:rsidRDefault="008E01EB" w:rsidP="00F60381">
      <w:pPr>
        <w:pStyle w:val="ListParagraph"/>
        <w:numPr>
          <w:ilvl w:val="0"/>
          <w:numId w:val="38"/>
        </w:numPr>
        <w:ind w:left="1620"/>
        <w:jc w:val="both"/>
        <w:rPr>
          <w:rFonts w:ascii="Arial" w:hAnsi="Arial" w:cs="Arial"/>
          <w:sz w:val="22"/>
          <w:szCs w:val="22"/>
        </w:rPr>
      </w:pPr>
      <w:r w:rsidRPr="00C727F2">
        <w:rPr>
          <w:rFonts w:ascii="Arial" w:hAnsi="Arial" w:cs="Arial"/>
          <w:sz w:val="22"/>
          <w:szCs w:val="22"/>
        </w:rPr>
        <w:t xml:space="preserve">Perencanaan, rekrutmen, seleksi, penempatan, pengembangan, retensi, pemberhentian, dan pensiun telah ditetapkan untuk memenuhi kebutuhan pendidikan, penelitian, dan PkM. </w:t>
      </w:r>
    </w:p>
    <w:p w14:paraId="398CFB16" w14:textId="77777777" w:rsidR="008E01EB" w:rsidRPr="00C727F2" w:rsidRDefault="008E01EB" w:rsidP="00F60381">
      <w:pPr>
        <w:pStyle w:val="ListParagraph"/>
        <w:numPr>
          <w:ilvl w:val="0"/>
          <w:numId w:val="38"/>
        </w:numPr>
        <w:ind w:left="1620"/>
        <w:jc w:val="both"/>
        <w:rPr>
          <w:rFonts w:ascii="Arial" w:hAnsi="Arial" w:cs="Arial"/>
          <w:sz w:val="22"/>
          <w:szCs w:val="22"/>
        </w:rPr>
      </w:pPr>
      <w:r w:rsidRPr="00C727F2">
        <w:rPr>
          <w:rFonts w:ascii="Arial" w:hAnsi="Arial" w:cs="Arial"/>
          <w:sz w:val="22"/>
          <w:szCs w:val="22"/>
        </w:rPr>
        <w:t>Kriteria perencanaan, rekrutmen, seleksi, penempatan, pengembangan, retensi, pemberhentian, dan pensiun ditetapkan serta dikomunikasikan.</w:t>
      </w:r>
    </w:p>
    <w:p w14:paraId="708957C0" w14:textId="27185ED5" w:rsidR="008E01EB" w:rsidRPr="00C727F2" w:rsidRDefault="008E01EB" w:rsidP="00F60381">
      <w:pPr>
        <w:pStyle w:val="ListParagraph"/>
        <w:numPr>
          <w:ilvl w:val="0"/>
          <w:numId w:val="38"/>
        </w:numPr>
        <w:ind w:left="1620"/>
        <w:jc w:val="both"/>
        <w:rPr>
          <w:rFonts w:ascii="Arial" w:hAnsi="Arial" w:cs="Arial"/>
          <w:sz w:val="22"/>
          <w:szCs w:val="22"/>
        </w:rPr>
      </w:pPr>
      <w:r w:rsidRPr="00C727F2">
        <w:rPr>
          <w:rFonts w:ascii="Arial" w:hAnsi="Arial" w:cs="Arial"/>
          <w:sz w:val="22"/>
          <w:szCs w:val="22"/>
        </w:rPr>
        <w:t xml:space="preserve">Kegiatan mencakup studi lanjut, seminar, konferensi, </w:t>
      </w:r>
      <w:r w:rsidRPr="00C727F2">
        <w:rPr>
          <w:rFonts w:ascii="Arial" w:hAnsi="Arial" w:cs="Arial"/>
          <w:i/>
          <w:iCs/>
          <w:sz w:val="22"/>
          <w:szCs w:val="22"/>
        </w:rPr>
        <w:t>workshop</w:t>
      </w:r>
      <w:r w:rsidRPr="00C727F2">
        <w:rPr>
          <w:rFonts w:ascii="Arial" w:hAnsi="Arial" w:cs="Arial"/>
          <w:sz w:val="22"/>
          <w:szCs w:val="22"/>
        </w:rPr>
        <w:t>, simposium, d</w:t>
      </w:r>
      <w:r w:rsidR="00C22B55" w:rsidRPr="00C727F2">
        <w:rPr>
          <w:rFonts w:ascii="Arial" w:hAnsi="Arial" w:cs="Arial"/>
          <w:sz w:val="22"/>
          <w:szCs w:val="22"/>
        </w:rPr>
        <w:t>an lain-lain</w:t>
      </w:r>
      <w:r w:rsidRPr="00C727F2">
        <w:rPr>
          <w:rFonts w:ascii="Arial" w:hAnsi="Arial" w:cs="Arial"/>
          <w:sz w:val="22"/>
          <w:szCs w:val="22"/>
        </w:rPr>
        <w:t>.</w:t>
      </w:r>
    </w:p>
    <w:p w14:paraId="5FF85C01" w14:textId="1C5AD944" w:rsidR="008E01EB" w:rsidRPr="00C727F2" w:rsidRDefault="008E01EB" w:rsidP="00F60381">
      <w:pPr>
        <w:pStyle w:val="ListParagraph"/>
        <w:numPr>
          <w:ilvl w:val="0"/>
          <w:numId w:val="38"/>
        </w:numPr>
        <w:ind w:left="1620"/>
        <w:jc w:val="both"/>
        <w:rPr>
          <w:rFonts w:ascii="Arial" w:hAnsi="Arial" w:cs="Arial"/>
          <w:sz w:val="22"/>
          <w:szCs w:val="22"/>
        </w:rPr>
      </w:pPr>
      <w:r w:rsidRPr="00C727F2">
        <w:rPr>
          <w:rFonts w:ascii="Arial" w:hAnsi="Arial" w:cs="Arial"/>
          <w:sz w:val="22"/>
          <w:szCs w:val="22"/>
        </w:rPr>
        <w:t xml:space="preserve">Skema pemberian </w:t>
      </w:r>
      <w:r w:rsidRPr="00C727F2">
        <w:rPr>
          <w:rFonts w:ascii="Arial" w:hAnsi="Arial" w:cs="Arial"/>
          <w:i/>
          <w:sz w:val="22"/>
          <w:szCs w:val="22"/>
        </w:rPr>
        <w:t>reward and punishment</w:t>
      </w:r>
      <w:r w:rsidRPr="00C727F2">
        <w:rPr>
          <w:rFonts w:ascii="Arial" w:hAnsi="Arial" w:cs="Arial"/>
          <w:sz w:val="22"/>
          <w:szCs w:val="22"/>
        </w:rPr>
        <w:t xml:space="preserve">, pengakuan, mentoring yang diimplementasikan untuk memotivasi dan mendukung </w:t>
      </w:r>
      <w:r w:rsidR="00972E5D" w:rsidRPr="00C727F2">
        <w:rPr>
          <w:rFonts w:ascii="Arial" w:hAnsi="Arial" w:cs="Arial"/>
          <w:sz w:val="22"/>
          <w:szCs w:val="22"/>
        </w:rPr>
        <w:t>tridarma</w:t>
      </w:r>
      <w:r w:rsidR="008F4C0F" w:rsidRPr="00C727F2">
        <w:rPr>
          <w:rFonts w:ascii="Arial" w:hAnsi="Arial" w:cs="Arial"/>
          <w:sz w:val="22"/>
          <w:szCs w:val="22"/>
        </w:rPr>
        <w:t xml:space="preserve"> </w:t>
      </w:r>
      <w:r w:rsidR="008F4C0F" w:rsidRPr="00C727F2">
        <w:rPr>
          <w:rFonts w:ascii="Arial" w:eastAsia="Calibri" w:hAnsi="Arial" w:cs="Arial"/>
          <w:sz w:val="22"/>
          <w:szCs w:val="22"/>
        </w:rPr>
        <w:t>perguruan tinggi</w:t>
      </w:r>
      <w:r w:rsidRPr="00C727F2">
        <w:rPr>
          <w:rFonts w:ascii="Arial" w:hAnsi="Arial" w:cs="Arial"/>
          <w:sz w:val="22"/>
          <w:szCs w:val="22"/>
        </w:rPr>
        <w:t>.</w:t>
      </w:r>
    </w:p>
    <w:p w14:paraId="55EE8AEC" w14:textId="77777777" w:rsidR="008E01EB" w:rsidRPr="00C727F2" w:rsidRDefault="008E01EB" w:rsidP="00DA4EB8">
      <w:pPr>
        <w:jc w:val="both"/>
        <w:rPr>
          <w:rFonts w:ascii="Arial" w:hAnsi="Arial" w:cs="Arial"/>
          <w:sz w:val="22"/>
          <w:szCs w:val="22"/>
        </w:rPr>
      </w:pPr>
    </w:p>
    <w:p w14:paraId="3B54638A" w14:textId="77777777" w:rsidR="008E01EB" w:rsidRPr="00C727F2" w:rsidRDefault="008E01EB" w:rsidP="00F60381">
      <w:pPr>
        <w:pStyle w:val="ListParagraph"/>
        <w:numPr>
          <w:ilvl w:val="0"/>
          <w:numId w:val="36"/>
        </w:numPr>
        <w:jc w:val="both"/>
        <w:rPr>
          <w:rFonts w:ascii="Arial" w:hAnsi="Arial" w:cs="Arial"/>
          <w:sz w:val="22"/>
          <w:szCs w:val="22"/>
        </w:rPr>
      </w:pPr>
      <w:r w:rsidRPr="00C727F2">
        <w:rPr>
          <w:rFonts w:ascii="Arial" w:hAnsi="Arial" w:cs="Arial"/>
          <w:sz w:val="22"/>
          <w:szCs w:val="22"/>
        </w:rPr>
        <w:t xml:space="preserve">Strategi Pencapaian Standar </w:t>
      </w:r>
    </w:p>
    <w:p w14:paraId="2F7B7CE0" w14:textId="77777777" w:rsidR="008E01EB" w:rsidRPr="00C727F2" w:rsidRDefault="008E01EB" w:rsidP="00350E51">
      <w:pPr>
        <w:ind w:left="720"/>
        <w:jc w:val="both"/>
        <w:rPr>
          <w:rFonts w:ascii="Arial" w:hAnsi="Arial" w:cs="Arial"/>
          <w:sz w:val="22"/>
          <w:szCs w:val="22"/>
        </w:rPr>
      </w:pPr>
      <w:r w:rsidRPr="00C727F2">
        <w:rPr>
          <w:rFonts w:ascii="Arial" w:hAnsi="Arial" w:cs="Arial"/>
          <w:sz w:val="22"/>
          <w:szCs w:val="22"/>
        </w:rPr>
        <w:t xml:space="preserve">Bagian ini menguraikan secara komprehensif strategi </w:t>
      </w:r>
      <w:r w:rsidR="00A70383" w:rsidRPr="00C727F2">
        <w:rPr>
          <w:rFonts w:ascii="Arial" w:hAnsi="Arial" w:cs="Arial"/>
          <w:sz w:val="22"/>
          <w:szCs w:val="22"/>
        </w:rPr>
        <w:t xml:space="preserve">UPPS </w:t>
      </w:r>
      <w:r w:rsidRPr="00C727F2">
        <w:rPr>
          <w:rFonts w:ascii="Arial" w:hAnsi="Arial" w:cs="Arial"/>
          <w:sz w:val="22"/>
          <w:szCs w:val="22"/>
        </w:rPr>
        <w:t>dalam pencapaian standar yang sudah ditetapkan oleh perguruan tinggi terkait SDM (pendidik, peneliti, dan pelaksana PkM). Pada bagian ini juga harus diuraikan sumber daya yang dialokasikan untuk mencapai standar yang telah ditetapkan serta mekanisme kontrol pencapaiannya.</w:t>
      </w:r>
    </w:p>
    <w:p w14:paraId="2F726BC0" w14:textId="77777777" w:rsidR="008E01EB" w:rsidRPr="00C727F2" w:rsidRDefault="008E01EB" w:rsidP="00DA4EB8">
      <w:pPr>
        <w:jc w:val="both"/>
        <w:rPr>
          <w:rFonts w:ascii="Arial" w:hAnsi="Arial" w:cs="Arial"/>
          <w:sz w:val="22"/>
          <w:szCs w:val="22"/>
        </w:rPr>
      </w:pPr>
    </w:p>
    <w:p w14:paraId="539C7E70" w14:textId="77777777" w:rsidR="008E01EB" w:rsidRPr="00C727F2" w:rsidRDefault="008E01EB" w:rsidP="00F60381">
      <w:pPr>
        <w:pStyle w:val="ListParagraph"/>
        <w:numPr>
          <w:ilvl w:val="0"/>
          <w:numId w:val="36"/>
        </w:numPr>
        <w:jc w:val="both"/>
        <w:rPr>
          <w:rFonts w:ascii="Arial" w:hAnsi="Arial" w:cs="Arial"/>
          <w:sz w:val="22"/>
          <w:szCs w:val="22"/>
        </w:rPr>
      </w:pPr>
      <w:r w:rsidRPr="00C727F2">
        <w:rPr>
          <w:rFonts w:ascii="Arial" w:hAnsi="Arial" w:cs="Arial"/>
          <w:sz w:val="22"/>
          <w:szCs w:val="22"/>
        </w:rPr>
        <w:t xml:space="preserve">Evaluasi Pelaksanaan Standar </w:t>
      </w:r>
    </w:p>
    <w:p w14:paraId="35AB78C9" w14:textId="6C7D1F8D" w:rsidR="008E01EB" w:rsidRPr="00C727F2" w:rsidRDefault="008E01EB" w:rsidP="00350E51">
      <w:pPr>
        <w:ind w:left="720"/>
        <w:jc w:val="both"/>
        <w:rPr>
          <w:rFonts w:ascii="Arial" w:hAnsi="Arial" w:cs="Arial"/>
          <w:sz w:val="22"/>
          <w:szCs w:val="22"/>
        </w:rPr>
      </w:pPr>
      <w:r w:rsidRPr="00C727F2">
        <w:rPr>
          <w:rFonts w:ascii="Arial" w:hAnsi="Arial" w:cs="Arial"/>
          <w:sz w:val="22"/>
          <w:szCs w:val="22"/>
        </w:rPr>
        <w:t xml:space="preserve">Berisi deskripsi dan </w:t>
      </w:r>
      <w:r w:rsidR="00C22B55" w:rsidRPr="00C727F2">
        <w:rPr>
          <w:rFonts w:ascii="Arial" w:hAnsi="Arial" w:cs="Arial"/>
          <w:sz w:val="22"/>
          <w:szCs w:val="22"/>
        </w:rPr>
        <w:t xml:space="preserve">analisis </w:t>
      </w:r>
      <w:r w:rsidRPr="00C727F2">
        <w:rPr>
          <w:rFonts w:ascii="Arial" w:hAnsi="Arial" w:cs="Arial"/>
          <w:sz w:val="22"/>
          <w:szCs w:val="22"/>
        </w:rPr>
        <w:t xml:space="preserve">keberhasilan dan/atau ketidakberhasilan pencapaian standar yang telah ditetapkan. Capaian kinerja harus diukur dengan </w:t>
      </w:r>
      <w:r w:rsidR="00916199" w:rsidRPr="00C727F2">
        <w:rPr>
          <w:rFonts w:ascii="Arial" w:hAnsi="Arial" w:cs="Arial"/>
          <w:sz w:val="22"/>
          <w:szCs w:val="22"/>
        </w:rPr>
        <w:t>metode</w:t>
      </w:r>
      <w:r w:rsidRPr="00C727F2">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C727F2">
        <w:rPr>
          <w:rFonts w:ascii="Arial" w:hAnsi="Arial" w:cs="Arial"/>
          <w:sz w:val="22"/>
          <w:szCs w:val="22"/>
        </w:rPr>
        <w:t>UPPS</w:t>
      </w:r>
      <w:r w:rsidRPr="00C727F2">
        <w:rPr>
          <w:rFonts w:ascii="Arial" w:hAnsi="Arial" w:cs="Arial"/>
          <w:sz w:val="22"/>
          <w:szCs w:val="22"/>
        </w:rPr>
        <w:t>.</w:t>
      </w:r>
    </w:p>
    <w:p w14:paraId="0E4598A8" w14:textId="77777777" w:rsidR="008E01EB" w:rsidRPr="00C727F2" w:rsidRDefault="008E01EB" w:rsidP="00DA4EB8">
      <w:pPr>
        <w:jc w:val="both"/>
        <w:rPr>
          <w:rFonts w:ascii="Arial" w:hAnsi="Arial" w:cs="Arial"/>
          <w:sz w:val="22"/>
          <w:szCs w:val="22"/>
        </w:rPr>
      </w:pPr>
    </w:p>
    <w:p w14:paraId="1EFE0C25" w14:textId="77777777" w:rsidR="008E01EB" w:rsidRPr="00C727F2" w:rsidRDefault="008E01EB" w:rsidP="00F60381">
      <w:pPr>
        <w:pStyle w:val="ListParagraph"/>
        <w:numPr>
          <w:ilvl w:val="0"/>
          <w:numId w:val="36"/>
        </w:numPr>
        <w:jc w:val="both"/>
        <w:rPr>
          <w:rFonts w:ascii="Arial" w:hAnsi="Arial" w:cs="Arial"/>
          <w:sz w:val="22"/>
          <w:szCs w:val="22"/>
        </w:rPr>
      </w:pPr>
      <w:r w:rsidRPr="00C727F2">
        <w:rPr>
          <w:rFonts w:ascii="Arial" w:hAnsi="Arial" w:cs="Arial"/>
          <w:sz w:val="22"/>
          <w:szCs w:val="22"/>
        </w:rPr>
        <w:t xml:space="preserve">Indikator Kinerja Utama </w:t>
      </w:r>
    </w:p>
    <w:p w14:paraId="1324BA3D" w14:textId="77777777" w:rsidR="008E01EB" w:rsidRPr="00C727F2" w:rsidRDefault="008E01EB" w:rsidP="00F60381">
      <w:pPr>
        <w:pStyle w:val="ListParagraph"/>
        <w:numPr>
          <w:ilvl w:val="0"/>
          <w:numId w:val="39"/>
        </w:numPr>
        <w:ind w:left="1170"/>
        <w:jc w:val="both"/>
        <w:rPr>
          <w:rFonts w:ascii="Arial" w:hAnsi="Arial" w:cs="Arial"/>
          <w:sz w:val="22"/>
          <w:szCs w:val="22"/>
        </w:rPr>
      </w:pPr>
      <w:r w:rsidRPr="00C727F2">
        <w:rPr>
          <w:rFonts w:ascii="Arial" w:hAnsi="Arial" w:cs="Arial"/>
          <w:sz w:val="22"/>
          <w:szCs w:val="22"/>
        </w:rPr>
        <w:t>Profil Dosen</w:t>
      </w:r>
    </w:p>
    <w:p w14:paraId="030984FD" w14:textId="77777777" w:rsidR="008E01EB" w:rsidRPr="00C727F2" w:rsidRDefault="008E01EB" w:rsidP="00363DEB">
      <w:pPr>
        <w:ind w:left="1170"/>
        <w:jc w:val="both"/>
        <w:rPr>
          <w:rFonts w:ascii="Arial" w:hAnsi="Arial" w:cs="Arial"/>
          <w:sz w:val="22"/>
          <w:szCs w:val="22"/>
        </w:rPr>
      </w:pPr>
      <w:r w:rsidRPr="00C727F2">
        <w:rPr>
          <w:rFonts w:ascii="Arial" w:hAnsi="Arial" w:cs="Arial"/>
          <w:sz w:val="22"/>
          <w:szCs w:val="22"/>
        </w:rPr>
        <w:t>Analisis data tentang:</w:t>
      </w:r>
    </w:p>
    <w:p w14:paraId="1F3F94AF" w14:textId="77777777" w:rsidR="008E01EB" w:rsidRPr="00C727F2" w:rsidRDefault="008E01EB" w:rsidP="00F60381">
      <w:pPr>
        <w:pStyle w:val="ListParagraph"/>
        <w:numPr>
          <w:ilvl w:val="0"/>
          <w:numId w:val="40"/>
        </w:numPr>
        <w:ind w:left="1620"/>
        <w:jc w:val="both"/>
        <w:rPr>
          <w:rFonts w:ascii="Arial" w:hAnsi="Arial" w:cs="Arial"/>
          <w:sz w:val="22"/>
          <w:szCs w:val="22"/>
        </w:rPr>
      </w:pPr>
      <w:r w:rsidRPr="00C727F2">
        <w:rPr>
          <w:rFonts w:ascii="Arial" w:hAnsi="Arial" w:cs="Arial"/>
          <w:sz w:val="22"/>
          <w:szCs w:val="22"/>
        </w:rPr>
        <w:t xml:space="preserve">Jumlah dan kualifikasi: </w:t>
      </w:r>
    </w:p>
    <w:p w14:paraId="6537CEF2" w14:textId="59BCD92B" w:rsidR="008E01EB" w:rsidRPr="00C727F2" w:rsidRDefault="008E01EB" w:rsidP="00F60381">
      <w:pPr>
        <w:pStyle w:val="ListParagraph"/>
        <w:numPr>
          <w:ilvl w:val="0"/>
          <w:numId w:val="41"/>
        </w:numPr>
        <w:ind w:left="2160"/>
        <w:jc w:val="both"/>
        <w:rPr>
          <w:rFonts w:ascii="Arial" w:hAnsi="Arial" w:cs="Arial"/>
          <w:sz w:val="22"/>
          <w:szCs w:val="22"/>
        </w:rPr>
      </w:pPr>
      <w:r w:rsidRPr="00C727F2">
        <w:rPr>
          <w:rFonts w:ascii="Arial" w:hAnsi="Arial" w:cs="Arial"/>
          <w:sz w:val="22"/>
          <w:szCs w:val="22"/>
        </w:rPr>
        <w:t xml:space="preserve">dosen tetap perguruan tinggi yang ditugaskan sebagai pengampu mata kuliah di </w:t>
      </w:r>
      <w:r w:rsidR="00A70383" w:rsidRPr="00C727F2">
        <w:rPr>
          <w:rFonts w:ascii="Arial" w:hAnsi="Arial" w:cs="Arial"/>
          <w:sz w:val="22"/>
          <w:szCs w:val="22"/>
        </w:rPr>
        <w:t xml:space="preserve">PS </w:t>
      </w:r>
      <w:r w:rsidRPr="00C727F2">
        <w:rPr>
          <w:rFonts w:ascii="Arial" w:hAnsi="Arial" w:cs="Arial"/>
          <w:sz w:val="22"/>
          <w:szCs w:val="22"/>
        </w:rPr>
        <w:t>yang diakreditasi (DTPS</w:t>
      </w:r>
      <w:r w:rsidR="004C7AA2" w:rsidRPr="00C727F2">
        <w:rPr>
          <w:rFonts w:ascii="Arial" w:hAnsi="Arial" w:cs="Arial"/>
          <w:sz w:val="22"/>
          <w:szCs w:val="22"/>
        </w:rPr>
        <w:t>/Dosen Tetap Program Studi</w:t>
      </w:r>
      <w:r w:rsidRPr="00C727F2">
        <w:rPr>
          <w:rFonts w:ascii="Arial" w:hAnsi="Arial" w:cs="Arial"/>
          <w:sz w:val="22"/>
          <w:szCs w:val="22"/>
        </w:rPr>
        <w:t xml:space="preserve">). (Data merujuk </w:t>
      </w:r>
      <w:r w:rsidR="00C626EE" w:rsidRPr="00C727F2">
        <w:rPr>
          <w:rFonts w:ascii="Arial" w:hAnsi="Arial" w:cs="Arial"/>
          <w:sz w:val="22"/>
          <w:szCs w:val="22"/>
        </w:rPr>
        <w:t>DKPS Tabel 8. Dosen Tetap pada Program Studi</w:t>
      </w:r>
      <w:r w:rsidRPr="00C727F2">
        <w:rPr>
          <w:rFonts w:ascii="Arial" w:hAnsi="Arial" w:cs="Arial"/>
          <w:sz w:val="22"/>
          <w:szCs w:val="22"/>
        </w:rPr>
        <w:t xml:space="preserve">) </w:t>
      </w:r>
    </w:p>
    <w:p w14:paraId="290B14CC" w14:textId="13C0A580" w:rsidR="008E01EB" w:rsidRPr="00C727F2" w:rsidRDefault="008E01EB" w:rsidP="00F60381">
      <w:pPr>
        <w:pStyle w:val="ListParagraph"/>
        <w:numPr>
          <w:ilvl w:val="0"/>
          <w:numId w:val="41"/>
        </w:numPr>
        <w:ind w:left="2160"/>
        <w:jc w:val="both"/>
        <w:rPr>
          <w:rFonts w:ascii="Arial" w:hAnsi="Arial" w:cs="Arial"/>
          <w:sz w:val="22"/>
          <w:szCs w:val="22"/>
        </w:rPr>
      </w:pPr>
      <w:r w:rsidRPr="00C727F2">
        <w:rPr>
          <w:rFonts w:ascii="Arial" w:hAnsi="Arial" w:cs="Arial"/>
          <w:sz w:val="22"/>
          <w:szCs w:val="22"/>
        </w:rPr>
        <w:t xml:space="preserve">dosen tetap perguruan tinggi yang ditugaskan sebagai pengampu mata kuliah dengan bidang keahlian yang sesuai dengan kompetensi inti program studi (DTPS). (Data merujuk DKPS </w:t>
      </w:r>
      <w:r w:rsidR="00C626EE" w:rsidRPr="00C727F2">
        <w:rPr>
          <w:rFonts w:ascii="Arial" w:hAnsi="Arial" w:cs="Arial"/>
          <w:sz w:val="22"/>
          <w:szCs w:val="22"/>
        </w:rPr>
        <w:t>Tabel 11. Data Dosen Tidak Tetap pada Program Studi</w:t>
      </w:r>
      <w:r w:rsidRPr="00C727F2">
        <w:rPr>
          <w:rFonts w:ascii="Arial" w:hAnsi="Arial" w:cs="Arial"/>
          <w:sz w:val="22"/>
          <w:szCs w:val="22"/>
        </w:rPr>
        <w:t>)</w:t>
      </w:r>
    </w:p>
    <w:p w14:paraId="2929ABC1" w14:textId="77777777" w:rsidR="008E01EB" w:rsidRPr="00C727F2" w:rsidRDefault="008E01EB" w:rsidP="00F60381">
      <w:pPr>
        <w:pStyle w:val="ListParagraph"/>
        <w:numPr>
          <w:ilvl w:val="0"/>
          <w:numId w:val="40"/>
        </w:numPr>
        <w:ind w:left="1620"/>
        <w:jc w:val="both"/>
        <w:rPr>
          <w:rFonts w:ascii="Arial" w:hAnsi="Arial" w:cs="Arial"/>
          <w:sz w:val="22"/>
          <w:szCs w:val="22"/>
        </w:rPr>
      </w:pPr>
      <w:r w:rsidRPr="00C727F2">
        <w:rPr>
          <w:rFonts w:ascii="Arial" w:hAnsi="Arial" w:cs="Arial"/>
          <w:sz w:val="22"/>
          <w:szCs w:val="22"/>
        </w:rPr>
        <w:t xml:space="preserve">Persentase jumlah DTPS dengan pendidikan S3 terhadap total jumlah DTPS. </w:t>
      </w:r>
    </w:p>
    <w:p w14:paraId="3EAED631" w14:textId="426AD179" w:rsidR="008E01EB" w:rsidRPr="00C727F2" w:rsidRDefault="008E01EB" w:rsidP="00F60381">
      <w:pPr>
        <w:pStyle w:val="ListParagraph"/>
        <w:numPr>
          <w:ilvl w:val="0"/>
          <w:numId w:val="40"/>
        </w:numPr>
        <w:ind w:left="1620"/>
        <w:jc w:val="both"/>
        <w:rPr>
          <w:rFonts w:ascii="Arial" w:hAnsi="Arial" w:cs="Arial"/>
          <w:sz w:val="22"/>
          <w:szCs w:val="22"/>
        </w:rPr>
      </w:pPr>
      <w:r w:rsidRPr="00C727F2">
        <w:rPr>
          <w:rFonts w:ascii="Arial" w:hAnsi="Arial" w:cs="Arial"/>
          <w:sz w:val="22"/>
          <w:szCs w:val="22"/>
        </w:rPr>
        <w:t xml:space="preserve">Persentase jumlah DTPS dengan jabatan akademik </w:t>
      </w:r>
      <w:r w:rsidR="00A97646" w:rsidRPr="00C727F2">
        <w:rPr>
          <w:rFonts w:ascii="Arial" w:hAnsi="Arial" w:cs="Arial"/>
          <w:sz w:val="22"/>
          <w:szCs w:val="22"/>
        </w:rPr>
        <w:t>Guru Besar (</w:t>
      </w:r>
      <w:r w:rsidRPr="00C727F2">
        <w:rPr>
          <w:rFonts w:ascii="Arial" w:hAnsi="Arial" w:cs="Arial"/>
          <w:sz w:val="22"/>
          <w:szCs w:val="22"/>
        </w:rPr>
        <w:t>GB</w:t>
      </w:r>
      <w:r w:rsidR="00A97646" w:rsidRPr="00C727F2">
        <w:rPr>
          <w:rFonts w:ascii="Arial" w:hAnsi="Arial" w:cs="Arial"/>
          <w:sz w:val="22"/>
          <w:szCs w:val="22"/>
        </w:rPr>
        <w:t>)</w:t>
      </w:r>
      <w:r w:rsidRPr="00C727F2">
        <w:rPr>
          <w:rFonts w:ascii="Arial" w:hAnsi="Arial" w:cs="Arial"/>
          <w:sz w:val="22"/>
          <w:szCs w:val="22"/>
        </w:rPr>
        <w:t>/</w:t>
      </w:r>
      <w:r w:rsidR="00A97646" w:rsidRPr="00C727F2">
        <w:rPr>
          <w:rFonts w:ascii="Arial" w:hAnsi="Arial" w:cs="Arial"/>
          <w:sz w:val="22"/>
          <w:szCs w:val="22"/>
        </w:rPr>
        <w:t>Lektor Kepala (</w:t>
      </w:r>
      <w:r w:rsidRPr="00C727F2">
        <w:rPr>
          <w:rFonts w:ascii="Arial" w:hAnsi="Arial" w:cs="Arial"/>
          <w:sz w:val="22"/>
          <w:szCs w:val="22"/>
        </w:rPr>
        <w:t>LK</w:t>
      </w:r>
      <w:r w:rsidR="00A97646" w:rsidRPr="00C727F2">
        <w:rPr>
          <w:rFonts w:ascii="Arial" w:hAnsi="Arial" w:cs="Arial"/>
          <w:sz w:val="22"/>
          <w:szCs w:val="22"/>
        </w:rPr>
        <w:t>)</w:t>
      </w:r>
      <w:r w:rsidRPr="00C727F2">
        <w:rPr>
          <w:rFonts w:ascii="Arial" w:hAnsi="Arial" w:cs="Arial"/>
          <w:sz w:val="22"/>
          <w:szCs w:val="22"/>
        </w:rPr>
        <w:t xml:space="preserve"> terhadap total jumlah DTPS.</w:t>
      </w:r>
    </w:p>
    <w:p w14:paraId="545BEFCA" w14:textId="77777777" w:rsidR="008E01EB" w:rsidRPr="00C727F2" w:rsidRDefault="008E01EB" w:rsidP="00F60381">
      <w:pPr>
        <w:pStyle w:val="ListParagraph"/>
        <w:numPr>
          <w:ilvl w:val="0"/>
          <w:numId w:val="40"/>
        </w:numPr>
        <w:ind w:left="1620"/>
        <w:jc w:val="both"/>
        <w:rPr>
          <w:rFonts w:ascii="Arial" w:hAnsi="Arial" w:cs="Arial"/>
          <w:sz w:val="22"/>
          <w:szCs w:val="22"/>
        </w:rPr>
      </w:pPr>
      <w:r w:rsidRPr="00C727F2">
        <w:rPr>
          <w:rFonts w:ascii="Arial" w:hAnsi="Arial" w:cs="Arial"/>
          <w:sz w:val="22"/>
          <w:szCs w:val="22"/>
        </w:rPr>
        <w:t>Persentase jumlah DTPS yang memiliki sertifikat pendidik profesional terhadap total jumlah DTPS.</w:t>
      </w:r>
    </w:p>
    <w:p w14:paraId="660AF7FD" w14:textId="77777777" w:rsidR="008E01EB" w:rsidRPr="00C727F2" w:rsidRDefault="008E01EB" w:rsidP="00F60381">
      <w:pPr>
        <w:pStyle w:val="ListParagraph"/>
        <w:numPr>
          <w:ilvl w:val="0"/>
          <w:numId w:val="40"/>
        </w:numPr>
        <w:ind w:left="1620"/>
        <w:jc w:val="both"/>
        <w:rPr>
          <w:rFonts w:ascii="Arial" w:hAnsi="Arial" w:cs="Arial"/>
          <w:sz w:val="22"/>
          <w:szCs w:val="22"/>
        </w:rPr>
      </w:pPr>
      <w:r w:rsidRPr="00C727F2">
        <w:rPr>
          <w:rFonts w:ascii="Arial" w:hAnsi="Arial" w:cs="Arial"/>
          <w:sz w:val="22"/>
          <w:szCs w:val="22"/>
        </w:rPr>
        <w:t>Persentase jumlah DTPS yang memiliki sertifikat profesi/kompetensi terhadap total jumlah DTPS.</w:t>
      </w:r>
    </w:p>
    <w:p w14:paraId="4DD89C6C" w14:textId="289692D6" w:rsidR="008E01EB" w:rsidRPr="00C727F2" w:rsidRDefault="008E01EB" w:rsidP="00363DEB">
      <w:pPr>
        <w:ind w:left="1260"/>
        <w:jc w:val="both"/>
        <w:rPr>
          <w:rFonts w:ascii="Arial" w:hAnsi="Arial" w:cs="Arial"/>
          <w:sz w:val="22"/>
          <w:szCs w:val="22"/>
        </w:rPr>
      </w:pPr>
      <w:r w:rsidRPr="00C727F2">
        <w:rPr>
          <w:rFonts w:ascii="Arial" w:hAnsi="Arial" w:cs="Arial"/>
          <w:sz w:val="22"/>
          <w:szCs w:val="22"/>
        </w:rPr>
        <w:t>(Nomor 2 s.d 5, Data merujuk DKPS</w:t>
      </w:r>
      <w:r w:rsidR="007A7A57" w:rsidRPr="00C727F2">
        <w:rPr>
          <w:rFonts w:ascii="Arial" w:hAnsi="Arial" w:cs="Arial"/>
          <w:sz w:val="22"/>
          <w:szCs w:val="22"/>
        </w:rPr>
        <w:t xml:space="preserve"> Tabel 8. Dosen Tetap pada Program Studi</w:t>
      </w:r>
      <w:r w:rsidRPr="00C727F2">
        <w:rPr>
          <w:rFonts w:ascii="Arial" w:hAnsi="Arial" w:cs="Arial"/>
          <w:sz w:val="22"/>
          <w:szCs w:val="22"/>
        </w:rPr>
        <w:t>)</w:t>
      </w:r>
    </w:p>
    <w:p w14:paraId="09F5AA36" w14:textId="77777777" w:rsidR="008E01EB" w:rsidRPr="00C727F2" w:rsidRDefault="008E01EB" w:rsidP="00363DEB">
      <w:pPr>
        <w:ind w:left="1620"/>
        <w:jc w:val="both"/>
        <w:rPr>
          <w:rFonts w:ascii="Arial" w:hAnsi="Arial" w:cs="Arial"/>
          <w:sz w:val="22"/>
          <w:szCs w:val="22"/>
        </w:rPr>
      </w:pPr>
    </w:p>
    <w:p w14:paraId="308F9E54" w14:textId="6D947D56" w:rsidR="008E01EB" w:rsidRPr="00C727F2" w:rsidRDefault="00B56DAC" w:rsidP="00F60381">
      <w:pPr>
        <w:pStyle w:val="ListParagraph"/>
        <w:numPr>
          <w:ilvl w:val="0"/>
          <w:numId w:val="40"/>
        </w:numPr>
        <w:ind w:left="1620"/>
        <w:jc w:val="both"/>
        <w:rPr>
          <w:rFonts w:ascii="Arial" w:hAnsi="Arial" w:cs="Arial"/>
          <w:sz w:val="22"/>
          <w:szCs w:val="22"/>
        </w:rPr>
      </w:pPr>
      <w:r w:rsidRPr="00C727F2">
        <w:rPr>
          <w:rFonts w:ascii="Arial" w:hAnsi="Arial" w:cs="Arial"/>
          <w:sz w:val="22"/>
          <w:szCs w:val="22"/>
        </w:rPr>
        <w:t>Setara Waktu Mengajar Penuh</w:t>
      </w:r>
      <w:r w:rsidR="00B60BAE" w:rsidRPr="00C727F2">
        <w:rPr>
          <w:rFonts w:ascii="Arial" w:hAnsi="Arial" w:cs="Arial"/>
          <w:sz w:val="22"/>
          <w:szCs w:val="22"/>
        </w:rPr>
        <w:t>/</w:t>
      </w:r>
      <w:r w:rsidRPr="00C727F2">
        <w:rPr>
          <w:rFonts w:ascii="Arial" w:hAnsi="Arial" w:cs="Arial"/>
          <w:sz w:val="22"/>
          <w:szCs w:val="22"/>
        </w:rPr>
        <w:t>SWMP</w:t>
      </w:r>
      <w:r w:rsidR="008E01EB" w:rsidRPr="00C727F2">
        <w:rPr>
          <w:rFonts w:ascii="Arial" w:hAnsi="Arial" w:cs="Arial"/>
          <w:sz w:val="22"/>
          <w:szCs w:val="22"/>
        </w:rPr>
        <w:t xml:space="preserve"> (pendidikan, penelitian, PkM, dan tugas tambahan) untuk DTPS. (Data merujuk DKPS </w:t>
      </w:r>
      <w:r w:rsidR="007A7A57" w:rsidRPr="00C727F2">
        <w:rPr>
          <w:rFonts w:ascii="Arial" w:hAnsi="Arial" w:cs="Arial"/>
          <w:sz w:val="22"/>
          <w:szCs w:val="22"/>
        </w:rPr>
        <w:t>Tabel 9. Akti</w:t>
      </w:r>
      <w:r w:rsidR="00B46001" w:rsidRPr="00C727F2">
        <w:rPr>
          <w:rFonts w:ascii="Arial" w:hAnsi="Arial" w:cs="Arial"/>
          <w:sz w:val="22"/>
          <w:szCs w:val="22"/>
        </w:rPr>
        <w:t>v</w:t>
      </w:r>
      <w:r w:rsidR="007A7A57" w:rsidRPr="00C727F2">
        <w:rPr>
          <w:rFonts w:ascii="Arial" w:hAnsi="Arial" w:cs="Arial"/>
          <w:sz w:val="22"/>
          <w:szCs w:val="22"/>
        </w:rPr>
        <w:t>itas Dosen Tetap pada Program Studi</w:t>
      </w:r>
      <w:r w:rsidR="008E01EB" w:rsidRPr="00C727F2">
        <w:rPr>
          <w:rFonts w:ascii="Arial" w:hAnsi="Arial" w:cs="Arial"/>
          <w:sz w:val="22"/>
          <w:szCs w:val="22"/>
        </w:rPr>
        <w:t>)</w:t>
      </w:r>
    </w:p>
    <w:p w14:paraId="10B9C5A6" w14:textId="1C38BB5E" w:rsidR="008E01EB" w:rsidRPr="00C727F2" w:rsidRDefault="008E01EB" w:rsidP="00F60381">
      <w:pPr>
        <w:pStyle w:val="ListParagraph"/>
        <w:numPr>
          <w:ilvl w:val="0"/>
          <w:numId w:val="40"/>
        </w:numPr>
        <w:ind w:left="1620"/>
        <w:jc w:val="both"/>
        <w:rPr>
          <w:rFonts w:ascii="Arial" w:hAnsi="Arial" w:cs="Arial"/>
          <w:strike/>
          <w:sz w:val="22"/>
          <w:szCs w:val="22"/>
        </w:rPr>
      </w:pPr>
      <w:r w:rsidRPr="00C727F2">
        <w:rPr>
          <w:rFonts w:ascii="Arial" w:hAnsi="Arial" w:cs="Arial"/>
          <w:sz w:val="22"/>
          <w:szCs w:val="22"/>
        </w:rPr>
        <w:t xml:space="preserve">Persentase jumlah dosen tidak tetap terhadap jumlah DTPS. </w:t>
      </w:r>
      <w:r w:rsidR="003175F1" w:rsidRPr="00C727F2">
        <w:rPr>
          <w:rFonts w:ascii="Arial" w:hAnsi="Arial" w:cs="Arial"/>
          <w:sz w:val="22"/>
          <w:szCs w:val="22"/>
        </w:rPr>
        <w:t>(Data merujuk DKPS Tabel 11. Data Dosen Tidak Tetap pada Program Studi)</w:t>
      </w:r>
    </w:p>
    <w:p w14:paraId="41E02F92" w14:textId="0DD7FCB9" w:rsidR="008E01EB" w:rsidRPr="00C727F2" w:rsidRDefault="008E01EB" w:rsidP="00F60381">
      <w:pPr>
        <w:pStyle w:val="ListParagraph"/>
        <w:numPr>
          <w:ilvl w:val="0"/>
          <w:numId w:val="40"/>
        </w:numPr>
        <w:ind w:left="1620"/>
        <w:jc w:val="both"/>
        <w:rPr>
          <w:rFonts w:ascii="Arial" w:hAnsi="Arial" w:cs="Arial"/>
          <w:sz w:val="22"/>
          <w:szCs w:val="22"/>
        </w:rPr>
      </w:pPr>
      <w:r w:rsidRPr="00C727F2">
        <w:rPr>
          <w:rFonts w:ascii="Arial" w:hAnsi="Arial" w:cs="Arial"/>
          <w:sz w:val="22"/>
          <w:szCs w:val="22"/>
        </w:rPr>
        <w:t xml:space="preserve">Rasio jumlah mahasiswa PS terhadap jumlah DTPS (Data merujuk DKPS </w:t>
      </w:r>
      <w:r w:rsidR="003175F1" w:rsidRPr="00C727F2">
        <w:rPr>
          <w:rFonts w:ascii="Arial" w:hAnsi="Arial" w:cs="Arial"/>
          <w:sz w:val="22"/>
          <w:szCs w:val="22"/>
        </w:rPr>
        <w:t xml:space="preserve">Tabel 5. Data Mahasiswa pada Program Studi </w:t>
      </w:r>
      <w:r w:rsidRPr="00C727F2">
        <w:rPr>
          <w:rFonts w:ascii="Arial" w:hAnsi="Arial" w:cs="Arial"/>
          <w:sz w:val="22"/>
          <w:szCs w:val="22"/>
        </w:rPr>
        <w:t>terhadap</w:t>
      </w:r>
      <w:r w:rsidR="003175F1" w:rsidRPr="00C727F2">
        <w:rPr>
          <w:rFonts w:ascii="Arial" w:hAnsi="Arial" w:cs="Arial"/>
          <w:sz w:val="22"/>
          <w:szCs w:val="22"/>
        </w:rPr>
        <w:t xml:space="preserve"> Tabel 8. Dosen Tetap pada Program Studi</w:t>
      </w:r>
      <w:r w:rsidRPr="00C727F2">
        <w:rPr>
          <w:rFonts w:ascii="Arial" w:hAnsi="Arial" w:cs="Arial"/>
          <w:sz w:val="22"/>
          <w:szCs w:val="22"/>
        </w:rPr>
        <w:t>)</w:t>
      </w:r>
    </w:p>
    <w:p w14:paraId="6E3DF9F9" w14:textId="48239FE3" w:rsidR="00A569AE" w:rsidRPr="00C727F2" w:rsidRDefault="00A569AE" w:rsidP="00F60381">
      <w:pPr>
        <w:pStyle w:val="ListParagraph"/>
        <w:numPr>
          <w:ilvl w:val="0"/>
          <w:numId w:val="40"/>
        </w:numPr>
        <w:ind w:left="1620"/>
        <w:jc w:val="both"/>
        <w:rPr>
          <w:rFonts w:ascii="Arial" w:hAnsi="Arial" w:cs="Arial"/>
          <w:sz w:val="22"/>
          <w:szCs w:val="22"/>
        </w:rPr>
      </w:pPr>
      <w:r w:rsidRPr="00C727F2">
        <w:rPr>
          <w:rFonts w:ascii="Arial" w:hAnsi="Arial" w:cs="Arial"/>
          <w:sz w:val="22"/>
          <w:szCs w:val="22"/>
        </w:rPr>
        <w:t>Kecukupan dosen pada wahana praktik. (Data merujuk DKPS Tabel 1</w:t>
      </w:r>
      <w:r w:rsidR="00FB39CD" w:rsidRPr="00C727F2">
        <w:rPr>
          <w:rFonts w:ascii="Arial" w:hAnsi="Arial" w:cs="Arial"/>
          <w:sz w:val="22"/>
          <w:szCs w:val="22"/>
        </w:rPr>
        <w:t>8</w:t>
      </w:r>
      <w:r w:rsidRPr="00C727F2">
        <w:rPr>
          <w:rFonts w:ascii="Arial" w:hAnsi="Arial" w:cs="Arial"/>
          <w:sz w:val="22"/>
          <w:szCs w:val="22"/>
        </w:rPr>
        <w:t>. Wahana Praktik, Rumah Sakit, dan Sarana Pelayanan Kesehatan Lain di Program Studi)</w:t>
      </w:r>
    </w:p>
    <w:p w14:paraId="480F50B4" w14:textId="77777777" w:rsidR="008E01EB" w:rsidRPr="00C727F2" w:rsidRDefault="008E01EB" w:rsidP="00DA4EB8">
      <w:pPr>
        <w:jc w:val="both"/>
        <w:rPr>
          <w:rFonts w:ascii="Arial" w:hAnsi="Arial" w:cs="Arial"/>
          <w:sz w:val="22"/>
          <w:szCs w:val="22"/>
        </w:rPr>
      </w:pPr>
    </w:p>
    <w:p w14:paraId="0E97F31E" w14:textId="039B774B" w:rsidR="008E01EB" w:rsidRPr="00C727F2" w:rsidRDefault="008E01EB" w:rsidP="00F60381">
      <w:pPr>
        <w:pStyle w:val="ListParagraph"/>
        <w:numPr>
          <w:ilvl w:val="0"/>
          <w:numId w:val="39"/>
        </w:numPr>
        <w:ind w:left="1170"/>
        <w:jc w:val="both"/>
        <w:rPr>
          <w:rFonts w:ascii="Arial" w:hAnsi="Arial" w:cs="Arial"/>
          <w:sz w:val="22"/>
          <w:szCs w:val="22"/>
        </w:rPr>
      </w:pPr>
      <w:r w:rsidRPr="00C727F2">
        <w:rPr>
          <w:rFonts w:ascii="Arial" w:hAnsi="Arial" w:cs="Arial"/>
          <w:sz w:val="22"/>
          <w:szCs w:val="22"/>
        </w:rPr>
        <w:t xml:space="preserve">Kinerja </w:t>
      </w:r>
      <w:r w:rsidR="00BE00B7" w:rsidRPr="00C727F2">
        <w:rPr>
          <w:rFonts w:ascii="Arial" w:hAnsi="Arial" w:cs="Arial"/>
          <w:sz w:val="22"/>
          <w:szCs w:val="22"/>
        </w:rPr>
        <w:t>D</w:t>
      </w:r>
      <w:r w:rsidRPr="00C727F2">
        <w:rPr>
          <w:rFonts w:ascii="Arial" w:hAnsi="Arial" w:cs="Arial"/>
          <w:sz w:val="22"/>
          <w:szCs w:val="22"/>
        </w:rPr>
        <w:t>osen</w:t>
      </w:r>
    </w:p>
    <w:p w14:paraId="765684AF" w14:textId="00DE457A" w:rsidR="008E01EB" w:rsidRPr="00C727F2" w:rsidRDefault="008E01EB" w:rsidP="00F60381">
      <w:pPr>
        <w:pStyle w:val="ListParagraph"/>
        <w:numPr>
          <w:ilvl w:val="0"/>
          <w:numId w:val="42"/>
        </w:numPr>
        <w:ind w:left="1620"/>
        <w:jc w:val="both"/>
        <w:rPr>
          <w:rFonts w:ascii="Arial" w:hAnsi="Arial" w:cs="Arial"/>
          <w:sz w:val="22"/>
          <w:szCs w:val="22"/>
        </w:rPr>
      </w:pPr>
      <w:r w:rsidRPr="00C727F2">
        <w:rPr>
          <w:rFonts w:ascii="Arial" w:hAnsi="Arial" w:cs="Arial"/>
          <w:sz w:val="22"/>
          <w:szCs w:val="22"/>
        </w:rPr>
        <w:t xml:space="preserve">Pengakuan/rekognisi atas kepakaran/prestasi/kinerja DTPS. (Data merujuk DKPS </w:t>
      </w:r>
      <w:r w:rsidR="00135CBD" w:rsidRPr="00C727F2">
        <w:rPr>
          <w:rFonts w:ascii="Arial" w:hAnsi="Arial" w:cs="Arial"/>
          <w:sz w:val="22"/>
          <w:szCs w:val="22"/>
        </w:rPr>
        <w:t>Tabel 3</w:t>
      </w:r>
      <w:r w:rsidR="00FB39CD" w:rsidRPr="00C727F2">
        <w:rPr>
          <w:rFonts w:ascii="Arial" w:hAnsi="Arial" w:cs="Arial"/>
          <w:sz w:val="22"/>
          <w:szCs w:val="22"/>
        </w:rPr>
        <w:t>2</w:t>
      </w:r>
      <w:r w:rsidR="00135CBD" w:rsidRPr="00C727F2">
        <w:rPr>
          <w:rFonts w:ascii="Arial" w:hAnsi="Arial" w:cs="Arial"/>
          <w:sz w:val="22"/>
          <w:szCs w:val="22"/>
        </w:rPr>
        <w:t>. Penghargaan Dosen Tetap Program Studi</w:t>
      </w:r>
      <w:r w:rsidRPr="00C727F2">
        <w:rPr>
          <w:rFonts w:ascii="Arial" w:hAnsi="Arial" w:cs="Arial"/>
          <w:sz w:val="22"/>
          <w:szCs w:val="22"/>
        </w:rPr>
        <w:t>)</w:t>
      </w:r>
    </w:p>
    <w:p w14:paraId="702D3604" w14:textId="4F6E4D1B" w:rsidR="008E01EB" w:rsidRPr="00C727F2" w:rsidRDefault="008E01EB" w:rsidP="00F60381">
      <w:pPr>
        <w:pStyle w:val="ListParagraph"/>
        <w:numPr>
          <w:ilvl w:val="0"/>
          <w:numId w:val="42"/>
        </w:numPr>
        <w:ind w:left="1620"/>
        <w:jc w:val="both"/>
        <w:rPr>
          <w:rFonts w:ascii="Arial" w:hAnsi="Arial" w:cs="Arial"/>
          <w:sz w:val="22"/>
          <w:szCs w:val="22"/>
        </w:rPr>
      </w:pPr>
      <w:r w:rsidRPr="00C727F2">
        <w:rPr>
          <w:rFonts w:ascii="Arial" w:hAnsi="Arial" w:cs="Arial"/>
          <w:sz w:val="22"/>
          <w:szCs w:val="22"/>
        </w:rPr>
        <w:t xml:space="preserve">Penelitian DTPS. (Data merujuk DKPS </w:t>
      </w:r>
      <w:r w:rsidR="005709FE" w:rsidRPr="00C727F2">
        <w:rPr>
          <w:rFonts w:ascii="Arial" w:hAnsi="Arial" w:cs="Arial"/>
          <w:sz w:val="22"/>
          <w:szCs w:val="22"/>
        </w:rPr>
        <w:t xml:space="preserve">Tabel </w:t>
      </w:r>
      <w:r w:rsidR="00FB39CD" w:rsidRPr="00C727F2">
        <w:rPr>
          <w:rFonts w:ascii="Arial" w:hAnsi="Arial" w:cs="Arial"/>
          <w:sz w:val="22"/>
          <w:szCs w:val="22"/>
        </w:rPr>
        <w:t>21</w:t>
      </w:r>
      <w:r w:rsidR="005709FE" w:rsidRPr="00C727F2">
        <w:rPr>
          <w:rFonts w:ascii="Arial" w:hAnsi="Arial" w:cs="Arial"/>
          <w:sz w:val="22"/>
          <w:szCs w:val="22"/>
        </w:rPr>
        <w:t>. Data Kegiatan Penelitian Dosen Tetap Program Studi</w:t>
      </w:r>
      <w:r w:rsidRPr="00C727F2">
        <w:rPr>
          <w:rFonts w:ascii="Arial" w:hAnsi="Arial" w:cs="Arial"/>
          <w:sz w:val="22"/>
          <w:szCs w:val="22"/>
        </w:rPr>
        <w:t>)</w:t>
      </w:r>
    </w:p>
    <w:p w14:paraId="117E2ED1" w14:textId="337DA3AC" w:rsidR="008E01EB" w:rsidRPr="00C727F2" w:rsidRDefault="008E01EB" w:rsidP="00F60381">
      <w:pPr>
        <w:pStyle w:val="ListParagraph"/>
        <w:numPr>
          <w:ilvl w:val="0"/>
          <w:numId w:val="42"/>
        </w:numPr>
        <w:ind w:left="1620"/>
        <w:jc w:val="both"/>
        <w:rPr>
          <w:rFonts w:ascii="Arial" w:hAnsi="Arial" w:cs="Arial"/>
          <w:sz w:val="22"/>
          <w:szCs w:val="22"/>
        </w:rPr>
      </w:pPr>
      <w:r w:rsidRPr="00C727F2">
        <w:rPr>
          <w:rFonts w:ascii="Arial" w:hAnsi="Arial" w:cs="Arial"/>
          <w:sz w:val="22"/>
          <w:szCs w:val="22"/>
        </w:rPr>
        <w:t>Pelaksanaan Pengabdian kepada Masyarakat DTPS. (</w:t>
      </w:r>
      <w:r w:rsidR="00BD3E92" w:rsidRPr="00C727F2">
        <w:rPr>
          <w:rFonts w:ascii="Arial" w:hAnsi="Arial" w:cs="Arial"/>
          <w:sz w:val="22"/>
          <w:szCs w:val="22"/>
        </w:rPr>
        <w:t>Data merujuk DKPS Tabel 2</w:t>
      </w:r>
      <w:r w:rsidR="00FB39CD" w:rsidRPr="00C727F2">
        <w:rPr>
          <w:rFonts w:ascii="Arial" w:hAnsi="Arial" w:cs="Arial"/>
          <w:sz w:val="22"/>
          <w:szCs w:val="22"/>
        </w:rPr>
        <w:t>2</w:t>
      </w:r>
      <w:r w:rsidR="00BD3E92" w:rsidRPr="00C727F2">
        <w:rPr>
          <w:rFonts w:ascii="Arial" w:hAnsi="Arial" w:cs="Arial"/>
          <w:sz w:val="22"/>
          <w:szCs w:val="22"/>
        </w:rPr>
        <w:t>. Data Kegiatan Pengabdian kepada Masyarakat (PkM) Dosen Tetap Program Studi</w:t>
      </w:r>
      <w:r w:rsidRPr="00C727F2">
        <w:rPr>
          <w:rFonts w:ascii="Arial" w:hAnsi="Arial" w:cs="Arial"/>
          <w:sz w:val="22"/>
          <w:szCs w:val="22"/>
        </w:rPr>
        <w:t>)</w:t>
      </w:r>
    </w:p>
    <w:p w14:paraId="30D6C90A" w14:textId="5989E4DE" w:rsidR="008E01EB" w:rsidRPr="00C727F2" w:rsidRDefault="008E01EB" w:rsidP="00F60381">
      <w:pPr>
        <w:pStyle w:val="ListParagraph"/>
        <w:numPr>
          <w:ilvl w:val="0"/>
          <w:numId w:val="42"/>
        </w:numPr>
        <w:ind w:left="1620"/>
        <w:jc w:val="both"/>
        <w:rPr>
          <w:rFonts w:ascii="Arial" w:hAnsi="Arial" w:cs="Arial"/>
          <w:sz w:val="22"/>
          <w:szCs w:val="22"/>
        </w:rPr>
      </w:pPr>
      <w:r w:rsidRPr="00C727F2">
        <w:rPr>
          <w:rFonts w:ascii="Arial" w:hAnsi="Arial" w:cs="Arial"/>
          <w:sz w:val="22"/>
          <w:szCs w:val="22"/>
        </w:rPr>
        <w:t xml:space="preserve">Publikasi </w:t>
      </w:r>
      <w:r w:rsidR="00A70383" w:rsidRPr="00C727F2">
        <w:rPr>
          <w:rFonts w:ascii="Arial" w:hAnsi="Arial" w:cs="Arial"/>
          <w:sz w:val="22"/>
          <w:szCs w:val="22"/>
        </w:rPr>
        <w:t>i</w:t>
      </w:r>
      <w:r w:rsidRPr="00C727F2">
        <w:rPr>
          <w:rFonts w:ascii="Arial" w:hAnsi="Arial" w:cs="Arial"/>
          <w:sz w:val="22"/>
          <w:szCs w:val="22"/>
        </w:rPr>
        <w:t xml:space="preserve">lmiah yang dihasilkan oleh DTPS dalam </w:t>
      </w:r>
      <w:r w:rsidR="00A70383" w:rsidRPr="00C727F2">
        <w:rPr>
          <w:rFonts w:ascii="Arial" w:hAnsi="Arial" w:cs="Arial"/>
          <w:sz w:val="22"/>
          <w:szCs w:val="22"/>
        </w:rPr>
        <w:t>tiga (</w:t>
      </w:r>
      <w:r w:rsidRPr="00C727F2">
        <w:rPr>
          <w:rFonts w:ascii="Arial" w:hAnsi="Arial" w:cs="Arial"/>
          <w:sz w:val="22"/>
          <w:szCs w:val="22"/>
        </w:rPr>
        <w:t>3</w:t>
      </w:r>
      <w:r w:rsidR="00A70383" w:rsidRPr="00C727F2">
        <w:rPr>
          <w:rFonts w:ascii="Arial" w:hAnsi="Arial" w:cs="Arial"/>
          <w:sz w:val="22"/>
          <w:szCs w:val="22"/>
        </w:rPr>
        <w:t>)</w:t>
      </w:r>
      <w:r w:rsidRPr="00C727F2">
        <w:rPr>
          <w:rFonts w:ascii="Arial" w:hAnsi="Arial" w:cs="Arial"/>
          <w:sz w:val="22"/>
          <w:szCs w:val="22"/>
        </w:rPr>
        <w:t xml:space="preserve"> tahun terakhir. (Data merujuk DKPS </w:t>
      </w:r>
      <w:r w:rsidR="00C212A1" w:rsidRPr="00C727F2">
        <w:rPr>
          <w:rFonts w:ascii="Arial" w:hAnsi="Arial" w:cs="Arial"/>
          <w:sz w:val="22"/>
          <w:szCs w:val="22"/>
        </w:rPr>
        <w:t xml:space="preserve">Tabel </w:t>
      </w:r>
      <w:r w:rsidR="00FB39CD" w:rsidRPr="00C727F2">
        <w:rPr>
          <w:rFonts w:ascii="Arial" w:hAnsi="Arial" w:cs="Arial"/>
          <w:sz w:val="22"/>
          <w:szCs w:val="22"/>
        </w:rPr>
        <w:t>29</w:t>
      </w:r>
      <w:r w:rsidR="00C212A1" w:rsidRPr="00C727F2">
        <w:rPr>
          <w:rFonts w:ascii="Arial" w:hAnsi="Arial" w:cs="Arial"/>
          <w:sz w:val="22"/>
          <w:szCs w:val="22"/>
        </w:rPr>
        <w:t>. Jumlah Artikel Ilmiah/Karya Ilmiah/Buku dalam tiga tahun terakhir</w:t>
      </w:r>
      <w:r w:rsidRPr="00C727F2">
        <w:rPr>
          <w:rFonts w:ascii="Arial" w:hAnsi="Arial" w:cs="Arial"/>
          <w:sz w:val="22"/>
          <w:szCs w:val="22"/>
        </w:rPr>
        <w:t>)</w:t>
      </w:r>
    </w:p>
    <w:p w14:paraId="63C2DC18" w14:textId="7D5E3E27" w:rsidR="008E01EB" w:rsidRPr="00C727F2" w:rsidRDefault="008E01EB" w:rsidP="00CB646F">
      <w:pPr>
        <w:pStyle w:val="ListParagraph"/>
        <w:numPr>
          <w:ilvl w:val="0"/>
          <w:numId w:val="42"/>
        </w:numPr>
        <w:ind w:left="1620"/>
        <w:jc w:val="both"/>
        <w:rPr>
          <w:rFonts w:ascii="Arial" w:hAnsi="Arial" w:cs="Arial"/>
          <w:sz w:val="22"/>
          <w:szCs w:val="22"/>
        </w:rPr>
      </w:pPr>
      <w:r w:rsidRPr="00C727F2">
        <w:rPr>
          <w:rFonts w:ascii="Arial" w:hAnsi="Arial" w:cs="Arial"/>
          <w:sz w:val="22"/>
          <w:szCs w:val="22"/>
        </w:rPr>
        <w:t xml:space="preserve">Luaran </w:t>
      </w:r>
      <w:r w:rsidR="00A70383" w:rsidRPr="00C727F2">
        <w:rPr>
          <w:rFonts w:ascii="Arial" w:hAnsi="Arial" w:cs="Arial"/>
          <w:sz w:val="22"/>
          <w:szCs w:val="22"/>
        </w:rPr>
        <w:t>l</w:t>
      </w:r>
      <w:r w:rsidRPr="00C727F2">
        <w:rPr>
          <w:rFonts w:ascii="Arial" w:hAnsi="Arial" w:cs="Arial"/>
          <w:sz w:val="22"/>
          <w:szCs w:val="22"/>
        </w:rPr>
        <w:t xml:space="preserve">ainnya yang dihasilkan oleh DTPS dalam </w:t>
      </w:r>
      <w:r w:rsidR="00A70383" w:rsidRPr="00C727F2">
        <w:rPr>
          <w:rFonts w:ascii="Arial" w:hAnsi="Arial" w:cs="Arial"/>
          <w:sz w:val="22"/>
          <w:szCs w:val="22"/>
        </w:rPr>
        <w:t>tiga (3)</w:t>
      </w:r>
      <w:r w:rsidRPr="00C727F2">
        <w:rPr>
          <w:rFonts w:ascii="Arial" w:hAnsi="Arial" w:cs="Arial"/>
          <w:sz w:val="22"/>
          <w:szCs w:val="22"/>
        </w:rPr>
        <w:t xml:space="preserve"> tahun terakhir. </w:t>
      </w:r>
    </w:p>
    <w:p w14:paraId="2383542F" w14:textId="77777777" w:rsidR="00CB646F" w:rsidRPr="00C727F2" w:rsidRDefault="00CB646F" w:rsidP="00CB646F">
      <w:pPr>
        <w:pStyle w:val="ListParagraph"/>
        <w:ind w:left="1620"/>
        <w:jc w:val="both"/>
        <w:rPr>
          <w:rFonts w:ascii="Arial" w:hAnsi="Arial" w:cs="Arial"/>
          <w:sz w:val="22"/>
          <w:szCs w:val="22"/>
        </w:rPr>
      </w:pPr>
    </w:p>
    <w:p w14:paraId="45826813" w14:textId="77777777" w:rsidR="008E01EB" w:rsidRPr="00C727F2" w:rsidRDefault="008E01EB" w:rsidP="00F60381">
      <w:pPr>
        <w:pStyle w:val="ListParagraph"/>
        <w:numPr>
          <w:ilvl w:val="0"/>
          <w:numId w:val="39"/>
        </w:numPr>
        <w:ind w:left="1170"/>
        <w:jc w:val="both"/>
        <w:rPr>
          <w:rFonts w:ascii="Arial" w:hAnsi="Arial" w:cs="Arial"/>
          <w:sz w:val="22"/>
          <w:szCs w:val="22"/>
        </w:rPr>
      </w:pPr>
      <w:r w:rsidRPr="00C727F2">
        <w:rPr>
          <w:rFonts w:ascii="Arial" w:hAnsi="Arial" w:cs="Arial"/>
          <w:sz w:val="22"/>
          <w:szCs w:val="22"/>
        </w:rPr>
        <w:t>Pengembangan Dosen</w:t>
      </w:r>
    </w:p>
    <w:p w14:paraId="36DF7533" w14:textId="7797EBC4" w:rsidR="008E01EB" w:rsidRPr="00C727F2" w:rsidRDefault="008E01EB" w:rsidP="00363DEB">
      <w:pPr>
        <w:ind w:left="1170"/>
        <w:jc w:val="both"/>
        <w:rPr>
          <w:rFonts w:ascii="Arial" w:hAnsi="Arial" w:cs="Arial"/>
          <w:sz w:val="22"/>
          <w:szCs w:val="22"/>
        </w:rPr>
      </w:pPr>
      <w:r w:rsidRPr="00C727F2">
        <w:rPr>
          <w:rFonts w:ascii="Arial" w:hAnsi="Arial" w:cs="Arial"/>
          <w:sz w:val="22"/>
          <w:szCs w:val="22"/>
        </w:rPr>
        <w:t xml:space="preserve">Perencanaan dan pengembangan dosen </w:t>
      </w:r>
      <w:r w:rsidR="00A70383" w:rsidRPr="00C727F2">
        <w:rPr>
          <w:rFonts w:ascii="Arial" w:hAnsi="Arial" w:cs="Arial"/>
          <w:sz w:val="22"/>
          <w:szCs w:val="22"/>
        </w:rPr>
        <w:t xml:space="preserve">UPPS dan PS </w:t>
      </w:r>
      <w:r w:rsidRPr="00C727F2">
        <w:rPr>
          <w:rFonts w:ascii="Arial" w:hAnsi="Arial" w:cs="Arial"/>
          <w:sz w:val="22"/>
          <w:szCs w:val="22"/>
        </w:rPr>
        <w:t xml:space="preserve">terhadap rencana pengembangan SDM di </w:t>
      </w:r>
      <w:r w:rsidR="00C22B55" w:rsidRPr="00C727F2">
        <w:rPr>
          <w:rFonts w:ascii="Arial" w:hAnsi="Arial" w:cs="Arial"/>
          <w:sz w:val="22"/>
          <w:szCs w:val="22"/>
        </w:rPr>
        <w:t xml:space="preserve">Perguruan Tinggi </w:t>
      </w:r>
      <w:r w:rsidRPr="00C727F2">
        <w:rPr>
          <w:rFonts w:ascii="Arial" w:hAnsi="Arial" w:cs="Arial"/>
          <w:sz w:val="22"/>
          <w:szCs w:val="22"/>
        </w:rPr>
        <w:t>(Renstra PT).</w:t>
      </w:r>
      <w:r w:rsidR="00FC43D6" w:rsidRPr="00C727F2">
        <w:rPr>
          <w:rFonts w:ascii="Arial" w:hAnsi="Arial" w:cs="Arial"/>
          <w:sz w:val="22"/>
          <w:szCs w:val="22"/>
        </w:rPr>
        <w:t xml:space="preserve"> (Data merujuk DKPS Tabel 7. Dosen Tetap pada Unit Pengelola Program Studi)</w:t>
      </w:r>
    </w:p>
    <w:p w14:paraId="0F0F4D0F" w14:textId="77777777" w:rsidR="009853FF" w:rsidRPr="00C727F2" w:rsidRDefault="009853FF" w:rsidP="00DA4EB8">
      <w:pPr>
        <w:jc w:val="both"/>
        <w:rPr>
          <w:rFonts w:ascii="Arial" w:hAnsi="Arial" w:cs="Arial"/>
          <w:sz w:val="22"/>
          <w:szCs w:val="22"/>
        </w:rPr>
      </w:pPr>
    </w:p>
    <w:p w14:paraId="52519625" w14:textId="77777777" w:rsidR="008E01EB" w:rsidRPr="00C727F2" w:rsidRDefault="008E01EB" w:rsidP="00F60381">
      <w:pPr>
        <w:pStyle w:val="ListParagraph"/>
        <w:numPr>
          <w:ilvl w:val="0"/>
          <w:numId w:val="39"/>
        </w:numPr>
        <w:ind w:left="1170"/>
        <w:jc w:val="both"/>
        <w:rPr>
          <w:rFonts w:ascii="Arial" w:hAnsi="Arial" w:cs="Arial"/>
          <w:sz w:val="22"/>
          <w:szCs w:val="22"/>
        </w:rPr>
      </w:pPr>
      <w:r w:rsidRPr="00C727F2">
        <w:rPr>
          <w:rFonts w:ascii="Arial" w:hAnsi="Arial" w:cs="Arial"/>
          <w:sz w:val="22"/>
          <w:szCs w:val="22"/>
        </w:rPr>
        <w:t>Tenaga Kependidikan</w:t>
      </w:r>
    </w:p>
    <w:p w14:paraId="1EF9E24F" w14:textId="08152A06" w:rsidR="008E01EB" w:rsidRPr="00C727F2" w:rsidRDefault="008E01EB" w:rsidP="00363DEB">
      <w:pPr>
        <w:ind w:left="1170"/>
        <w:jc w:val="both"/>
        <w:rPr>
          <w:rFonts w:ascii="Arial" w:hAnsi="Arial" w:cs="Arial"/>
          <w:sz w:val="22"/>
          <w:szCs w:val="22"/>
        </w:rPr>
      </w:pPr>
      <w:r w:rsidRPr="00C727F2">
        <w:rPr>
          <w:rFonts w:ascii="Arial" w:hAnsi="Arial" w:cs="Arial"/>
          <w:sz w:val="22"/>
          <w:szCs w:val="22"/>
        </w:rPr>
        <w:t xml:space="preserve">Kecukupan dan kualifikasi tenaga kependidikan pada </w:t>
      </w:r>
      <w:r w:rsidR="00A70383" w:rsidRPr="00C727F2">
        <w:rPr>
          <w:rFonts w:ascii="Arial" w:hAnsi="Arial" w:cs="Arial"/>
          <w:sz w:val="22"/>
          <w:szCs w:val="22"/>
        </w:rPr>
        <w:t xml:space="preserve">UPPS </w:t>
      </w:r>
      <w:r w:rsidRPr="00C727F2">
        <w:rPr>
          <w:rFonts w:ascii="Arial" w:hAnsi="Arial" w:cs="Arial"/>
          <w:sz w:val="22"/>
          <w:szCs w:val="22"/>
        </w:rPr>
        <w:t>berdasarkan jenis pekerjaannya (pustakawan, laboran, teknisi, d</w:t>
      </w:r>
      <w:r w:rsidR="00C22B55" w:rsidRPr="00C727F2">
        <w:rPr>
          <w:rFonts w:ascii="Arial" w:hAnsi="Arial" w:cs="Arial"/>
          <w:sz w:val="22"/>
          <w:szCs w:val="22"/>
        </w:rPr>
        <w:t>an lain-lain</w:t>
      </w:r>
      <w:r w:rsidRPr="00C727F2">
        <w:rPr>
          <w:rFonts w:ascii="Arial" w:hAnsi="Arial" w:cs="Arial"/>
          <w:sz w:val="22"/>
          <w:szCs w:val="22"/>
        </w:rPr>
        <w:t>) yang memiliki sertifikat kompetensi/profesi sesuai dengan bidang tugasnya.</w:t>
      </w:r>
    </w:p>
    <w:p w14:paraId="736BB482" w14:textId="2978A3DA" w:rsidR="008E01EB" w:rsidRPr="00C727F2" w:rsidRDefault="008E01EB" w:rsidP="00363DEB">
      <w:pPr>
        <w:ind w:left="1170"/>
        <w:jc w:val="both"/>
        <w:rPr>
          <w:rFonts w:ascii="Arial" w:hAnsi="Arial" w:cs="Arial"/>
          <w:sz w:val="22"/>
          <w:szCs w:val="22"/>
        </w:rPr>
      </w:pPr>
      <w:r w:rsidRPr="00C727F2">
        <w:rPr>
          <w:rFonts w:ascii="Arial" w:hAnsi="Arial" w:cs="Arial"/>
          <w:sz w:val="22"/>
          <w:szCs w:val="22"/>
        </w:rPr>
        <w:t xml:space="preserve">Indikator </w:t>
      </w:r>
      <w:r w:rsidR="002140CC" w:rsidRPr="00C727F2">
        <w:rPr>
          <w:rFonts w:ascii="Arial" w:hAnsi="Arial" w:cs="Arial"/>
          <w:sz w:val="22"/>
          <w:szCs w:val="22"/>
        </w:rPr>
        <w:t>k</w:t>
      </w:r>
      <w:r w:rsidRPr="00C727F2">
        <w:rPr>
          <w:rFonts w:ascii="Arial" w:hAnsi="Arial" w:cs="Arial"/>
          <w:sz w:val="22"/>
          <w:szCs w:val="22"/>
        </w:rPr>
        <w:t xml:space="preserve">ecukupan: beban kerja tenaga kependidikan, jumlah, dukungan </w:t>
      </w:r>
      <w:r w:rsidR="00C22B55" w:rsidRPr="00C727F2">
        <w:rPr>
          <w:rFonts w:ascii="Arial" w:hAnsi="Arial" w:cs="Arial"/>
          <w:sz w:val="22"/>
          <w:szCs w:val="22"/>
        </w:rPr>
        <w:t xml:space="preserve">teknologi informasi </w:t>
      </w:r>
      <w:r w:rsidRPr="00C727F2">
        <w:rPr>
          <w:rFonts w:ascii="Arial" w:hAnsi="Arial" w:cs="Arial"/>
          <w:sz w:val="22"/>
          <w:szCs w:val="22"/>
        </w:rPr>
        <w:t>(fungsi-fungsi yang sudah berjalan), dan kompetensi tenaga kependidikan.</w:t>
      </w:r>
    </w:p>
    <w:p w14:paraId="63216734" w14:textId="3B6EE34E" w:rsidR="00CB646F" w:rsidRPr="00C727F2" w:rsidRDefault="00CB646F" w:rsidP="00DA4EB8">
      <w:pPr>
        <w:jc w:val="both"/>
        <w:rPr>
          <w:rFonts w:ascii="Arial" w:hAnsi="Arial" w:cs="Arial"/>
          <w:sz w:val="22"/>
          <w:szCs w:val="22"/>
        </w:rPr>
      </w:pPr>
    </w:p>
    <w:p w14:paraId="3416D95F" w14:textId="77777777" w:rsidR="008E01EB" w:rsidRPr="00C727F2" w:rsidRDefault="008E01EB" w:rsidP="00F60381">
      <w:pPr>
        <w:pStyle w:val="ListParagraph"/>
        <w:numPr>
          <w:ilvl w:val="0"/>
          <w:numId w:val="36"/>
        </w:numPr>
        <w:jc w:val="both"/>
        <w:rPr>
          <w:rFonts w:ascii="Arial" w:hAnsi="Arial" w:cs="Arial"/>
          <w:sz w:val="22"/>
          <w:szCs w:val="22"/>
        </w:rPr>
      </w:pPr>
      <w:r w:rsidRPr="00C727F2">
        <w:rPr>
          <w:rFonts w:ascii="Arial" w:hAnsi="Arial" w:cs="Arial"/>
          <w:sz w:val="22"/>
          <w:szCs w:val="22"/>
        </w:rPr>
        <w:t xml:space="preserve">Indikator Kinerja Tambahan </w:t>
      </w:r>
    </w:p>
    <w:p w14:paraId="6B9DE4AE" w14:textId="7906A78B" w:rsidR="008E01EB" w:rsidRPr="00C727F2" w:rsidRDefault="008E01EB" w:rsidP="00363DEB">
      <w:pPr>
        <w:ind w:left="720"/>
        <w:jc w:val="both"/>
        <w:rPr>
          <w:rFonts w:ascii="Arial" w:hAnsi="Arial" w:cs="Arial"/>
          <w:sz w:val="22"/>
          <w:szCs w:val="22"/>
        </w:rPr>
      </w:pPr>
      <w:r w:rsidRPr="00C727F2">
        <w:rPr>
          <w:rFonts w:ascii="Arial" w:hAnsi="Arial" w:cs="Arial"/>
          <w:sz w:val="22"/>
          <w:szCs w:val="22"/>
        </w:rPr>
        <w:t xml:space="preserve">Indikator kinerja tambahan pada </w:t>
      </w:r>
      <w:r w:rsidR="00A70383" w:rsidRPr="00C727F2">
        <w:rPr>
          <w:rFonts w:ascii="Arial" w:hAnsi="Arial" w:cs="Arial"/>
          <w:sz w:val="22"/>
          <w:szCs w:val="22"/>
        </w:rPr>
        <w:t xml:space="preserve">UPPS </w:t>
      </w:r>
      <w:r w:rsidRPr="00C727F2">
        <w:rPr>
          <w:rFonts w:ascii="Arial" w:hAnsi="Arial" w:cs="Arial"/>
          <w:sz w:val="22"/>
          <w:szCs w:val="22"/>
        </w:rPr>
        <w:t xml:space="preserve">adalah indikator SDM lain yang ditetapkan oleh masing-masing </w:t>
      </w:r>
      <w:r w:rsidR="00C22B55" w:rsidRPr="00C727F2">
        <w:rPr>
          <w:rFonts w:ascii="Arial" w:hAnsi="Arial" w:cs="Arial"/>
          <w:sz w:val="22"/>
          <w:szCs w:val="22"/>
        </w:rPr>
        <w:t xml:space="preserve">Perguruan Tinggi </w:t>
      </w:r>
      <w:r w:rsidRPr="00C727F2">
        <w:rPr>
          <w:rFonts w:ascii="Arial" w:hAnsi="Arial" w:cs="Arial"/>
          <w:sz w:val="22"/>
          <w:szCs w:val="22"/>
        </w:rPr>
        <w:t xml:space="preserve">untuk </w:t>
      </w:r>
      <w:r w:rsidR="00972E5D" w:rsidRPr="00C727F2">
        <w:rPr>
          <w:rFonts w:ascii="Arial" w:hAnsi="Arial" w:cs="Arial"/>
          <w:sz w:val="22"/>
          <w:szCs w:val="22"/>
        </w:rPr>
        <w:t>melampaui</w:t>
      </w:r>
      <w:r w:rsidRPr="00C727F2">
        <w:rPr>
          <w:rFonts w:ascii="Arial" w:hAnsi="Arial" w:cs="Arial"/>
          <w:sz w:val="22"/>
          <w:szCs w:val="22"/>
        </w:rPr>
        <w:t xml:space="preserve"> </w:t>
      </w:r>
      <w:r w:rsidR="00E24D3A" w:rsidRPr="00C727F2">
        <w:rPr>
          <w:rFonts w:ascii="Arial" w:hAnsi="Arial" w:cs="Arial"/>
          <w:sz w:val="22"/>
          <w:szCs w:val="22"/>
        </w:rPr>
        <w:t>SN-Dikti</w:t>
      </w:r>
      <w:r w:rsidRPr="00C727F2">
        <w:rPr>
          <w:rFonts w:ascii="Arial" w:hAnsi="Arial" w:cs="Arial"/>
          <w:sz w:val="22"/>
          <w:szCs w:val="22"/>
        </w:rPr>
        <w:t>. Data indikator kinerja tambahan yang sahih harus diukur, dimonitor, dikaji, dan dianalisis untuk perbaikan berkelanjutan.</w:t>
      </w:r>
    </w:p>
    <w:p w14:paraId="235AD8E1" w14:textId="77777777" w:rsidR="008E01EB" w:rsidRPr="00C727F2" w:rsidRDefault="008E01EB" w:rsidP="00DA4EB8">
      <w:pPr>
        <w:jc w:val="both"/>
        <w:rPr>
          <w:rFonts w:ascii="Arial" w:hAnsi="Arial" w:cs="Arial"/>
          <w:sz w:val="22"/>
          <w:szCs w:val="22"/>
        </w:rPr>
      </w:pPr>
    </w:p>
    <w:p w14:paraId="6F3EF857" w14:textId="77777777" w:rsidR="008E01EB" w:rsidRPr="00C727F2" w:rsidRDefault="008E01EB" w:rsidP="00F60381">
      <w:pPr>
        <w:pStyle w:val="ListParagraph"/>
        <w:numPr>
          <w:ilvl w:val="0"/>
          <w:numId w:val="36"/>
        </w:numPr>
        <w:jc w:val="both"/>
        <w:rPr>
          <w:rFonts w:ascii="Arial" w:hAnsi="Arial" w:cs="Arial"/>
          <w:sz w:val="22"/>
          <w:szCs w:val="22"/>
        </w:rPr>
      </w:pPr>
      <w:r w:rsidRPr="00C727F2">
        <w:rPr>
          <w:rFonts w:ascii="Arial" w:hAnsi="Arial" w:cs="Arial"/>
          <w:sz w:val="22"/>
          <w:szCs w:val="22"/>
        </w:rPr>
        <w:t xml:space="preserve">Kepuasan Pengguna </w:t>
      </w:r>
    </w:p>
    <w:p w14:paraId="5DCA222E" w14:textId="77777777" w:rsidR="008E01EB" w:rsidRPr="00C727F2" w:rsidRDefault="008E01EB" w:rsidP="00F60381">
      <w:pPr>
        <w:pStyle w:val="ListParagraph"/>
        <w:numPr>
          <w:ilvl w:val="0"/>
          <w:numId w:val="43"/>
        </w:numPr>
        <w:ind w:left="1170"/>
        <w:jc w:val="both"/>
        <w:rPr>
          <w:rFonts w:ascii="Arial" w:hAnsi="Arial" w:cs="Arial"/>
          <w:sz w:val="22"/>
          <w:szCs w:val="22"/>
        </w:rPr>
      </w:pPr>
      <w:r w:rsidRPr="00C727F2">
        <w:rPr>
          <w:rFonts w:ascii="Arial" w:hAnsi="Arial" w:cs="Arial"/>
          <w:sz w:val="22"/>
          <w:szCs w:val="22"/>
        </w:rPr>
        <w:t xml:space="preserve">Deskripsi sistem untuk mengukur kepuasan dosen dan tenaga kependidikan, termasuk kejelasan instrumen yang digunakan, pelaksanaan, perekaman dan analisis datanya pada </w:t>
      </w:r>
      <w:r w:rsidR="00A70383" w:rsidRPr="00C727F2">
        <w:rPr>
          <w:rFonts w:ascii="Arial" w:hAnsi="Arial" w:cs="Arial"/>
          <w:sz w:val="22"/>
          <w:szCs w:val="22"/>
        </w:rPr>
        <w:t>UPPS</w:t>
      </w:r>
      <w:r w:rsidRPr="00C727F2">
        <w:rPr>
          <w:rFonts w:ascii="Arial" w:hAnsi="Arial" w:cs="Arial"/>
          <w:sz w:val="22"/>
          <w:szCs w:val="22"/>
        </w:rPr>
        <w:t>.</w:t>
      </w:r>
    </w:p>
    <w:p w14:paraId="2E8E333A" w14:textId="77777777" w:rsidR="008E01EB" w:rsidRPr="00C727F2" w:rsidRDefault="008E01EB" w:rsidP="00F60381">
      <w:pPr>
        <w:pStyle w:val="ListParagraph"/>
        <w:numPr>
          <w:ilvl w:val="0"/>
          <w:numId w:val="43"/>
        </w:numPr>
        <w:ind w:left="1170"/>
        <w:jc w:val="both"/>
        <w:rPr>
          <w:rFonts w:ascii="Arial" w:hAnsi="Arial" w:cs="Arial"/>
          <w:sz w:val="22"/>
          <w:szCs w:val="22"/>
        </w:rPr>
      </w:pPr>
      <w:r w:rsidRPr="00C727F2">
        <w:rPr>
          <w:rFonts w:ascii="Arial" w:hAnsi="Arial" w:cs="Arial"/>
          <w:sz w:val="22"/>
          <w:szCs w:val="22"/>
        </w:rPr>
        <w:t>Ketersediaan bukti yang sahih tentang hasil pengukuran kepuasan pengguna yang dilaksanakan secara konsisten, dan ditindaklanjuti secara berkala dan tersistem.</w:t>
      </w:r>
    </w:p>
    <w:p w14:paraId="204FFCDB" w14:textId="0BCD0699" w:rsidR="008E01EB" w:rsidRPr="00C727F2" w:rsidRDefault="008E01EB" w:rsidP="00DA4EB8">
      <w:pPr>
        <w:jc w:val="both"/>
        <w:rPr>
          <w:rFonts w:ascii="Arial" w:hAnsi="Arial" w:cs="Arial"/>
          <w:sz w:val="22"/>
          <w:szCs w:val="22"/>
        </w:rPr>
      </w:pPr>
    </w:p>
    <w:p w14:paraId="5382D37A" w14:textId="5CF7DC7D" w:rsidR="00F06AC6" w:rsidRPr="00C727F2" w:rsidRDefault="00F06AC6" w:rsidP="00DA4EB8">
      <w:pPr>
        <w:jc w:val="both"/>
        <w:rPr>
          <w:rFonts w:ascii="Arial" w:hAnsi="Arial" w:cs="Arial"/>
          <w:sz w:val="22"/>
          <w:szCs w:val="22"/>
        </w:rPr>
      </w:pPr>
    </w:p>
    <w:p w14:paraId="2BD29A34" w14:textId="49727ADB" w:rsidR="00F06AC6" w:rsidRPr="00C727F2" w:rsidRDefault="00F06AC6" w:rsidP="00DA4EB8">
      <w:pPr>
        <w:jc w:val="both"/>
        <w:rPr>
          <w:rFonts w:ascii="Arial" w:hAnsi="Arial" w:cs="Arial"/>
          <w:sz w:val="22"/>
          <w:szCs w:val="22"/>
        </w:rPr>
      </w:pPr>
    </w:p>
    <w:p w14:paraId="47E005B7" w14:textId="77777777" w:rsidR="00F06AC6" w:rsidRPr="00C727F2" w:rsidRDefault="00F06AC6" w:rsidP="00DA4EB8">
      <w:pPr>
        <w:jc w:val="both"/>
        <w:rPr>
          <w:rFonts w:ascii="Arial" w:hAnsi="Arial" w:cs="Arial"/>
          <w:sz w:val="22"/>
          <w:szCs w:val="22"/>
        </w:rPr>
      </w:pPr>
    </w:p>
    <w:p w14:paraId="37A42DA8" w14:textId="77777777" w:rsidR="008E01EB" w:rsidRPr="00C727F2" w:rsidRDefault="008E01EB" w:rsidP="00F60381">
      <w:pPr>
        <w:pStyle w:val="ListParagraph"/>
        <w:numPr>
          <w:ilvl w:val="0"/>
          <w:numId w:val="36"/>
        </w:numPr>
        <w:jc w:val="both"/>
        <w:rPr>
          <w:rFonts w:ascii="Arial" w:hAnsi="Arial" w:cs="Arial"/>
          <w:sz w:val="22"/>
          <w:szCs w:val="22"/>
        </w:rPr>
      </w:pPr>
      <w:r w:rsidRPr="00C727F2">
        <w:rPr>
          <w:rFonts w:ascii="Arial" w:hAnsi="Arial" w:cs="Arial"/>
          <w:sz w:val="22"/>
          <w:szCs w:val="22"/>
        </w:rPr>
        <w:t xml:space="preserve">Tinjauan Manajemen </w:t>
      </w:r>
    </w:p>
    <w:p w14:paraId="3078668A" w14:textId="77777777" w:rsidR="008E01EB" w:rsidRPr="00C727F2" w:rsidRDefault="008E01EB" w:rsidP="00363DEB">
      <w:pPr>
        <w:ind w:left="720"/>
        <w:jc w:val="both"/>
        <w:rPr>
          <w:rFonts w:ascii="Arial" w:hAnsi="Arial" w:cs="Arial"/>
          <w:sz w:val="22"/>
          <w:szCs w:val="22"/>
        </w:rPr>
      </w:pPr>
      <w:r w:rsidRPr="00C727F2">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1602942D" w14:textId="77777777" w:rsidR="008E01EB" w:rsidRPr="00C727F2" w:rsidRDefault="008E01EB" w:rsidP="00DA4EB8">
      <w:pPr>
        <w:jc w:val="both"/>
        <w:rPr>
          <w:rFonts w:ascii="Arial" w:hAnsi="Arial" w:cs="Arial"/>
          <w:sz w:val="22"/>
          <w:szCs w:val="22"/>
        </w:rPr>
      </w:pPr>
    </w:p>
    <w:p w14:paraId="7BFB463B" w14:textId="681D9156" w:rsidR="008E01EB" w:rsidRPr="00C727F2" w:rsidRDefault="0011784F" w:rsidP="00F60381">
      <w:pPr>
        <w:pStyle w:val="ListParagraph"/>
        <w:numPr>
          <w:ilvl w:val="0"/>
          <w:numId w:val="36"/>
        </w:numPr>
        <w:jc w:val="both"/>
        <w:rPr>
          <w:rFonts w:ascii="Arial" w:hAnsi="Arial" w:cs="Arial"/>
          <w:sz w:val="22"/>
          <w:szCs w:val="22"/>
        </w:rPr>
      </w:pPr>
      <w:r w:rsidRPr="00C727F2">
        <w:rPr>
          <w:rFonts w:ascii="Arial" w:hAnsi="Arial" w:cs="Arial"/>
          <w:sz w:val="22"/>
          <w:szCs w:val="22"/>
        </w:rPr>
        <w:t xml:space="preserve">Kesimpulan Hasil Evaluasi Ketercapaian Standar </w:t>
      </w:r>
      <w:r w:rsidR="00C22B55" w:rsidRPr="00C727F2">
        <w:rPr>
          <w:rFonts w:ascii="Arial" w:hAnsi="Arial" w:cs="Arial"/>
          <w:sz w:val="22"/>
          <w:szCs w:val="22"/>
        </w:rPr>
        <w:t xml:space="preserve">Perguruan Tinggi </w:t>
      </w:r>
      <w:r w:rsidR="008E01EB" w:rsidRPr="00C727F2">
        <w:rPr>
          <w:rFonts w:ascii="Arial" w:hAnsi="Arial" w:cs="Arial"/>
          <w:sz w:val="22"/>
          <w:szCs w:val="22"/>
        </w:rPr>
        <w:t xml:space="preserve">terkait SDM serta </w:t>
      </w:r>
      <w:r w:rsidRPr="00C727F2">
        <w:rPr>
          <w:rFonts w:ascii="Arial" w:hAnsi="Arial" w:cs="Arial"/>
          <w:sz w:val="22"/>
          <w:szCs w:val="22"/>
        </w:rPr>
        <w:t xml:space="preserve">Tindak Lanjut </w:t>
      </w:r>
    </w:p>
    <w:p w14:paraId="71C23500" w14:textId="77777777" w:rsidR="008E01EB" w:rsidRPr="00C727F2" w:rsidRDefault="008E01EB" w:rsidP="00363DEB">
      <w:pPr>
        <w:ind w:left="720"/>
        <w:jc w:val="both"/>
        <w:rPr>
          <w:rFonts w:ascii="Arial" w:hAnsi="Arial" w:cs="Arial"/>
          <w:sz w:val="22"/>
          <w:szCs w:val="22"/>
        </w:rPr>
      </w:pPr>
      <w:r w:rsidRPr="00C727F2">
        <w:rPr>
          <w:rFonts w:ascii="Arial" w:hAnsi="Arial" w:cs="Arial"/>
          <w:sz w:val="22"/>
          <w:szCs w:val="22"/>
        </w:rPr>
        <w:t>Berisi ringkasan dari: pemosisian, masalah dan akar masalah, serta rencana perbaikan dan pengembangan SDM di UPPS dan PS.</w:t>
      </w:r>
    </w:p>
    <w:p w14:paraId="42782CAC" w14:textId="77777777" w:rsidR="008E01EB" w:rsidRPr="00C727F2" w:rsidRDefault="008E01EB" w:rsidP="00DA4EB8">
      <w:pPr>
        <w:jc w:val="both"/>
        <w:rPr>
          <w:rFonts w:ascii="Arial" w:hAnsi="Arial" w:cs="Arial"/>
          <w:sz w:val="22"/>
          <w:szCs w:val="22"/>
        </w:rPr>
      </w:pPr>
    </w:p>
    <w:p w14:paraId="17569D13" w14:textId="77777777" w:rsidR="00363DEB" w:rsidRPr="00C727F2" w:rsidRDefault="00363DEB" w:rsidP="00DA4EB8">
      <w:pPr>
        <w:jc w:val="both"/>
        <w:rPr>
          <w:rFonts w:ascii="Arial" w:hAnsi="Arial" w:cs="Arial"/>
          <w:sz w:val="22"/>
          <w:szCs w:val="22"/>
        </w:rPr>
      </w:pPr>
    </w:p>
    <w:p w14:paraId="70D4AC87" w14:textId="77777777" w:rsidR="008E01EB" w:rsidRPr="00C727F2" w:rsidRDefault="00F6309A" w:rsidP="00363DEB">
      <w:pPr>
        <w:pStyle w:val="Heading4"/>
        <w:spacing w:line="240" w:lineRule="auto"/>
        <w:ind w:left="360" w:firstLine="0"/>
        <w:rPr>
          <w:rFonts w:cs="Arial"/>
          <w:b/>
          <w:sz w:val="22"/>
          <w:szCs w:val="22"/>
        </w:rPr>
      </w:pPr>
      <w:r w:rsidRPr="00C727F2">
        <w:rPr>
          <w:rFonts w:cs="Arial"/>
          <w:b/>
          <w:sz w:val="22"/>
          <w:szCs w:val="22"/>
        </w:rPr>
        <w:t xml:space="preserve">Kriteria </w:t>
      </w:r>
      <w:r w:rsidR="008E01EB" w:rsidRPr="00C727F2">
        <w:rPr>
          <w:rFonts w:cs="Arial"/>
          <w:b/>
          <w:sz w:val="22"/>
          <w:szCs w:val="22"/>
        </w:rPr>
        <w:t>5  Keuangan, Sarana, dan Prasarana</w:t>
      </w:r>
    </w:p>
    <w:p w14:paraId="29EBB3F3" w14:textId="77777777" w:rsidR="00F6309A" w:rsidRPr="00C727F2" w:rsidRDefault="00F6309A" w:rsidP="00DA4EB8">
      <w:pPr>
        <w:jc w:val="both"/>
        <w:rPr>
          <w:rFonts w:ascii="Arial" w:hAnsi="Arial" w:cs="Arial"/>
          <w:sz w:val="22"/>
          <w:szCs w:val="22"/>
        </w:rPr>
      </w:pPr>
    </w:p>
    <w:p w14:paraId="52634353" w14:textId="03323FBE" w:rsidR="008E01EB" w:rsidRPr="00C727F2" w:rsidRDefault="008E01EB" w:rsidP="00363DEB">
      <w:pPr>
        <w:ind w:left="360"/>
        <w:jc w:val="both"/>
        <w:rPr>
          <w:rFonts w:ascii="Arial" w:hAnsi="Arial" w:cs="Arial"/>
          <w:sz w:val="22"/>
          <w:szCs w:val="22"/>
        </w:rPr>
      </w:pPr>
      <w:r w:rsidRPr="00C727F2">
        <w:rPr>
          <w:rFonts w:ascii="Arial" w:hAnsi="Arial" w:cs="Arial"/>
          <w:sz w:val="22"/>
          <w:szCs w:val="22"/>
        </w:rPr>
        <w:t xml:space="preserve">Narasikan secara analisis runtut mengenai </w:t>
      </w:r>
      <w:r w:rsidR="00A70383" w:rsidRPr="00C727F2">
        <w:rPr>
          <w:rFonts w:ascii="Arial" w:hAnsi="Arial" w:cs="Arial"/>
          <w:sz w:val="22"/>
          <w:szCs w:val="22"/>
        </w:rPr>
        <w:t>k</w:t>
      </w:r>
      <w:r w:rsidRPr="00C727F2">
        <w:rPr>
          <w:rFonts w:ascii="Arial" w:hAnsi="Arial" w:cs="Arial"/>
          <w:sz w:val="22"/>
          <w:szCs w:val="22"/>
        </w:rPr>
        <w:t xml:space="preserve">riteria keuangan, sarana, dan prasarana dengan dukungan data, informasi, dan kinerja tentang keberadaan pedoman penyusunan, pelaksanaan, pencapaian, permasalahan dan kelemahan serta tindak lanjut </w:t>
      </w:r>
      <w:r w:rsidR="004D1B91" w:rsidRPr="00C727F2">
        <w:rPr>
          <w:rFonts w:ascii="Arial" w:hAnsi="Arial" w:cs="Arial"/>
          <w:sz w:val="22"/>
          <w:szCs w:val="22"/>
        </w:rPr>
        <w:t xml:space="preserve">dengan sistematika </w:t>
      </w:r>
      <w:r w:rsidRPr="00C727F2">
        <w:rPr>
          <w:rFonts w:ascii="Arial" w:hAnsi="Arial" w:cs="Arial"/>
          <w:sz w:val="22"/>
          <w:szCs w:val="22"/>
        </w:rPr>
        <w:t>sebagai berikut:</w:t>
      </w:r>
    </w:p>
    <w:p w14:paraId="451A9D05" w14:textId="77777777" w:rsidR="008E01EB" w:rsidRPr="00C727F2" w:rsidRDefault="008E01EB" w:rsidP="00DA4EB8">
      <w:pPr>
        <w:jc w:val="both"/>
        <w:rPr>
          <w:rFonts w:ascii="Arial" w:hAnsi="Arial" w:cs="Arial"/>
          <w:sz w:val="22"/>
          <w:szCs w:val="22"/>
        </w:rPr>
      </w:pPr>
    </w:p>
    <w:p w14:paraId="2906A8CD" w14:textId="77777777" w:rsidR="008E01EB" w:rsidRPr="00C727F2" w:rsidRDefault="008E01EB" w:rsidP="00F60381">
      <w:pPr>
        <w:pStyle w:val="ListParagraph"/>
        <w:numPr>
          <w:ilvl w:val="0"/>
          <w:numId w:val="44"/>
        </w:numPr>
        <w:jc w:val="both"/>
        <w:rPr>
          <w:rFonts w:ascii="Arial" w:hAnsi="Arial" w:cs="Arial"/>
          <w:sz w:val="22"/>
          <w:szCs w:val="22"/>
        </w:rPr>
      </w:pPr>
      <w:r w:rsidRPr="00C727F2">
        <w:rPr>
          <w:rFonts w:ascii="Arial" w:hAnsi="Arial" w:cs="Arial"/>
          <w:sz w:val="22"/>
          <w:szCs w:val="22"/>
        </w:rPr>
        <w:t xml:space="preserve">Latar Belakang </w:t>
      </w:r>
    </w:p>
    <w:p w14:paraId="7F868E18" w14:textId="77777777" w:rsidR="008E01EB" w:rsidRPr="00C727F2" w:rsidRDefault="008E01EB" w:rsidP="00363DEB">
      <w:pPr>
        <w:ind w:left="720"/>
        <w:jc w:val="both"/>
        <w:rPr>
          <w:rFonts w:ascii="Arial" w:hAnsi="Arial" w:cs="Arial"/>
          <w:sz w:val="22"/>
          <w:szCs w:val="22"/>
        </w:rPr>
      </w:pPr>
      <w:r w:rsidRPr="00C727F2">
        <w:rPr>
          <w:rFonts w:ascii="Arial" w:hAnsi="Arial" w:cs="Arial"/>
          <w:sz w:val="22"/>
          <w:szCs w:val="22"/>
        </w:rPr>
        <w:t xml:space="preserve">Bagian ini mencakup latar belakang, tujuan, dan rasional dalam pengelolaan keuangan, dan sarana prasarana:  </w:t>
      </w:r>
    </w:p>
    <w:p w14:paraId="680635D0" w14:textId="56955EFC" w:rsidR="008E01EB" w:rsidRPr="00C727F2" w:rsidRDefault="00A70383" w:rsidP="00F60381">
      <w:pPr>
        <w:pStyle w:val="ListParagraph"/>
        <w:numPr>
          <w:ilvl w:val="0"/>
          <w:numId w:val="45"/>
        </w:numPr>
        <w:ind w:left="1170"/>
        <w:jc w:val="both"/>
        <w:rPr>
          <w:rFonts w:ascii="Arial" w:hAnsi="Arial" w:cs="Arial"/>
          <w:sz w:val="22"/>
          <w:szCs w:val="22"/>
        </w:rPr>
      </w:pPr>
      <w:r w:rsidRPr="00C727F2">
        <w:rPr>
          <w:rFonts w:ascii="Arial" w:hAnsi="Arial" w:cs="Arial"/>
          <w:sz w:val="22"/>
          <w:szCs w:val="22"/>
        </w:rPr>
        <w:t>P</w:t>
      </w:r>
      <w:r w:rsidR="008E01EB" w:rsidRPr="00C727F2">
        <w:rPr>
          <w:rFonts w:ascii="Arial" w:hAnsi="Arial" w:cs="Arial"/>
          <w:sz w:val="22"/>
          <w:szCs w:val="22"/>
        </w:rPr>
        <w:t xml:space="preserve">erencanaan, realisasi, dan pertanggungjawaban biaya operasional dan biaya pengembangan pada </w:t>
      </w:r>
      <w:r w:rsidRPr="00C727F2">
        <w:rPr>
          <w:rFonts w:ascii="Arial" w:hAnsi="Arial" w:cs="Arial"/>
          <w:sz w:val="22"/>
          <w:szCs w:val="22"/>
        </w:rPr>
        <w:t>UPPS</w:t>
      </w:r>
      <w:r w:rsidR="008E01EB" w:rsidRPr="00C727F2">
        <w:rPr>
          <w:rFonts w:ascii="Arial" w:hAnsi="Arial" w:cs="Arial"/>
          <w:sz w:val="22"/>
          <w:szCs w:val="22"/>
        </w:rPr>
        <w:t xml:space="preserve">. </w:t>
      </w:r>
    </w:p>
    <w:p w14:paraId="514B5995" w14:textId="77777777" w:rsidR="008E01EB" w:rsidRPr="00C727F2" w:rsidRDefault="00A70383" w:rsidP="00F60381">
      <w:pPr>
        <w:pStyle w:val="ListParagraph"/>
        <w:numPr>
          <w:ilvl w:val="0"/>
          <w:numId w:val="45"/>
        </w:numPr>
        <w:ind w:left="1170"/>
        <w:jc w:val="both"/>
        <w:rPr>
          <w:rFonts w:ascii="Arial" w:hAnsi="Arial" w:cs="Arial"/>
          <w:sz w:val="22"/>
          <w:szCs w:val="22"/>
        </w:rPr>
      </w:pPr>
      <w:r w:rsidRPr="00C727F2">
        <w:rPr>
          <w:rFonts w:ascii="Arial" w:hAnsi="Arial" w:cs="Arial"/>
          <w:sz w:val="22"/>
          <w:szCs w:val="22"/>
        </w:rPr>
        <w:t>P</w:t>
      </w:r>
      <w:r w:rsidR="008E01EB" w:rsidRPr="00C727F2">
        <w:rPr>
          <w:rFonts w:ascii="Arial" w:hAnsi="Arial" w:cs="Arial"/>
          <w:sz w:val="22"/>
          <w:szCs w:val="22"/>
        </w:rPr>
        <w:t>erencanaan, pemeliharaan, evaluasi, dan perbaikan terhadap fasilitas fisik, termasuk fasilitas teknologi informasi.</w:t>
      </w:r>
    </w:p>
    <w:p w14:paraId="52B88DFB" w14:textId="77777777" w:rsidR="008E01EB" w:rsidRPr="00C727F2" w:rsidRDefault="008E01EB" w:rsidP="00DA4EB8">
      <w:pPr>
        <w:jc w:val="both"/>
        <w:rPr>
          <w:rFonts w:ascii="Arial" w:hAnsi="Arial" w:cs="Arial"/>
          <w:sz w:val="22"/>
          <w:szCs w:val="22"/>
        </w:rPr>
      </w:pPr>
    </w:p>
    <w:p w14:paraId="0D2BC2C2" w14:textId="77777777" w:rsidR="008E01EB" w:rsidRPr="00C727F2" w:rsidRDefault="008E01EB" w:rsidP="00F60381">
      <w:pPr>
        <w:pStyle w:val="ListParagraph"/>
        <w:numPr>
          <w:ilvl w:val="0"/>
          <w:numId w:val="44"/>
        </w:numPr>
        <w:jc w:val="both"/>
        <w:rPr>
          <w:rFonts w:ascii="Arial" w:hAnsi="Arial" w:cs="Arial"/>
          <w:sz w:val="22"/>
          <w:szCs w:val="22"/>
        </w:rPr>
      </w:pPr>
      <w:r w:rsidRPr="00C727F2">
        <w:rPr>
          <w:rFonts w:ascii="Arial" w:hAnsi="Arial" w:cs="Arial"/>
          <w:sz w:val="22"/>
          <w:szCs w:val="22"/>
        </w:rPr>
        <w:t xml:space="preserve">Kebijakan/Rujukan Peraturan dan Standar yang Menjadi Acuan PS </w:t>
      </w:r>
    </w:p>
    <w:p w14:paraId="62DB4785" w14:textId="77777777" w:rsidR="008E01EB" w:rsidRPr="00C727F2" w:rsidRDefault="008E01EB" w:rsidP="00363DEB">
      <w:pPr>
        <w:ind w:left="720"/>
        <w:jc w:val="both"/>
        <w:rPr>
          <w:rFonts w:ascii="Arial" w:hAnsi="Arial" w:cs="Arial"/>
          <w:sz w:val="22"/>
          <w:szCs w:val="22"/>
        </w:rPr>
      </w:pPr>
      <w:r w:rsidRPr="00C727F2">
        <w:rPr>
          <w:rFonts w:ascii="Arial" w:hAnsi="Arial" w:cs="Arial"/>
          <w:sz w:val="22"/>
          <w:szCs w:val="22"/>
        </w:rPr>
        <w:t xml:space="preserve">Berisi deskripsi dokumen legal tentang: </w:t>
      </w:r>
    </w:p>
    <w:p w14:paraId="11539841" w14:textId="1BDAC4A8" w:rsidR="008E01EB" w:rsidRPr="00C727F2" w:rsidRDefault="008E01EB" w:rsidP="00F60381">
      <w:pPr>
        <w:pStyle w:val="ListParagraph"/>
        <w:numPr>
          <w:ilvl w:val="0"/>
          <w:numId w:val="46"/>
        </w:numPr>
        <w:ind w:left="1170"/>
        <w:jc w:val="both"/>
        <w:rPr>
          <w:rFonts w:ascii="Arial" w:hAnsi="Arial" w:cs="Arial"/>
          <w:sz w:val="22"/>
          <w:szCs w:val="22"/>
        </w:rPr>
      </w:pPr>
      <w:r w:rsidRPr="00C727F2">
        <w:rPr>
          <w:rFonts w:ascii="Arial" w:hAnsi="Arial" w:cs="Arial"/>
          <w:sz w:val="22"/>
          <w:szCs w:val="22"/>
        </w:rPr>
        <w:t xml:space="preserve">Kebijakan pengelolaan keuangan yang mencakup: perencanaan, sumber-sumber keuangan, pengalokasian, realisasi, dan pertanggungjawaban pada </w:t>
      </w:r>
      <w:r w:rsidR="00A70383" w:rsidRPr="00C727F2">
        <w:rPr>
          <w:rFonts w:ascii="Arial" w:hAnsi="Arial" w:cs="Arial"/>
          <w:sz w:val="22"/>
          <w:szCs w:val="22"/>
        </w:rPr>
        <w:t>UPPS</w:t>
      </w:r>
      <w:r w:rsidRPr="00C727F2">
        <w:rPr>
          <w:rFonts w:ascii="Arial" w:hAnsi="Arial" w:cs="Arial"/>
          <w:sz w:val="22"/>
          <w:szCs w:val="22"/>
        </w:rPr>
        <w:t xml:space="preserve">. </w:t>
      </w:r>
    </w:p>
    <w:p w14:paraId="4F04AE69" w14:textId="77777777" w:rsidR="008E01EB" w:rsidRPr="00C727F2" w:rsidRDefault="008E01EB" w:rsidP="00F60381">
      <w:pPr>
        <w:pStyle w:val="ListParagraph"/>
        <w:numPr>
          <w:ilvl w:val="0"/>
          <w:numId w:val="46"/>
        </w:numPr>
        <w:ind w:left="1170"/>
        <w:jc w:val="both"/>
        <w:rPr>
          <w:rFonts w:ascii="Arial" w:hAnsi="Arial" w:cs="Arial"/>
          <w:sz w:val="22"/>
          <w:szCs w:val="22"/>
        </w:rPr>
      </w:pPr>
      <w:r w:rsidRPr="00C727F2">
        <w:rPr>
          <w:rFonts w:ascii="Arial" w:hAnsi="Arial" w:cs="Arial"/>
          <w:sz w:val="22"/>
          <w:szCs w:val="22"/>
        </w:rPr>
        <w:t>Kebijakan pengelolaan sarana dan prasarana yang mencakup: perencanaan, pengadaan, pemanfaatan, pemeliharaan, dan penghapusan.</w:t>
      </w:r>
    </w:p>
    <w:p w14:paraId="01A3BFD9" w14:textId="79EAA694" w:rsidR="008E01EB" w:rsidRPr="00C727F2" w:rsidRDefault="008E01EB" w:rsidP="00DA4EB8">
      <w:pPr>
        <w:jc w:val="both"/>
        <w:rPr>
          <w:rFonts w:ascii="Arial" w:hAnsi="Arial" w:cs="Arial"/>
          <w:sz w:val="22"/>
          <w:szCs w:val="22"/>
        </w:rPr>
      </w:pPr>
    </w:p>
    <w:p w14:paraId="0203A92C" w14:textId="77777777" w:rsidR="008E01EB" w:rsidRPr="00C727F2" w:rsidRDefault="008E01EB" w:rsidP="00F60381">
      <w:pPr>
        <w:pStyle w:val="ListParagraph"/>
        <w:numPr>
          <w:ilvl w:val="0"/>
          <w:numId w:val="44"/>
        </w:numPr>
        <w:jc w:val="both"/>
        <w:rPr>
          <w:rFonts w:ascii="Arial" w:hAnsi="Arial" w:cs="Arial"/>
          <w:sz w:val="22"/>
          <w:szCs w:val="22"/>
        </w:rPr>
      </w:pPr>
      <w:r w:rsidRPr="00C727F2">
        <w:rPr>
          <w:rFonts w:ascii="Arial" w:hAnsi="Arial" w:cs="Arial"/>
          <w:sz w:val="22"/>
          <w:szCs w:val="22"/>
        </w:rPr>
        <w:t xml:space="preserve">Strategi Pencapaian Standar </w:t>
      </w:r>
    </w:p>
    <w:p w14:paraId="617DBF72" w14:textId="77777777" w:rsidR="008E01EB" w:rsidRPr="00C727F2" w:rsidRDefault="008E01EB" w:rsidP="00363DEB">
      <w:pPr>
        <w:ind w:left="720"/>
        <w:jc w:val="both"/>
        <w:rPr>
          <w:rFonts w:ascii="Arial" w:hAnsi="Arial" w:cs="Arial"/>
          <w:sz w:val="22"/>
          <w:szCs w:val="22"/>
        </w:rPr>
      </w:pPr>
      <w:r w:rsidRPr="00C727F2">
        <w:rPr>
          <w:rFonts w:ascii="Arial" w:hAnsi="Arial" w:cs="Arial"/>
          <w:sz w:val="22"/>
          <w:szCs w:val="22"/>
        </w:rPr>
        <w:t xml:space="preserve">Bagian ini mencakup strategi </w:t>
      </w:r>
      <w:r w:rsidR="00A70383" w:rsidRPr="00C727F2">
        <w:rPr>
          <w:rFonts w:ascii="Arial" w:hAnsi="Arial" w:cs="Arial"/>
          <w:sz w:val="22"/>
          <w:szCs w:val="22"/>
        </w:rPr>
        <w:t xml:space="preserve">UPPS </w:t>
      </w:r>
      <w:r w:rsidRPr="00C727F2">
        <w:rPr>
          <w:rFonts w:ascii="Arial" w:hAnsi="Arial" w:cs="Arial"/>
          <w:sz w:val="22"/>
          <w:szCs w:val="22"/>
        </w:rPr>
        <w:t xml:space="preserve">dalam pemenuhan: </w:t>
      </w:r>
    </w:p>
    <w:p w14:paraId="3026622D" w14:textId="77777777" w:rsidR="008E01EB" w:rsidRPr="00C727F2" w:rsidRDefault="00A70383" w:rsidP="00F60381">
      <w:pPr>
        <w:pStyle w:val="ListParagraph"/>
        <w:numPr>
          <w:ilvl w:val="0"/>
          <w:numId w:val="47"/>
        </w:numPr>
        <w:ind w:left="1170"/>
        <w:jc w:val="both"/>
        <w:rPr>
          <w:rFonts w:ascii="Arial" w:hAnsi="Arial" w:cs="Arial"/>
          <w:sz w:val="22"/>
          <w:szCs w:val="22"/>
        </w:rPr>
      </w:pPr>
      <w:r w:rsidRPr="00C727F2">
        <w:rPr>
          <w:rFonts w:ascii="Arial" w:hAnsi="Arial" w:cs="Arial"/>
          <w:sz w:val="22"/>
          <w:szCs w:val="22"/>
        </w:rPr>
        <w:t>S</w:t>
      </w:r>
      <w:r w:rsidR="008E01EB" w:rsidRPr="00C727F2">
        <w:rPr>
          <w:rFonts w:ascii="Arial" w:hAnsi="Arial" w:cs="Arial"/>
          <w:sz w:val="22"/>
          <w:szCs w:val="22"/>
        </w:rPr>
        <w:t xml:space="preserve">tandar perguruan tinggi terkait pengelolaan keuangan yang berisi: perencanaan, sumber-sumber keuangan, pengalokasian, realisasi, dan pertanggungjawaban, dan </w:t>
      </w:r>
    </w:p>
    <w:p w14:paraId="4B9116D6" w14:textId="77777777" w:rsidR="008E01EB" w:rsidRPr="00C727F2" w:rsidRDefault="00A70383" w:rsidP="00F60381">
      <w:pPr>
        <w:pStyle w:val="ListParagraph"/>
        <w:numPr>
          <w:ilvl w:val="0"/>
          <w:numId w:val="47"/>
        </w:numPr>
        <w:ind w:left="1170"/>
        <w:jc w:val="both"/>
        <w:rPr>
          <w:rFonts w:ascii="Arial" w:hAnsi="Arial" w:cs="Arial"/>
          <w:sz w:val="22"/>
          <w:szCs w:val="22"/>
        </w:rPr>
      </w:pPr>
      <w:r w:rsidRPr="00C727F2">
        <w:rPr>
          <w:rFonts w:ascii="Arial" w:hAnsi="Arial" w:cs="Arial"/>
          <w:sz w:val="22"/>
          <w:szCs w:val="22"/>
        </w:rPr>
        <w:t>S</w:t>
      </w:r>
      <w:r w:rsidR="008E01EB" w:rsidRPr="00C727F2">
        <w:rPr>
          <w:rFonts w:ascii="Arial" w:hAnsi="Arial" w:cs="Arial"/>
          <w:sz w:val="22"/>
          <w:szCs w:val="22"/>
        </w:rPr>
        <w:t>tandar perguruan tinggi terkait sarana dan prasarana yang berisi: perencanaan, pengadaan, pemanfaatan, pemeliharaan, dan penghapusan.</w:t>
      </w:r>
    </w:p>
    <w:p w14:paraId="1825FC51" w14:textId="77777777" w:rsidR="008E01EB" w:rsidRPr="00C727F2" w:rsidRDefault="008E01EB" w:rsidP="00DA4EB8">
      <w:pPr>
        <w:jc w:val="both"/>
        <w:rPr>
          <w:rFonts w:ascii="Arial" w:hAnsi="Arial" w:cs="Arial"/>
          <w:sz w:val="22"/>
          <w:szCs w:val="22"/>
        </w:rPr>
      </w:pPr>
    </w:p>
    <w:p w14:paraId="044D6A79" w14:textId="77777777" w:rsidR="008E01EB" w:rsidRPr="00C727F2" w:rsidRDefault="008E01EB" w:rsidP="00F60381">
      <w:pPr>
        <w:pStyle w:val="ListParagraph"/>
        <w:numPr>
          <w:ilvl w:val="0"/>
          <w:numId w:val="44"/>
        </w:numPr>
        <w:jc w:val="both"/>
        <w:rPr>
          <w:rFonts w:ascii="Arial" w:hAnsi="Arial" w:cs="Arial"/>
          <w:sz w:val="22"/>
          <w:szCs w:val="22"/>
        </w:rPr>
      </w:pPr>
      <w:r w:rsidRPr="00C727F2">
        <w:rPr>
          <w:rFonts w:ascii="Arial" w:hAnsi="Arial" w:cs="Arial"/>
          <w:sz w:val="22"/>
          <w:szCs w:val="22"/>
        </w:rPr>
        <w:t xml:space="preserve">Evaluasi Pelaksanaan Standar </w:t>
      </w:r>
    </w:p>
    <w:p w14:paraId="28FA5C88" w14:textId="77777777" w:rsidR="008E01EB" w:rsidRPr="00C727F2" w:rsidRDefault="008E01EB" w:rsidP="00363DEB">
      <w:pPr>
        <w:ind w:left="720"/>
        <w:jc w:val="both"/>
        <w:rPr>
          <w:rFonts w:ascii="Arial" w:hAnsi="Arial" w:cs="Arial"/>
          <w:sz w:val="22"/>
          <w:szCs w:val="22"/>
        </w:rPr>
      </w:pPr>
      <w:r w:rsidRPr="00C727F2">
        <w:rPr>
          <w:rFonts w:ascii="Arial" w:hAnsi="Arial" w:cs="Arial"/>
          <w:sz w:val="22"/>
          <w:szCs w:val="22"/>
        </w:rPr>
        <w:t>Berisi deskripsi dan analisis keberhasilan dan/atau ketidakberhasilan pencapaian standar yang telah ditetapkan. Capaian kinerja harus diukur dengan metod</w:t>
      </w:r>
      <w:r w:rsidR="00A70383" w:rsidRPr="00C727F2">
        <w:rPr>
          <w:rFonts w:ascii="Arial" w:hAnsi="Arial" w:cs="Arial"/>
          <w:sz w:val="22"/>
          <w:szCs w:val="22"/>
        </w:rPr>
        <w:t>e</w:t>
      </w:r>
      <w:r w:rsidRPr="00C727F2">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C727F2">
        <w:rPr>
          <w:rFonts w:ascii="Arial" w:hAnsi="Arial" w:cs="Arial"/>
          <w:sz w:val="22"/>
          <w:szCs w:val="22"/>
        </w:rPr>
        <w:t>UPPS</w:t>
      </w:r>
      <w:r w:rsidRPr="00C727F2">
        <w:rPr>
          <w:rFonts w:ascii="Arial" w:hAnsi="Arial" w:cs="Arial"/>
          <w:sz w:val="22"/>
          <w:szCs w:val="22"/>
        </w:rPr>
        <w:t>.</w:t>
      </w:r>
    </w:p>
    <w:p w14:paraId="27BC8634" w14:textId="77777777" w:rsidR="008E01EB" w:rsidRPr="00C727F2" w:rsidRDefault="008E01EB" w:rsidP="00DA4EB8">
      <w:pPr>
        <w:jc w:val="both"/>
        <w:rPr>
          <w:rFonts w:ascii="Arial" w:hAnsi="Arial" w:cs="Arial"/>
          <w:sz w:val="22"/>
          <w:szCs w:val="22"/>
        </w:rPr>
      </w:pPr>
    </w:p>
    <w:p w14:paraId="06754698" w14:textId="77777777" w:rsidR="008E01EB" w:rsidRPr="00C727F2" w:rsidRDefault="008E01EB" w:rsidP="00F60381">
      <w:pPr>
        <w:pStyle w:val="ListParagraph"/>
        <w:numPr>
          <w:ilvl w:val="0"/>
          <w:numId w:val="44"/>
        </w:numPr>
        <w:jc w:val="both"/>
        <w:rPr>
          <w:rFonts w:ascii="Arial" w:hAnsi="Arial" w:cs="Arial"/>
          <w:sz w:val="22"/>
          <w:szCs w:val="22"/>
        </w:rPr>
      </w:pPr>
      <w:r w:rsidRPr="00C727F2">
        <w:rPr>
          <w:rFonts w:ascii="Arial" w:hAnsi="Arial" w:cs="Arial"/>
          <w:sz w:val="22"/>
          <w:szCs w:val="22"/>
        </w:rPr>
        <w:t xml:space="preserve">Indikator Kinerja Utama </w:t>
      </w:r>
    </w:p>
    <w:p w14:paraId="5C21F68E" w14:textId="77777777" w:rsidR="008E01EB" w:rsidRPr="00C727F2" w:rsidRDefault="008E01EB" w:rsidP="00F60381">
      <w:pPr>
        <w:pStyle w:val="ListParagraph"/>
        <w:numPr>
          <w:ilvl w:val="0"/>
          <w:numId w:val="48"/>
        </w:numPr>
        <w:ind w:left="1170"/>
        <w:jc w:val="both"/>
        <w:rPr>
          <w:rFonts w:ascii="Arial" w:hAnsi="Arial" w:cs="Arial"/>
          <w:sz w:val="22"/>
          <w:szCs w:val="22"/>
        </w:rPr>
      </w:pPr>
      <w:r w:rsidRPr="00C727F2">
        <w:rPr>
          <w:rFonts w:ascii="Arial" w:hAnsi="Arial" w:cs="Arial"/>
          <w:sz w:val="22"/>
          <w:szCs w:val="22"/>
        </w:rPr>
        <w:t>Keuangan</w:t>
      </w:r>
    </w:p>
    <w:p w14:paraId="1DFC8E6A" w14:textId="77777777" w:rsidR="008E01EB" w:rsidRPr="00C727F2" w:rsidRDefault="008E01EB" w:rsidP="00D6767D">
      <w:pPr>
        <w:ind w:left="1134"/>
        <w:jc w:val="both"/>
        <w:rPr>
          <w:rFonts w:ascii="Arial" w:hAnsi="Arial" w:cs="Arial"/>
          <w:sz w:val="22"/>
          <w:szCs w:val="22"/>
        </w:rPr>
      </w:pPr>
      <w:r w:rsidRPr="00C727F2">
        <w:rPr>
          <w:rFonts w:ascii="Arial" w:hAnsi="Arial" w:cs="Arial"/>
          <w:sz w:val="22"/>
          <w:szCs w:val="22"/>
        </w:rPr>
        <w:t>Analisis kecukupan, proporsi, dan keberlanjutan tentang:</w:t>
      </w:r>
    </w:p>
    <w:p w14:paraId="7CF03067" w14:textId="77777777" w:rsidR="008E01EB" w:rsidRPr="00C727F2" w:rsidRDefault="008E01EB" w:rsidP="00F60381">
      <w:pPr>
        <w:pStyle w:val="ListParagraph"/>
        <w:numPr>
          <w:ilvl w:val="0"/>
          <w:numId w:val="49"/>
        </w:numPr>
        <w:ind w:left="1620"/>
        <w:jc w:val="both"/>
        <w:rPr>
          <w:rFonts w:ascii="Arial" w:hAnsi="Arial" w:cs="Arial"/>
          <w:sz w:val="22"/>
          <w:szCs w:val="22"/>
        </w:rPr>
      </w:pPr>
      <w:r w:rsidRPr="00C727F2">
        <w:rPr>
          <w:rFonts w:ascii="Arial" w:hAnsi="Arial" w:cs="Arial"/>
          <w:sz w:val="22"/>
          <w:szCs w:val="22"/>
        </w:rPr>
        <w:t xml:space="preserve">Biaya operasional pendidikan pada UPPS. </w:t>
      </w:r>
    </w:p>
    <w:p w14:paraId="257DCC97" w14:textId="7E13F98E" w:rsidR="008E01EB" w:rsidRPr="00C727F2" w:rsidRDefault="008E01EB" w:rsidP="00F60381">
      <w:pPr>
        <w:pStyle w:val="ListParagraph"/>
        <w:numPr>
          <w:ilvl w:val="0"/>
          <w:numId w:val="49"/>
        </w:numPr>
        <w:ind w:left="1620"/>
        <w:jc w:val="both"/>
        <w:rPr>
          <w:rFonts w:ascii="Arial" w:hAnsi="Arial" w:cs="Arial"/>
          <w:sz w:val="22"/>
          <w:szCs w:val="22"/>
        </w:rPr>
      </w:pPr>
      <w:r w:rsidRPr="00C727F2">
        <w:rPr>
          <w:rFonts w:ascii="Arial" w:hAnsi="Arial" w:cs="Arial"/>
          <w:sz w:val="22"/>
          <w:szCs w:val="22"/>
        </w:rPr>
        <w:t xml:space="preserve">Rata-rata dana penelitian dosen/tahun dalam </w:t>
      </w:r>
      <w:r w:rsidR="00A70383" w:rsidRPr="00C727F2">
        <w:rPr>
          <w:rFonts w:ascii="Arial" w:hAnsi="Arial" w:cs="Arial"/>
          <w:sz w:val="22"/>
          <w:szCs w:val="22"/>
        </w:rPr>
        <w:t>tiga (</w:t>
      </w:r>
      <w:r w:rsidRPr="00C727F2">
        <w:rPr>
          <w:rFonts w:ascii="Arial" w:hAnsi="Arial" w:cs="Arial"/>
          <w:sz w:val="22"/>
          <w:szCs w:val="22"/>
        </w:rPr>
        <w:t>3</w:t>
      </w:r>
      <w:r w:rsidR="00A70383" w:rsidRPr="00C727F2">
        <w:rPr>
          <w:rFonts w:ascii="Arial" w:hAnsi="Arial" w:cs="Arial"/>
          <w:sz w:val="22"/>
          <w:szCs w:val="22"/>
        </w:rPr>
        <w:t>)</w:t>
      </w:r>
      <w:r w:rsidRPr="00C727F2">
        <w:rPr>
          <w:rFonts w:ascii="Arial" w:hAnsi="Arial" w:cs="Arial"/>
          <w:sz w:val="22"/>
          <w:szCs w:val="22"/>
        </w:rPr>
        <w:t xml:space="preserve"> tahun terakhir pada UPPS.</w:t>
      </w:r>
    </w:p>
    <w:p w14:paraId="661E895B" w14:textId="5F59CB2C" w:rsidR="008E01EB" w:rsidRPr="00C727F2" w:rsidRDefault="008E01EB" w:rsidP="00F60381">
      <w:pPr>
        <w:pStyle w:val="ListParagraph"/>
        <w:numPr>
          <w:ilvl w:val="0"/>
          <w:numId w:val="49"/>
        </w:numPr>
        <w:ind w:left="1620"/>
        <w:jc w:val="both"/>
        <w:rPr>
          <w:rFonts w:ascii="Arial" w:hAnsi="Arial" w:cs="Arial"/>
          <w:sz w:val="22"/>
          <w:szCs w:val="22"/>
        </w:rPr>
      </w:pPr>
      <w:r w:rsidRPr="00C727F2">
        <w:rPr>
          <w:rFonts w:ascii="Arial" w:hAnsi="Arial" w:cs="Arial"/>
          <w:sz w:val="22"/>
          <w:szCs w:val="22"/>
        </w:rPr>
        <w:t xml:space="preserve">Rata-rata dana PkM dosen/tahun dalam </w:t>
      </w:r>
      <w:r w:rsidR="00A70383" w:rsidRPr="00C727F2">
        <w:rPr>
          <w:rFonts w:ascii="Arial" w:hAnsi="Arial" w:cs="Arial"/>
          <w:sz w:val="22"/>
          <w:szCs w:val="22"/>
        </w:rPr>
        <w:t>tiga (3)</w:t>
      </w:r>
      <w:r w:rsidRPr="00C727F2">
        <w:rPr>
          <w:rFonts w:ascii="Arial" w:hAnsi="Arial" w:cs="Arial"/>
          <w:sz w:val="22"/>
          <w:szCs w:val="22"/>
        </w:rPr>
        <w:t xml:space="preserve"> tahun terakhir pada UPPS.</w:t>
      </w:r>
    </w:p>
    <w:p w14:paraId="3C88535B" w14:textId="77777777" w:rsidR="008E01EB" w:rsidRPr="00C727F2" w:rsidRDefault="008E01EB" w:rsidP="00F60381">
      <w:pPr>
        <w:pStyle w:val="ListParagraph"/>
        <w:numPr>
          <w:ilvl w:val="0"/>
          <w:numId w:val="49"/>
        </w:numPr>
        <w:ind w:left="1620"/>
        <w:jc w:val="both"/>
        <w:rPr>
          <w:rFonts w:ascii="Arial" w:hAnsi="Arial" w:cs="Arial"/>
          <w:sz w:val="22"/>
          <w:szCs w:val="22"/>
        </w:rPr>
      </w:pPr>
      <w:r w:rsidRPr="00C727F2">
        <w:rPr>
          <w:rFonts w:ascii="Arial" w:hAnsi="Arial" w:cs="Arial"/>
          <w:sz w:val="22"/>
          <w:szCs w:val="22"/>
        </w:rPr>
        <w:t xml:space="preserve">Realisasi investasi (SDM, sarana dan prasarana) dalam </w:t>
      </w:r>
      <w:r w:rsidR="00A70383" w:rsidRPr="00C727F2">
        <w:rPr>
          <w:rFonts w:ascii="Arial" w:hAnsi="Arial" w:cs="Arial"/>
          <w:sz w:val="22"/>
          <w:szCs w:val="22"/>
        </w:rPr>
        <w:t xml:space="preserve">tiga (3) </w:t>
      </w:r>
      <w:r w:rsidRPr="00C727F2">
        <w:rPr>
          <w:rFonts w:ascii="Arial" w:hAnsi="Arial" w:cs="Arial"/>
          <w:sz w:val="22"/>
          <w:szCs w:val="22"/>
        </w:rPr>
        <w:t>tahun terakhir pada UPPS.</w:t>
      </w:r>
    </w:p>
    <w:p w14:paraId="54F2A818" w14:textId="53E5CE02" w:rsidR="008E01EB" w:rsidRPr="00C727F2" w:rsidRDefault="008E01EB" w:rsidP="00363DEB">
      <w:pPr>
        <w:ind w:left="1260"/>
        <w:jc w:val="both"/>
        <w:rPr>
          <w:rFonts w:ascii="Arial" w:hAnsi="Arial" w:cs="Arial"/>
          <w:sz w:val="22"/>
          <w:szCs w:val="22"/>
        </w:rPr>
      </w:pPr>
      <w:r w:rsidRPr="00C727F2">
        <w:rPr>
          <w:rFonts w:ascii="Arial" w:hAnsi="Arial" w:cs="Arial"/>
          <w:sz w:val="22"/>
          <w:szCs w:val="22"/>
        </w:rPr>
        <w:t xml:space="preserve">(Data merujuk DKPS </w:t>
      </w:r>
      <w:r w:rsidR="00D6767D" w:rsidRPr="00C727F2">
        <w:rPr>
          <w:rFonts w:ascii="Arial" w:hAnsi="Arial" w:cs="Arial"/>
          <w:sz w:val="22"/>
          <w:szCs w:val="22"/>
        </w:rPr>
        <w:t>Tabel 12. Jumlah Penerimaan Dana di Unit Pengelola Program Studi dan Tabel 13. Jumlah Penggunaan Dana di Unit Pengelola Program Studi</w:t>
      </w:r>
      <w:r w:rsidRPr="00C727F2">
        <w:rPr>
          <w:rFonts w:ascii="Arial" w:hAnsi="Arial" w:cs="Arial"/>
          <w:sz w:val="22"/>
          <w:szCs w:val="22"/>
        </w:rPr>
        <w:t>)</w:t>
      </w:r>
    </w:p>
    <w:p w14:paraId="7C2778FB" w14:textId="77777777" w:rsidR="008E01EB" w:rsidRPr="00C727F2" w:rsidRDefault="008E01EB" w:rsidP="00DA4EB8">
      <w:pPr>
        <w:jc w:val="both"/>
        <w:rPr>
          <w:rFonts w:ascii="Arial" w:hAnsi="Arial" w:cs="Arial"/>
          <w:sz w:val="22"/>
          <w:szCs w:val="22"/>
        </w:rPr>
      </w:pPr>
    </w:p>
    <w:p w14:paraId="11593457" w14:textId="77777777" w:rsidR="008E01EB" w:rsidRPr="00C727F2" w:rsidRDefault="008E01EB" w:rsidP="00F60381">
      <w:pPr>
        <w:pStyle w:val="ListParagraph"/>
        <w:numPr>
          <w:ilvl w:val="0"/>
          <w:numId w:val="48"/>
        </w:numPr>
        <w:ind w:left="1170"/>
        <w:jc w:val="both"/>
        <w:rPr>
          <w:rFonts w:ascii="Arial" w:hAnsi="Arial" w:cs="Arial"/>
          <w:sz w:val="22"/>
          <w:szCs w:val="22"/>
        </w:rPr>
      </w:pPr>
      <w:r w:rsidRPr="00C727F2">
        <w:rPr>
          <w:rFonts w:ascii="Arial" w:hAnsi="Arial" w:cs="Arial"/>
          <w:sz w:val="22"/>
          <w:szCs w:val="22"/>
        </w:rPr>
        <w:t>Sarana</w:t>
      </w:r>
    </w:p>
    <w:p w14:paraId="2639AA86" w14:textId="77777777" w:rsidR="008E01EB" w:rsidRPr="00C727F2" w:rsidRDefault="008E01EB" w:rsidP="00F60381">
      <w:pPr>
        <w:pStyle w:val="ListParagraph"/>
        <w:numPr>
          <w:ilvl w:val="0"/>
          <w:numId w:val="50"/>
        </w:numPr>
        <w:ind w:left="1620"/>
        <w:jc w:val="both"/>
        <w:rPr>
          <w:rFonts w:ascii="Arial" w:hAnsi="Arial" w:cs="Arial"/>
          <w:sz w:val="22"/>
          <w:szCs w:val="22"/>
        </w:rPr>
      </w:pPr>
      <w:r w:rsidRPr="00C727F2">
        <w:rPr>
          <w:rFonts w:ascii="Arial" w:hAnsi="Arial" w:cs="Arial"/>
          <w:sz w:val="22"/>
          <w:szCs w:val="22"/>
        </w:rPr>
        <w:t>Kecukupan dan Aksesibilitas Sarana</w:t>
      </w:r>
    </w:p>
    <w:p w14:paraId="0D4FA402" w14:textId="79EE6556" w:rsidR="008E01EB" w:rsidRPr="00C727F2" w:rsidRDefault="008E01EB" w:rsidP="00363DEB">
      <w:pPr>
        <w:ind w:left="1620"/>
        <w:jc w:val="both"/>
        <w:rPr>
          <w:rFonts w:ascii="Arial" w:hAnsi="Arial" w:cs="Arial"/>
          <w:sz w:val="22"/>
          <w:szCs w:val="22"/>
        </w:rPr>
      </w:pPr>
      <w:r w:rsidRPr="00C727F2">
        <w:rPr>
          <w:rFonts w:ascii="Arial" w:hAnsi="Arial" w:cs="Arial"/>
          <w:sz w:val="22"/>
          <w:szCs w:val="22"/>
        </w:rPr>
        <w:t xml:space="preserve">Kecukupan sarana terlihat dari ketersediaan, kemutakhiran, </w:t>
      </w:r>
      <w:r w:rsidR="00E24D3A" w:rsidRPr="00C727F2">
        <w:rPr>
          <w:rFonts w:ascii="Arial" w:hAnsi="Arial" w:cs="Arial"/>
          <w:sz w:val="22"/>
          <w:szCs w:val="22"/>
        </w:rPr>
        <w:t>kesiapan penggunaan</w:t>
      </w:r>
      <w:r w:rsidRPr="00C727F2">
        <w:rPr>
          <w:rFonts w:ascii="Arial" w:hAnsi="Arial" w:cs="Arial"/>
          <w:sz w:val="22"/>
          <w:szCs w:val="22"/>
        </w:rPr>
        <w:t xml:space="preserve">, mencakup: fasilitas dan peralatan untuk </w:t>
      </w:r>
      <w:r w:rsidR="00A70383" w:rsidRPr="00C727F2">
        <w:rPr>
          <w:rFonts w:ascii="Arial" w:hAnsi="Arial" w:cs="Arial"/>
          <w:sz w:val="22"/>
          <w:szCs w:val="22"/>
        </w:rPr>
        <w:t>proses belajar mengajar</w:t>
      </w:r>
      <w:r w:rsidR="00055DB2" w:rsidRPr="00C727F2">
        <w:rPr>
          <w:rFonts w:ascii="Arial" w:hAnsi="Arial" w:cs="Arial"/>
          <w:sz w:val="22"/>
          <w:szCs w:val="22"/>
        </w:rPr>
        <w:t xml:space="preserve"> (PBM)</w:t>
      </w:r>
      <w:r w:rsidRPr="00C727F2">
        <w:rPr>
          <w:rFonts w:ascii="Arial" w:hAnsi="Arial" w:cs="Arial"/>
          <w:sz w:val="22"/>
          <w:szCs w:val="22"/>
        </w:rPr>
        <w:t>, Penelitian, dan PkM pada UPPS dan PS. Institusi harus menyediakan sarana bagi mahasiswa yang berkebutuhan khusus.</w:t>
      </w:r>
    </w:p>
    <w:p w14:paraId="4353A596" w14:textId="77777777" w:rsidR="008E01EB" w:rsidRPr="00C727F2" w:rsidRDefault="008E01EB" w:rsidP="00F60381">
      <w:pPr>
        <w:pStyle w:val="ListParagraph"/>
        <w:numPr>
          <w:ilvl w:val="0"/>
          <w:numId w:val="50"/>
        </w:numPr>
        <w:ind w:left="1620"/>
        <w:jc w:val="both"/>
        <w:rPr>
          <w:rFonts w:ascii="Arial" w:hAnsi="Arial" w:cs="Arial"/>
          <w:sz w:val="22"/>
          <w:szCs w:val="22"/>
        </w:rPr>
      </w:pPr>
      <w:r w:rsidRPr="00C727F2">
        <w:rPr>
          <w:rFonts w:ascii="Arial" w:hAnsi="Arial" w:cs="Arial"/>
          <w:sz w:val="22"/>
          <w:szCs w:val="22"/>
        </w:rPr>
        <w:t>Kecukupan dan Aksesibilitas Sistem Teknologi Informasi dan Komunikasi (TIK)</w:t>
      </w:r>
    </w:p>
    <w:p w14:paraId="7B04428E" w14:textId="77777777" w:rsidR="008E01EB" w:rsidRPr="00C727F2" w:rsidRDefault="008E01EB" w:rsidP="00363DEB">
      <w:pPr>
        <w:ind w:left="1620"/>
        <w:jc w:val="both"/>
        <w:rPr>
          <w:rFonts w:ascii="Arial" w:hAnsi="Arial" w:cs="Arial"/>
          <w:sz w:val="22"/>
          <w:szCs w:val="22"/>
        </w:rPr>
      </w:pPr>
      <w:r w:rsidRPr="00C727F2">
        <w:rPr>
          <w:rFonts w:ascii="Arial" w:hAnsi="Arial" w:cs="Arial"/>
          <w:sz w:val="22"/>
          <w:szCs w:val="22"/>
        </w:rPr>
        <w:t xml:space="preserve">Ketersediaan Sistem TIK pada UPPS untuk: </w:t>
      </w:r>
    </w:p>
    <w:p w14:paraId="6D7A4455" w14:textId="5719F320" w:rsidR="008E01EB" w:rsidRPr="00C727F2" w:rsidRDefault="008E01EB" w:rsidP="00FF73C8">
      <w:pPr>
        <w:pStyle w:val="ListParagraph"/>
        <w:numPr>
          <w:ilvl w:val="0"/>
          <w:numId w:val="51"/>
        </w:numPr>
        <w:ind w:left="2160"/>
        <w:rPr>
          <w:rFonts w:ascii="Arial" w:hAnsi="Arial" w:cs="Arial"/>
          <w:sz w:val="22"/>
          <w:szCs w:val="22"/>
        </w:rPr>
      </w:pPr>
      <w:r w:rsidRPr="00C727F2">
        <w:rPr>
          <w:rFonts w:ascii="Arial" w:hAnsi="Arial" w:cs="Arial"/>
          <w:sz w:val="22"/>
          <w:szCs w:val="22"/>
        </w:rPr>
        <w:t>mengumpulkan data yang cepat, akurat, dapat</w:t>
      </w:r>
      <w:r w:rsidR="00FF73C8" w:rsidRPr="00C727F2">
        <w:rPr>
          <w:rFonts w:ascii="Arial" w:hAnsi="Arial" w:cs="Arial"/>
          <w:sz w:val="22"/>
          <w:szCs w:val="22"/>
        </w:rPr>
        <w:t xml:space="preserve"> </w:t>
      </w:r>
      <w:r w:rsidRPr="00C727F2">
        <w:rPr>
          <w:rFonts w:ascii="Arial" w:hAnsi="Arial" w:cs="Arial"/>
          <w:sz w:val="22"/>
          <w:szCs w:val="22"/>
        </w:rPr>
        <w:t>dipertanggungjawabkan, dan terjaga kerahasiaannya.</w:t>
      </w:r>
    </w:p>
    <w:p w14:paraId="069C6FBD" w14:textId="7B1A1935" w:rsidR="008E01EB" w:rsidRPr="00C727F2" w:rsidRDefault="008E01EB" w:rsidP="00F60381">
      <w:pPr>
        <w:pStyle w:val="ListParagraph"/>
        <w:numPr>
          <w:ilvl w:val="0"/>
          <w:numId w:val="51"/>
        </w:numPr>
        <w:ind w:left="2160"/>
        <w:jc w:val="both"/>
        <w:rPr>
          <w:rFonts w:ascii="Arial" w:hAnsi="Arial" w:cs="Arial"/>
          <w:sz w:val="22"/>
          <w:szCs w:val="22"/>
        </w:rPr>
      </w:pPr>
      <w:r w:rsidRPr="00C727F2">
        <w:rPr>
          <w:rFonts w:ascii="Arial" w:hAnsi="Arial" w:cs="Arial"/>
          <w:sz w:val="22"/>
          <w:szCs w:val="22"/>
        </w:rPr>
        <w:t xml:space="preserve">mengelola dan menyebarkan ilmu pengetahuan, misalnya: </w:t>
      </w:r>
      <w:r w:rsidR="00055DB2" w:rsidRPr="00C727F2">
        <w:rPr>
          <w:rFonts w:ascii="Arial" w:hAnsi="Arial" w:cs="Arial"/>
          <w:sz w:val="22"/>
          <w:szCs w:val="22"/>
        </w:rPr>
        <w:t>Sistem Informasi Manajemen Perguruan Tinggi</w:t>
      </w:r>
      <w:r w:rsidRPr="00C727F2">
        <w:rPr>
          <w:rFonts w:ascii="Arial" w:hAnsi="Arial" w:cs="Arial"/>
          <w:sz w:val="22"/>
          <w:szCs w:val="22"/>
        </w:rPr>
        <w:t xml:space="preserve"> (</w:t>
      </w:r>
      <w:r w:rsidR="001479DC" w:rsidRPr="00C727F2">
        <w:rPr>
          <w:rFonts w:ascii="Arial" w:hAnsi="Arial" w:cs="Arial"/>
          <w:sz w:val="22"/>
          <w:szCs w:val="22"/>
        </w:rPr>
        <w:t xml:space="preserve">SIMPT: </w:t>
      </w:r>
      <w:r w:rsidRPr="00C727F2">
        <w:rPr>
          <w:rFonts w:ascii="Arial" w:hAnsi="Arial" w:cs="Arial"/>
          <w:sz w:val="22"/>
          <w:szCs w:val="22"/>
        </w:rPr>
        <w:t>akademik, SDM, keuangan, aset, d</w:t>
      </w:r>
      <w:r w:rsidR="003045FB" w:rsidRPr="00C727F2">
        <w:rPr>
          <w:rFonts w:ascii="Arial" w:hAnsi="Arial" w:cs="Arial"/>
          <w:sz w:val="22"/>
          <w:szCs w:val="22"/>
        </w:rPr>
        <w:t>an lain-lain</w:t>
      </w:r>
      <w:r w:rsidRPr="00C727F2">
        <w:rPr>
          <w:rFonts w:ascii="Arial" w:hAnsi="Arial" w:cs="Arial"/>
          <w:sz w:val="22"/>
          <w:szCs w:val="22"/>
        </w:rPr>
        <w:t xml:space="preserve">.), Sistem Informasi Perpustakaan, dan </w:t>
      </w:r>
      <w:r w:rsidRPr="00C727F2">
        <w:rPr>
          <w:rFonts w:ascii="Arial" w:hAnsi="Arial" w:cs="Arial"/>
          <w:i/>
          <w:sz w:val="22"/>
          <w:szCs w:val="22"/>
        </w:rPr>
        <w:t>e-Learning</w:t>
      </w:r>
      <w:r w:rsidRPr="00C727F2">
        <w:rPr>
          <w:rFonts w:ascii="Arial" w:hAnsi="Arial" w:cs="Arial"/>
          <w:sz w:val="22"/>
          <w:szCs w:val="22"/>
        </w:rPr>
        <w:t>.</w:t>
      </w:r>
    </w:p>
    <w:p w14:paraId="3A7746B4" w14:textId="77777777" w:rsidR="008E01EB" w:rsidRPr="00C727F2" w:rsidRDefault="008E01EB" w:rsidP="00DA4EB8">
      <w:pPr>
        <w:jc w:val="both"/>
        <w:rPr>
          <w:rFonts w:ascii="Arial" w:hAnsi="Arial" w:cs="Arial"/>
          <w:sz w:val="22"/>
          <w:szCs w:val="22"/>
        </w:rPr>
      </w:pPr>
    </w:p>
    <w:p w14:paraId="0CE04534" w14:textId="77777777" w:rsidR="008E01EB" w:rsidRPr="00C727F2" w:rsidRDefault="008E01EB" w:rsidP="00F60381">
      <w:pPr>
        <w:pStyle w:val="ListParagraph"/>
        <w:numPr>
          <w:ilvl w:val="0"/>
          <w:numId w:val="48"/>
        </w:numPr>
        <w:ind w:left="1170"/>
        <w:jc w:val="both"/>
        <w:rPr>
          <w:rFonts w:ascii="Arial" w:hAnsi="Arial" w:cs="Arial"/>
          <w:sz w:val="22"/>
          <w:szCs w:val="22"/>
        </w:rPr>
      </w:pPr>
      <w:r w:rsidRPr="00C727F2">
        <w:rPr>
          <w:rFonts w:ascii="Arial" w:hAnsi="Arial" w:cs="Arial"/>
          <w:sz w:val="22"/>
          <w:szCs w:val="22"/>
        </w:rPr>
        <w:t>Kecukupan dan Aksesibilitas Prasarana</w:t>
      </w:r>
    </w:p>
    <w:p w14:paraId="12CB9F41" w14:textId="4CB566F1" w:rsidR="008E01EB" w:rsidRPr="00C727F2" w:rsidRDefault="008E01EB" w:rsidP="00363DEB">
      <w:pPr>
        <w:ind w:left="1170"/>
        <w:jc w:val="both"/>
        <w:rPr>
          <w:rFonts w:ascii="Arial" w:hAnsi="Arial" w:cs="Arial"/>
          <w:sz w:val="22"/>
          <w:szCs w:val="22"/>
        </w:rPr>
      </w:pPr>
      <w:r w:rsidRPr="00C727F2">
        <w:rPr>
          <w:rFonts w:ascii="Arial" w:hAnsi="Arial" w:cs="Arial"/>
          <w:sz w:val="22"/>
          <w:szCs w:val="22"/>
        </w:rPr>
        <w:t>Kecukupan prasarana terlihat dari ketersediaan, kemutakhiran, kesiap</w:t>
      </w:r>
      <w:r w:rsidR="00C22B55" w:rsidRPr="00C727F2">
        <w:rPr>
          <w:rFonts w:ascii="Arial" w:hAnsi="Arial" w:cs="Arial"/>
          <w:sz w:val="22"/>
          <w:szCs w:val="22"/>
        </w:rPr>
        <w:t>an penggunaan</w:t>
      </w:r>
      <w:r w:rsidRPr="00C727F2">
        <w:rPr>
          <w:rFonts w:ascii="Arial" w:hAnsi="Arial" w:cs="Arial"/>
          <w:sz w:val="22"/>
          <w:szCs w:val="22"/>
        </w:rPr>
        <w:t xml:space="preserve"> mencakup: fasilitas dan peralatan untuk PBM, Penelitian, dan PkM pada UPPS dan PS. Institusi harus menyediakan prasarana bagi mahasiswa yang berkebutuhan khusus.</w:t>
      </w:r>
    </w:p>
    <w:p w14:paraId="28A93F68" w14:textId="77777777" w:rsidR="008E01EB" w:rsidRPr="00C727F2" w:rsidRDefault="008E01EB" w:rsidP="00DA4EB8">
      <w:pPr>
        <w:jc w:val="both"/>
        <w:rPr>
          <w:rFonts w:ascii="Arial" w:hAnsi="Arial" w:cs="Arial"/>
          <w:sz w:val="22"/>
          <w:szCs w:val="22"/>
        </w:rPr>
      </w:pPr>
    </w:p>
    <w:p w14:paraId="7FF2347F" w14:textId="77777777" w:rsidR="008E01EB" w:rsidRPr="00C727F2" w:rsidRDefault="008E01EB" w:rsidP="00F60381">
      <w:pPr>
        <w:pStyle w:val="ListParagraph"/>
        <w:numPr>
          <w:ilvl w:val="0"/>
          <w:numId w:val="44"/>
        </w:numPr>
        <w:jc w:val="both"/>
        <w:rPr>
          <w:rFonts w:ascii="Arial" w:hAnsi="Arial" w:cs="Arial"/>
          <w:sz w:val="22"/>
          <w:szCs w:val="22"/>
        </w:rPr>
      </w:pPr>
      <w:r w:rsidRPr="00C727F2">
        <w:rPr>
          <w:rFonts w:ascii="Arial" w:hAnsi="Arial" w:cs="Arial"/>
          <w:sz w:val="22"/>
          <w:szCs w:val="22"/>
        </w:rPr>
        <w:t xml:space="preserve">Indikator Kinerja Tambahan </w:t>
      </w:r>
    </w:p>
    <w:p w14:paraId="09D4E36D" w14:textId="33B699E1" w:rsidR="008E01EB" w:rsidRPr="00C727F2" w:rsidRDefault="008E01EB" w:rsidP="00363DEB">
      <w:pPr>
        <w:ind w:left="720"/>
        <w:jc w:val="both"/>
        <w:rPr>
          <w:rFonts w:ascii="Arial" w:hAnsi="Arial" w:cs="Arial"/>
          <w:sz w:val="22"/>
          <w:szCs w:val="22"/>
        </w:rPr>
      </w:pPr>
      <w:r w:rsidRPr="00C727F2">
        <w:rPr>
          <w:rFonts w:ascii="Arial" w:hAnsi="Arial" w:cs="Arial"/>
          <w:sz w:val="22"/>
          <w:szCs w:val="22"/>
        </w:rPr>
        <w:t xml:space="preserve">Indikator kinerja tambahan pada </w:t>
      </w:r>
      <w:r w:rsidR="00055DB2" w:rsidRPr="00C727F2">
        <w:rPr>
          <w:rFonts w:ascii="Arial" w:hAnsi="Arial" w:cs="Arial"/>
          <w:sz w:val="22"/>
          <w:szCs w:val="22"/>
        </w:rPr>
        <w:t xml:space="preserve">UPPS </w:t>
      </w:r>
      <w:r w:rsidRPr="00C727F2">
        <w:rPr>
          <w:rFonts w:ascii="Arial" w:hAnsi="Arial" w:cs="Arial"/>
          <w:sz w:val="22"/>
          <w:szCs w:val="22"/>
        </w:rPr>
        <w:t xml:space="preserve">adalah indikator keuangan, sarana dan prasarana lain yang ditetapkan oleh masing-masing </w:t>
      </w:r>
      <w:r w:rsidR="00C22B55" w:rsidRPr="00C727F2">
        <w:rPr>
          <w:rFonts w:ascii="Arial" w:hAnsi="Arial" w:cs="Arial"/>
          <w:sz w:val="22"/>
          <w:szCs w:val="22"/>
        </w:rPr>
        <w:t xml:space="preserve">Perguruan Tinggi </w:t>
      </w:r>
      <w:r w:rsidRPr="00C727F2">
        <w:rPr>
          <w:rFonts w:ascii="Arial" w:hAnsi="Arial" w:cs="Arial"/>
          <w:sz w:val="22"/>
          <w:szCs w:val="22"/>
        </w:rPr>
        <w:t xml:space="preserve">untuk </w:t>
      </w:r>
      <w:r w:rsidR="00972E5D" w:rsidRPr="00C727F2">
        <w:rPr>
          <w:rFonts w:ascii="Arial" w:hAnsi="Arial" w:cs="Arial"/>
          <w:sz w:val="22"/>
          <w:szCs w:val="22"/>
        </w:rPr>
        <w:t>melampaui</w:t>
      </w:r>
      <w:r w:rsidRPr="00C727F2">
        <w:rPr>
          <w:rFonts w:ascii="Arial" w:hAnsi="Arial" w:cs="Arial"/>
          <w:sz w:val="22"/>
          <w:szCs w:val="22"/>
        </w:rPr>
        <w:t xml:space="preserve"> SN</w:t>
      </w:r>
      <w:r w:rsidR="00E24D3A" w:rsidRPr="00C727F2">
        <w:rPr>
          <w:rFonts w:ascii="Arial" w:hAnsi="Arial" w:cs="Arial"/>
          <w:sz w:val="22"/>
          <w:szCs w:val="22"/>
        </w:rPr>
        <w:t>-</w:t>
      </w:r>
      <w:r w:rsidRPr="00C727F2">
        <w:rPr>
          <w:rFonts w:ascii="Arial" w:hAnsi="Arial" w:cs="Arial"/>
          <w:sz w:val="22"/>
          <w:szCs w:val="22"/>
        </w:rPr>
        <w:t>D</w:t>
      </w:r>
      <w:r w:rsidR="00E24D3A" w:rsidRPr="00C727F2">
        <w:rPr>
          <w:rFonts w:ascii="Arial" w:hAnsi="Arial" w:cs="Arial"/>
          <w:sz w:val="22"/>
          <w:szCs w:val="22"/>
        </w:rPr>
        <w:t>ikti</w:t>
      </w:r>
      <w:r w:rsidRPr="00C727F2">
        <w:rPr>
          <w:rFonts w:ascii="Arial" w:hAnsi="Arial" w:cs="Arial"/>
          <w:sz w:val="22"/>
          <w:szCs w:val="22"/>
        </w:rPr>
        <w:t>. Data indikator kinerja tambahan yang sahih harus diukur, dimonitor, dikaji dan dianalisis untuk perbaikan berkelanjutan.</w:t>
      </w:r>
    </w:p>
    <w:p w14:paraId="5F39E563" w14:textId="77777777" w:rsidR="00994D8F" w:rsidRPr="00C727F2" w:rsidRDefault="00994D8F" w:rsidP="00DA4EB8">
      <w:pPr>
        <w:jc w:val="both"/>
        <w:rPr>
          <w:rFonts w:ascii="Arial" w:hAnsi="Arial" w:cs="Arial"/>
          <w:sz w:val="22"/>
          <w:szCs w:val="22"/>
        </w:rPr>
      </w:pPr>
    </w:p>
    <w:p w14:paraId="05AC1F33" w14:textId="77777777" w:rsidR="008E01EB" w:rsidRPr="00C727F2" w:rsidRDefault="008E01EB" w:rsidP="00F60381">
      <w:pPr>
        <w:pStyle w:val="ListParagraph"/>
        <w:numPr>
          <w:ilvl w:val="0"/>
          <w:numId w:val="44"/>
        </w:numPr>
        <w:jc w:val="both"/>
        <w:rPr>
          <w:rFonts w:ascii="Arial" w:hAnsi="Arial" w:cs="Arial"/>
          <w:sz w:val="22"/>
          <w:szCs w:val="22"/>
        </w:rPr>
      </w:pPr>
      <w:r w:rsidRPr="00C727F2">
        <w:rPr>
          <w:rFonts w:ascii="Arial" w:hAnsi="Arial" w:cs="Arial"/>
          <w:sz w:val="22"/>
          <w:szCs w:val="22"/>
        </w:rPr>
        <w:t xml:space="preserve">Kepuasan Pengguna </w:t>
      </w:r>
    </w:p>
    <w:p w14:paraId="3735892C" w14:textId="01CD6E44" w:rsidR="008E01EB" w:rsidRPr="00C727F2" w:rsidRDefault="008E01EB" w:rsidP="00F60381">
      <w:pPr>
        <w:pStyle w:val="ListParagraph"/>
        <w:numPr>
          <w:ilvl w:val="0"/>
          <w:numId w:val="52"/>
        </w:numPr>
        <w:ind w:left="1170"/>
        <w:jc w:val="both"/>
        <w:rPr>
          <w:rFonts w:ascii="Arial" w:hAnsi="Arial" w:cs="Arial"/>
          <w:sz w:val="22"/>
          <w:szCs w:val="22"/>
        </w:rPr>
      </w:pPr>
      <w:r w:rsidRPr="00C727F2">
        <w:rPr>
          <w:rFonts w:ascii="Arial" w:hAnsi="Arial" w:cs="Arial"/>
          <w:sz w:val="22"/>
          <w:szCs w:val="22"/>
        </w:rPr>
        <w:t>Deskripsi sistem untuk mengukur kepuasan pengguna</w:t>
      </w:r>
      <w:r w:rsidR="00D6767D" w:rsidRPr="00C727F2">
        <w:rPr>
          <w:rFonts w:ascii="Arial" w:hAnsi="Arial" w:cs="Arial"/>
          <w:sz w:val="22"/>
          <w:szCs w:val="22"/>
        </w:rPr>
        <w:t xml:space="preserve"> (mahasiswa, dosen, tenaga kependidikan, lulusan/alumni, pengguna lulusan, dan mitra </w:t>
      </w:r>
      <w:r w:rsidR="00176BEF" w:rsidRPr="00C727F2">
        <w:rPr>
          <w:rFonts w:ascii="Arial" w:hAnsi="Arial" w:cs="Arial"/>
          <w:sz w:val="22"/>
          <w:szCs w:val="22"/>
        </w:rPr>
        <w:t>kerja sama</w:t>
      </w:r>
      <w:r w:rsidR="00D6767D" w:rsidRPr="00C727F2">
        <w:rPr>
          <w:rFonts w:ascii="Arial" w:hAnsi="Arial" w:cs="Arial"/>
          <w:sz w:val="22"/>
          <w:szCs w:val="22"/>
        </w:rPr>
        <w:t>)</w:t>
      </w:r>
      <w:r w:rsidRPr="00C727F2">
        <w:rPr>
          <w:rFonts w:ascii="Arial" w:hAnsi="Arial" w:cs="Arial"/>
          <w:sz w:val="22"/>
          <w:szCs w:val="22"/>
        </w:rPr>
        <w:t xml:space="preserve"> terhadap pengelolaan keuangan, sarana dan prasarana, termasuk kejelasan instrumen yang digunakan, pelaksanaan, perekaman dan analisis datanya pada UPPS dan PS.</w:t>
      </w:r>
    </w:p>
    <w:p w14:paraId="1BDC25D1" w14:textId="77777777" w:rsidR="008E01EB" w:rsidRPr="00C727F2" w:rsidRDefault="008E01EB" w:rsidP="00F60381">
      <w:pPr>
        <w:pStyle w:val="ListParagraph"/>
        <w:numPr>
          <w:ilvl w:val="0"/>
          <w:numId w:val="52"/>
        </w:numPr>
        <w:ind w:left="1170"/>
        <w:jc w:val="both"/>
        <w:rPr>
          <w:rFonts w:ascii="Arial" w:hAnsi="Arial" w:cs="Arial"/>
          <w:sz w:val="22"/>
          <w:szCs w:val="22"/>
        </w:rPr>
      </w:pPr>
      <w:r w:rsidRPr="00C727F2">
        <w:rPr>
          <w:rFonts w:ascii="Arial" w:hAnsi="Arial" w:cs="Arial"/>
          <w:sz w:val="22"/>
          <w:szCs w:val="22"/>
        </w:rPr>
        <w:t>Ketersediaan bukti yang sahih tentang hasil pengukuran kepuasan pengguna yang dilaksanakan secara konsisten, dan ditindaklanjuti secara berkala dan tersistem.</w:t>
      </w:r>
    </w:p>
    <w:p w14:paraId="67A38BAE" w14:textId="77777777" w:rsidR="008E01EB" w:rsidRPr="00C727F2" w:rsidRDefault="008E01EB" w:rsidP="00DA4EB8">
      <w:pPr>
        <w:jc w:val="both"/>
        <w:rPr>
          <w:rFonts w:ascii="Arial" w:hAnsi="Arial" w:cs="Arial"/>
          <w:sz w:val="22"/>
          <w:szCs w:val="22"/>
        </w:rPr>
      </w:pPr>
    </w:p>
    <w:p w14:paraId="08327A5D" w14:textId="77777777" w:rsidR="008E01EB" w:rsidRPr="00C727F2" w:rsidRDefault="008E01EB" w:rsidP="00F60381">
      <w:pPr>
        <w:pStyle w:val="ListParagraph"/>
        <w:numPr>
          <w:ilvl w:val="0"/>
          <w:numId w:val="44"/>
        </w:numPr>
        <w:jc w:val="both"/>
        <w:rPr>
          <w:rFonts w:ascii="Arial" w:hAnsi="Arial" w:cs="Arial"/>
          <w:sz w:val="22"/>
          <w:szCs w:val="22"/>
        </w:rPr>
      </w:pPr>
      <w:r w:rsidRPr="00C727F2">
        <w:rPr>
          <w:rFonts w:ascii="Arial" w:hAnsi="Arial" w:cs="Arial"/>
          <w:sz w:val="22"/>
          <w:szCs w:val="22"/>
        </w:rPr>
        <w:t xml:space="preserve">Tinjauan Manajemen </w:t>
      </w:r>
    </w:p>
    <w:p w14:paraId="138D07B2" w14:textId="77777777" w:rsidR="008E01EB" w:rsidRPr="00C727F2" w:rsidRDefault="008E01EB" w:rsidP="00363DEB">
      <w:pPr>
        <w:ind w:left="720"/>
        <w:jc w:val="both"/>
        <w:rPr>
          <w:rFonts w:ascii="Arial" w:hAnsi="Arial" w:cs="Arial"/>
          <w:sz w:val="22"/>
          <w:szCs w:val="22"/>
        </w:rPr>
      </w:pPr>
      <w:r w:rsidRPr="00C727F2">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46CFD33" w14:textId="77777777" w:rsidR="008E01EB" w:rsidRPr="00C727F2" w:rsidRDefault="008E01EB" w:rsidP="00DA4EB8">
      <w:pPr>
        <w:jc w:val="both"/>
        <w:rPr>
          <w:rFonts w:ascii="Arial" w:hAnsi="Arial" w:cs="Arial"/>
          <w:sz w:val="22"/>
          <w:szCs w:val="22"/>
        </w:rPr>
      </w:pPr>
    </w:p>
    <w:p w14:paraId="043A5696" w14:textId="567A6035" w:rsidR="008E01EB" w:rsidRPr="00C727F2" w:rsidRDefault="003045FB" w:rsidP="00F60381">
      <w:pPr>
        <w:pStyle w:val="ListParagraph"/>
        <w:numPr>
          <w:ilvl w:val="0"/>
          <w:numId w:val="44"/>
        </w:numPr>
        <w:jc w:val="both"/>
        <w:rPr>
          <w:rFonts w:ascii="Arial" w:hAnsi="Arial" w:cs="Arial"/>
          <w:sz w:val="22"/>
          <w:szCs w:val="22"/>
        </w:rPr>
      </w:pPr>
      <w:r w:rsidRPr="00C727F2">
        <w:rPr>
          <w:rFonts w:ascii="Arial" w:hAnsi="Arial" w:cs="Arial"/>
          <w:sz w:val="22"/>
          <w:szCs w:val="22"/>
        </w:rPr>
        <w:t xml:space="preserve">Kesimpulan Hasil Evaluasi Ketercapaian Standar Perguruan Tinggi terkait Pengelolaan Keuangan, Sarana dan Prasarana serta Tindak Lanjut </w:t>
      </w:r>
    </w:p>
    <w:p w14:paraId="4D186FCA" w14:textId="77777777" w:rsidR="008E01EB" w:rsidRPr="00C727F2" w:rsidRDefault="008E01EB" w:rsidP="00363DEB">
      <w:pPr>
        <w:ind w:left="720"/>
        <w:jc w:val="both"/>
        <w:rPr>
          <w:rFonts w:ascii="Arial" w:hAnsi="Arial" w:cs="Arial"/>
          <w:sz w:val="22"/>
          <w:szCs w:val="22"/>
        </w:rPr>
      </w:pPr>
      <w:r w:rsidRPr="00C727F2">
        <w:rPr>
          <w:rFonts w:ascii="Arial" w:hAnsi="Arial" w:cs="Arial"/>
          <w:sz w:val="22"/>
          <w:szCs w:val="22"/>
        </w:rPr>
        <w:t>Berisi ringkasan dari: pemosisian, masalah dan akar masalah, serta rencana perbaikan dan pengembangan pengelolaan keuangan, sarana dan prasarana di UPPS dan PS.</w:t>
      </w:r>
    </w:p>
    <w:p w14:paraId="3D85742C" w14:textId="77777777" w:rsidR="008E01EB" w:rsidRPr="00C727F2" w:rsidRDefault="008E01EB" w:rsidP="00DA4EB8">
      <w:pPr>
        <w:jc w:val="both"/>
        <w:rPr>
          <w:rFonts w:ascii="Arial" w:hAnsi="Arial" w:cs="Arial"/>
          <w:sz w:val="22"/>
          <w:szCs w:val="22"/>
        </w:rPr>
      </w:pPr>
    </w:p>
    <w:p w14:paraId="43C68304" w14:textId="77777777" w:rsidR="008E01EB" w:rsidRPr="00C727F2" w:rsidRDefault="008E01EB" w:rsidP="00DA4EB8">
      <w:pPr>
        <w:jc w:val="both"/>
        <w:rPr>
          <w:rFonts w:ascii="Arial" w:hAnsi="Arial" w:cs="Arial"/>
          <w:sz w:val="22"/>
          <w:szCs w:val="22"/>
        </w:rPr>
      </w:pPr>
    </w:p>
    <w:p w14:paraId="319D11C9" w14:textId="77777777" w:rsidR="008E01EB" w:rsidRPr="00C727F2" w:rsidRDefault="00F6309A" w:rsidP="00363DEB">
      <w:pPr>
        <w:pStyle w:val="Heading4"/>
        <w:spacing w:line="240" w:lineRule="auto"/>
        <w:ind w:left="360" w:firstLine="0"/>
        <w:rPr>
          <w:rFonts w:cs="Arial"/>
          <w:b/>
          <w:sz w:val="22"/>
          <w:szCs w:val="22"/>
        </w:rPr>
      </w:pPr>
      <w:r w:rsidRPr="00C727F2">
        <w:rPr>
          <w:rFonts w:cs="Arial"/>
          <w:b/>
          <w:sz w:val="22"/>
          <w:szCs w:val="22"/>
        </w:rPr>
        <w:t xml:space="preserve">Kriteria </w:t>
      </w:r>
      <w:r w:rsidR="008E01EB" w:rsidRPr="00C727F2">
        <w:rPr>
          <w:rFonts w:cs="Arial"/>
          <w:b/>
          <w:sz w:val="22"/>
          <w:szCs w:val="22"/>
        </w:rPr>
        <w:t>6 Pendidikan</w:t>
      </w:r>
    </w:p>
    <w:p w14:paraId="71C023FC" w14:textId="77777777" w:rsidR="00363DEB" w:rsidRPr="00C727F2" w:rsidRDefault="00363DEB" w:rsidP="00DA4EB8">
      <w:pPr>
        <w:jc w:val="both"/>
        <w:rPr>
          <w:rFonts w:ascii="Arial" w:hAnsi="Arial" w:cs="Arial"/>
          <w:sz w:val="22"/>
          <w:szCs w:val="22"/>
        </w:rPr>
      </w:pPr>
    </w:p>
    <w:p w14:paraId="73315DD3" w14:textId="39076949" w:rsidR="008E01EB" w:rsidRPr="00C727F2" w:rsidRDefault="008E01EB" w:rsidP="00363DEB">
      <w:pPr>
        <w:ind w:left="360"/>
        <w:jc w:val="both"/>
        <w:rPr>
          <w:rFonts w:ascii="Arial" w:hAnsi="Arial" w:cs="Arial"/>
          <w:sz w:val="22"/>
          <w:szCs w:val="22"/>
        </w:rPr>
      </w:pPr>
      <w:r w:rsidRPr="00C727F2">
        <w:rPr>
          <w:rFonts w:ascii="Arial" w:hAnsi="Arial" w:cs="Arial"/>
          <w:sz w:val="22"/>
          <w:szCs w:val="22"/>
        </w:rPr>
        <w:t xml:space="preserve">Narasikan secara analisis runtut mengenai </w:t>
      </w:r>
      <w:r w:rsidR="00055DB2" w:rsidRPr="00C727F2">
        <w:rPr>
          <w:rFonts w:ascii="Arial" w:hAnsi="Arial" w:cs="Arial"/>
          <w:sz w:val="22"/>
          <w:szCs w:val="22"/>
        </w:rPr>
        <w:t>k</w:t>
      </w:r>
      <w:r w:rsidRPr="00C727F2">
        <w:rPr>
          <w:rFonts w:ascii="Arial" w:hAnsi="Arial" w:cs="Arial"/>
          <w:sz w:val="22"/>
          <w:szCs w:val="22"/>
        </w:rPr>
        <w:t xml:space="preserve">riteria pendidikan dengan dukungan data, informasi, dan kinerja tentang keberadaan pedoman penyusunan, pelaksanaan, pencapaian, permasalahan dan kelemahan serta tindak lanjut </w:t>
      </w:r>
      <w:r w:rsidR="004D1B91" w:rsidRPr="00C727F2">
        <w:rPr>
          <w:rFonts w:ascii="Arial" w:hAnsi="Arial" w:cs="Arial"/>
          <w:sz w:val="22"/>
          <w:szCs w:val="22"/>
        </w:rPr>
        <w:t xml:space="preserve">dengan sistematika </w:t>
      </w:r>
      <w:r w:rsidRPr="00C727F2">
        <w:rPr>
          <w:rFonts w:ascii="Arial" w:hAnsi="Arial" w:cs="Arial"/>
          <w:sz w:val="22"/>
          <w:szCs w:val="22"/>
        </w:rPr>
        <w:t>sebagai berikut:</w:t>
      </w:r>
    </w:p>
    <w:p w14:paraId="47E95B6B" w14:textId="77777777" w:rsidR="008E01EB" w:rsidRPr="00C727F2" w:rsidRDefault="008E01EB" w:rsidP="00DA4EB8">
      <w:pPr>
        <w:jc w:val="both"/>
        <w:rPr>
          <w:rFonts w:ascii="Arial" w:hAnsi="Arial" w:cs="Arial"/>
          <w:sz w:val="22"/>
          <w:szCs w:val="22"/>
        </w:rPr>
      </w:pPr>
    </w:p>
    <w:p w14:paraId="5E64E3C6" w14:textId="77777777" w:rsidR="008E01EB" w:rsidRPr="00C727F2" w:rsidRDefault="008E01EB" w:rsidP="00F60381">
      <w:pPr>
        <w:pStyle w:val="ListParagraph"/>
        <w:numPr>
          <w:ilvl w:val="0"/>
          <w:numId w:val="53"/>
        </w:numPr>
        <w:jc w:val="both"/>
        <w:rPr>
          <w:rFonts w:ascii="Arial" w:hAnsi="Arial" w:cs="Arial"/>
          <w:sz w:val="22"/>
          <w:szCs w:val="22"/>
        </w:rPr>
      </w:pPr>
      <w:r w:rsidRPr="00C727F2">
        <w:rPr>
          <w:rFonts w:ascii="Arial" w:hAnsi="Arial" w:cs="Arial"/>
          <w:sz w:val="22"/>
          <w:szCs w:val="22"/>
        </w:rPr>
        <w:t xml:space="preserve">Latar Belakang </w:t>
      </w:r>
    </w:p>
    <w:p w14:paraId="5F82FCD8" w14:textId="77777777" w:rsidR="008E01EB" w:rsidRPr="00C727F2" w:rsidRDefault="008E01EB" w:rsidP="00D0692C">
      <w:pPr>
        <w:ind w:left="720"/>
        <w:jc w:val="both"/>
        <w:rPr>
          <w:rFonts w:ascii="Arial" w:hAnsi="Arial" w:cs="Arial"/>
          <w:sz w:val="22"/>
          <w:szCs w:val="22"/>
        </w:rPr>
      </w:pPr>
      <w:r w:rsidRPr="00C727F2">
        <w:rPr>
          <w:rFonts w:ascii="Arial" w:hAnsi="Arial" w:cs="Arial"/>
          <w:sz w:val="22"/>
          <w:szCs w:val="22"/>
        </w:rPr>
        <w:t>Bagian ini mencakup latar belakang, tujuan, dan rasional strategi pencapaian standar pendidikan yang mencakup kurikulum, pembelajaran, integrasi kegiatan penelitian dan PkM dalam pembelajaran, dan suasana akademik yang didasarkan atas analisis internal dan eksternal, serta posisi dan daya saing program studi.</w:t>
      </w:r>
    </w:p>
    <w:p w14:paraId="3F2AC31C" w14:textId="77777777" w:rsidR="008E01EB" w:rsidRPr="00C727F2" w:rsidRDefault="008E01EB" w:rsidP="00DA4EB8">
      <w:pPr>
        <w:jc w:val="both"/>
        <w:rPr>
          <w:rFonts w:ascii="Arial" w:hAnsi="Arial" w:cs="Arial"/>
          <w:sz w:val="22"/>
          <w:szCs w:val="22"/>
        </w:rPr>
      </w:pPr>
    </w:p>
    <w:p w14:paraId="668BDE70" w14:textId="77777777" w:rsidR="008E01EB" w:rsidRPr="00C727F2" w:rsidRDefault="008E01EB" w:rsidP="00F60381">
      <w:pPr>
        <w:pStyle w:val="ListParagraph"/>
        <w:numPr>
          <w:ilvl w:val="0"/>
          <w:numId w:val="53"/>
        </w:numPr>
        <w:jc w:val="both"/>
        <w:rPr>
          <w:rFonts w:ascii="Arial" w:hAnsi="Arial" w:cs="Arial"/>
          <w:sz w:val="22"/>
          <w:szCs w:val="22"/>
        </w:rPr>
      </w:pPr>
      <w:r w:rsidRPr="00C727F2">
        <w:rPr>
          <w:rFonts w:ascii="Arial" w:hAnsi="Arial" w:cs="Arial"/>
          <w:sz w:val="22"/>
          <w:szCs w:val="22"/>
        </w:rPr>
        <w:t xml:space="preserve">Kebijakan/Rujukan Peraturan dan Standar yang Menjadi Acuan PS </w:t>
      </w:r>
    </w:p>
    <w:p w14:paraId="1EE163A7" w14:textId="77777777" w:rsidR="008E01EB" w:rsidRPr="00C727F2" w:rsidRDefault="008E01EB" w:rsidP="00D0692C">
      <w:pPr>
        <w:ind w:left="720"/>
        <w:jc w:val="both"/>
        <w:rPr>
          <w:rFonts w:ascii="Arial" w:hAnsi="Arial" w:cs="Arial"/>
          <w:sz w:val="22"/>
          <w:szCs w:val="22"/>
        </w:rPr>
      </w:pPr>
      <w:r w:rsidRPr="00C727F2">
        <w:rPr>
          <w:rFonts w:ascii="Arial" w:hAnsi="Arial" w:cs="Arial"/>
          <w:sz w:val="22"/>
          <w:szCs w:val="22"/>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C727F2" w:rsidRDefault="008E01EB" w:rsidP="00DA4EB8">
      <w:pPr>
        <w:jc w:val="both"/>
        <w:rPr>
          <w:rFonts w:ascii="Arial" w:hAnsi="Arial" w:cs="Arial"/>
          <w:sz w:val="22"/>
          <w:szCs w:val="22"/>
        </w:rPr>
      </w:pPr>
    </w:p>
    <w:p w14:paraId="168CE64B" w14:textId="77777777" w:rsidR="008E01EB" w:rsidRPr="00C727F2" w:rsidRDefault="008E01EB" w:rsidP="00F60381">
      <w:pPr>
        <w:pStyle w:val="ListParagraph"/>
        <w:numPr>
          <w:ilvl w:val="0"/>
          <w:numId w:val="53"/>
        </w:numPr>
        <w:jc w:val="both"/>
        <w:rPr>
          <w:rFonts w:ascii="Arial" w:hAnsi="Arial" w:cs="Arial"/>
          <w:sz w:val="22"/>
          <w:szCs w:val="22"/>
        </w:rPr>
      </w:pPr>
      <w:r w:rsidRPr="00C727F2">
        <w:rPr>
          <w:rFonts w:ascii="Arial" w:hAnsi="Arial" w:cs="Arial"/>
          <w:sz w:val="22"/>
          <w:szCs w:val="22"/>
        </w:rPr>
        <w:t xml:space="preserve">Strategi Pencapaian Standar </w:t>
      </w:r>
    </w:p>
    <w:p w14:paraId="366B87A4" w14:textId="46F1523B" w:rsidR="008E01EB" w:rsidRPr="00C727F2" w:rsidRDefault="008E01EB" w:rsidP="00D0692C">
      <w:pPr>
        <w:ind w:left="720"/>
        <w:jc w:val="both"/>
        <w:rPr>
          <w:rFonts w:ascii="Arial" w:hAnsi="Arial" w:cs="Arial"/>
          <w:sz w:val="22"/>
          <w:szCs w:val="22"/>
        </w:rPr>
      </w:pPr>
      <w:r w:rsidRPr="00C727F2">
        <w:rPr>
          <w:rFonts w:ascii="Arial" w:hAnsi="Arial" w:cs="Arial"/>
          <w:sz w:val="22"/>
          <w:szCs w:val="22"/>
        </w:rPr>
        <w:t xml:space="preserve">Bagian ini mencakup strategi UPPS dan PS dalam pencapaian standar yang sudah ditetapkan oleh </w:t>
      </w:r>
      <w:r w:rsidR="00E24D3A" w:rsidRPr="00C727F2">
        <w:rPr>
          <w:rFonts w:ascii="Arial" w:hAnsi="Arial" w:cs="Arial"/>
          <w:sz w:val="22"/>
          <w:szCs w:val="22"/>
        </w:rPr>
        <w:t xml:space="preserve">Perguruan Tinggi </w:t>
      </w:r>
      <w:r w:rsidRPr="00C727F2">
        <w:rPr>
          <w:rFonts w:ascii="Arial" w:hAnsi="Arial" w:cs="Arial"/>
          <w:sz w:val="22"/>
          <w:szCs w:val="22"/>
        </w:rPr>
        <w:t xml:space="preserve">terkait pendidikan yang mencakup isi pembelajaran (kurikulum), proses pembelajaran (pembelajaran, suasana akademik, integrasi penelitian dan PkM ke dalam pembelajaran), </w:t>
      </w:r>
      <w:r w:rsidR="00916199" w:rsidRPr="00916199">
        <w:rPr>
          <w:rFonts w:ascii="Arial" w:hAnsi="Arial" w:cs="Arial"/>
          <w:i/>
          <w:iCs/>
          <w:sz w:val="22"/>
          <w:szCs w:val="22"/>
        </w:rPr>
        <w:t>monitoring</w:t>
      </w:r>
      <w:r w:rsidRPr="00C727F2">
        <w:rPr>
          <w:rFonts w:ascii="Arial" w:hAnsi="Arial" w:cs="Arial"/>
          <w:sz w:val="22"/>
          <w:szCs w:val="22"/>
        </w:rPr>
        <w:t xml:space="preserve">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C727F2" w:rsidRDefault="008E01EB" w:rsidP="00DA4EB8">
      <w:pPr>
        <w:jc w:val="both"/>
        <w:rPr>
          <w:rFonts w:ascii="Arial" w:hAnsi="Arial" w:cs="Arial"/>
          <w:sz w:val="22"/>
          <w:szCs w:val="22"/>
        </w:rPr>
      </w:pPr>
    </w:p>
    <w:p w14:paraId="588BDA1E" w14:textId="77777777" w:rsidR="008E01EB" w:rsidRPr="00C727F2" w:rsidRDefault="008E01EB" w:rsidP="00F60381">
      <w:pPr>
        <w:pStyle w:val="ListParagraph"/>
        <w:numPr>
          <w:ilvl w:val="0"/>
          <w:numId w:val="53"/>
        </w:numPr>
        <w:jc w:val="both"/>
        <w:rPr>
          <w:rFonts w:ascii="Arial" w:hAnsi="Arial" w:cs="Arial"/>
          <w:sz w:val="22"/>
          <w:szCs w:val="22"/>
        </w:rPr>
      </w:pPr>
      <w:r w:rsidRPr="00C727F2">
        <w:rPr>
          <w:rFonts w:ascii="Arial" w:hAnsi="Arial" w:cs="Arial"/>
          <w:sz w:val="22"/>
          <w:szCs w:val="22"/>
        </w:rPr>
        <w:t xml:space="preserve">Evaluasi Pelaksanaan Standar </w:t>
      </w:r>
    </w:p>
    <w:p w14:paraId="083B8559" w14:textId="3F74C30B" w:rsidR="008E01EB" w:rsidRPr="00C727F2" w:rsidRDefault="008E01EB" w:rsidP="00D0692C">
      <w:pPr>
        <w:ind w:left="720"/>
        <w:jc w:val="both"/>
        <w:rPr>
          <w:rFonts w:ascii="Arial" w:hAnsi="Arial" w:cs="Arial"/>
          <w:sz w:val="22"/>
          <w:szCs w:val="22"/>
        </w:rPr>
      </w:pPr>
      <w:r w:rsidRPr="00C727F2">
        <w:rPr>
          <w:rFonts w:ascii="Arial" w:hAnsi="Arial" w:cs="Arial"/>
          <w:sz w:val="22"/>
          <w:szCs w:val="22"/>
        </w:rPr>
        <w:t xml:space="preserve">Berisi deskripsi dan </w:t>
      </w:r>
      <w:r w:rsidR="00C22B55" w:rsidRPr="00C727F2">
        <w:rPr>
          <w:rFonts w:ascii="Arial" w:hAnsi="Arial" w:cs="Arial"/>
          <w:sz w:val="22"/>
          <w:szCs w:val="22"/>
        </w:rPr>
        <w:t xml:space="preserve">analisis </w:t>
      </w:r>
      <w:r w:rsidRPr="00C727F2">
        <w:rPr>
          <w:rFonts w:ascii="Arial" w:hAnsi="Arial" w:cs="Arial"/>
          <w:sz w:val="22"/>
          <w:szCs w:val="22"/>
        </w:rPr>
        <w:t>keberhasilan dan/atau ketidakberhasilan pencapaian standar yang telah ditetapkan. Capaian kinerja harus diukur dengan metod</w:t>
      </w:r>
      <w:r w:rsidR="00055DB2" w:rsidRPr="00C727F2">
        <w:rPr>
          <w:rFonts w:ascii="Arial" w:hAnsi="Arial" w:cs="Arial"/>
          <w:sz w:val="22"/>
          <w:szCs w:val="22"/>
        </w:rPr>
        <w:t>e</w:t>
      </w:r>
      <w:r w:rsidRPr="00C727F2">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C727F2">
        <w:rPr>
          <w:rFonts w:ascii="Arial" w:hAnsi="Arial" w:cs="Arial"/>
          <w:sz w:val="22"/>
          <w:szCs w:val="22"/>
        </w:rPr>
        <w:t>UPPS</w:t>
      </w:r>
      <w:r w:rsidRPr="00C727F2">
        <w:rPr>
          <w:rFonts w:ascii="Arial" w:hAnsi="Arial" w:cs="Arial"/>
          <w:sz w:val="22"/>
          <w:szCs w:val="22"/>
        </w:rPr>
        <w:t>.</w:t>
      </w:r>
    </w:p>
    <w:p w14:paraId="44F86E7E" w14:textId="77777777" w:rsidR="001E7169" w:rsidRPr="00C727F2" w:rsidRDefault="001E7169" w:rsidP="00DA4EB8">
      <w:pPr>
        <w:jc w:val="both"/>
        <w:rPr>
          <w:rFonts w:ascii="Arial" w:hAnsi="Arial" w:cs="Arial"/>
          <w:sz w:val="22"/>
          <w:szCs w:val="22"/>
        </w:rPr>
      </w:pPr>
    </w:p>
    <w:p w14:paraId="72373C23" w14:textId="77777777" w:rsidR="008E01EB" w:rsidRPr="00C727F2" w:rsidRDefault="008E01EB" w:rsidP="00F60381">
      <w:pPr>
        <w:pStyle w:val="ListParagraph"/>
        <w:numPr>
          <w:ilvl w:val="0"/>
          <w:numId w:val="53"/>
        </w:numPr>
        <w:jc w:val="both"/>
        <w:rPr>
          <w:rFonts w:ascii="Arial" w:hAnsi="Arial" w:cs="Arial"/>
          <w:sz w:val="22"/>
          <w:szCs w:val="22"/>
        </w:rPr>
      </w:pPr>
      <w:r w:rsidRPr="00C727F2">
        <w:rPr>
          <w:rFonts w:ascii="Arial" w:hAnsi="Arial" w:cs="Arial"/>
          <w:sz w:val="22"/>
          <w:szCs w:val="22"/>
        </w:rPr>
        <w:t xml:space="preserve">Indikator Kinerja Utama </w:t>
      </w:r>
    </w:p>
    <w:p w14:paraId="4C0B0AC4" w14:textId="77777777" w:rsidR="008E01EB" w:rsidRPr="00C727F2" w:rsidRDefault="008E01EB" w:rsidP="00F60381">
      <w:pPr>
        <w:pStyle w:val="ListParagraph"/>
        <w:numPr>
          <w:ilvl w:val="0"/>
          <w:numId w:val="54"/>
        </w:numPr>
        <w:ind w:left="1170"/>
        <w:jc w:val="both"/>
        <w:rPr>
          <w:rFonts w:ascii="Arial" w:hAnsi="Arial" w:cs="Arial"/>
          <w:sz w:val="22"/>
          <w:szCs w:val="22"/>
        </w:rPr>
      </w:pPr>
      <w:r w:rsidRPr="00C727F2">
        <w:rPr>
          <w:rFonts w:ascii="Arial" w:hAnsi="Arial" w:cs="Arial"/>
          <w:sz w:val="22"/>
          <w:szCs w:val="22"/>
        </w:rPr>
        <w:t xml:space="preserve">Kurikulum </w:t>
      </w:r>
    </w:p>
    <w:p w14:paraId="5EA8EB60" w14:textId="77777777" w:rsidR="008E01EB" w:rsidRPr="00C727F2" w:rsidRDefault="008E01EB" w:rsidP="00F60381">
      <w:pPr>
        <w:pStyle w:val="ListParagraph"/>
        <w:numPr>
          <w:ilvl w:val="0"/>
          <w:numId w:val="55"/>
        </w:numPr>
        <w:ind w:left="1620"/>
        <w:jc w:val="both"/>
        <w:rPr>
          <w:rFonts w:ascii="Arial" w:hAnsi="Arial" w:cs="Arial"/>
          <w:sz w:val="22"/>
          <w:szCs w:val="22"/>
        </w:rPr>
      </w:pPr>
      <w:r w:rsidRPr="00C727F2">
        <w:rPr>
          <w:rFonts w:ascii="Arial" w:hAnsi="Arial" w:cs="Arial"/>
          <w:sz w:val="22"/>
          <w:szCs w:val="22"/>
        </w:rPr>
        <w:t>Keterlibatan pemangku kepentingan dalam proses evaluasi dan pemutakhiran kurikulum.</w:t>
      </w:r>
    </w:p>
    <w:p w14:paraId="115AAA7A" w14:textId="77777777" w:rsidR="008E01EB" w:rsidRPr="00C727F2" w:rsidRDefault="008E01EB" w:rsidP="00F60381">
      <w:pPr>
        <w:pStyle w:val="ListParagraph"/>
        <w:numPr>
          <w:ilvl w:val="0"/>
          <w:numId w:val="55"/>
        </w:numPr>
        <w:ind w:left="1620"/>
        <w:jc w:val="both"/>
        <w:rPr>
          <w:rFonts w:ascii="Arial" w:hAnsi="Arial" w:cs="Arial"/>
          <w:sz w:val="22"/>
          <w:szCs w:val="22"/>
        </w:rPr>
      </w:pPr>
      <w:r w:rsidRPr="00C727F2">
        <w:rPr>
          <w:rFonts w:ascii="Arial" w:hAnsi="Arial" w:cs="Arial"/>
          <w:sz w:val="22"/>
          <w:szCs w:val="22"/>
        </w:rPr>
        <w:t>Kesesuaian capaian pembelajaran dengan profil lulusan dan jenjang KKNI/SKKNI yang sesuai.</w:t>
      </w:r>
    </w:p>
    <w:p w14:paraId="5E4AD3AC" w14:textId="2C7A7D08" w:rsidR="008E01EB" w:rsidRPr="00C727F2" w:rsidRDefault="008E01EB" w:rsidP="00F60381">
      <w:pPr>
        <w:pStyle w:val="ListParagraph"/>
        <w:numPr>
          <w:ilvl w:val="0"/>
          <w:numId w:val="55"/>
        </w:numPr>
        <w:ind w:left="1620"/>
        <w:jc w:val="both"/>
        <w:rPr>
          <w:rFonts w:ascii="Arial" w:hAnsi="Arial" w:cs="Arial"/>
          <w:sz w:val="22"/>
          <w:szCs w:val="22"/>
        </w:rPr>
      </w:pPr>
      <w:r w:rsidRPr="00C727F2">
        <w:rPr>
          <w:rFonts w:ascii="Arial" w:hAnsi="Arial" w:cs="Arial"/>
          <w:sz w:val="22"/>
          <w:szCs w:val="22"/>
        </w:rPr>
        <w:t xml:space="preserve">Ketepatan struktur kurikulum dalam pembentukan capaian pembelajaran. </w:t>
      </w:r>
    </w:p>
    <w:p w14:paraId="721B6C74" w14:textId="0DFE506E" w:rsidR="00E24D3A" w:rsidRPr="00C727F2" w:rsidRDefault="00E24D3A" w:rsidP="00E24D3A">
      <w:pPr>
        <w:ind w:left="1260"/>
        <w:jc w:val="both"/>
        <w:rPr>
          <w:rFonts w:ascii="Arial" w:hAnsi="Arial" w:cs="Arial"/>
          <w:sz w:val="22"/>
          <w:szCs w:val="22"/>
        </w:rPr>
      </w:pPr>
    </w:p>
    <w:p w14:paraId="77A76704" w14:textId="77777777" w:rsidR="008E01EB" w:rsidRPr="00C727F2" w:rsidRDefault="008E01EB" w:rsidP="00F60381">
      <w:pPr>
        <w:pStyle w:val="ListParagraph"/>
        <w:numPr>
          <w:ilvl w:val="0"/>
          <w:numId w:val="54"/>
        </w:numPr>
        <w:ind w:left="1170"/>
        <w:jc w:val="both"/>
        <w:rPr>
          <w:rFonts w:ascii="Arial" w:hAnsi="Arial" w:cs="Arial"/>
          <w:sz w:val="22"/>
          <w:szCs w:val="22"/>
        </w:rPr>
      </w:pPr>
      <w:r w:rsidRPr="00C727F2">
        <w:rPr>
          <w:rFonts w:ascii="Arial" w:hAnsi="Arial" w:cs="Arial"/>
          <w:sz w:val="22"/>
          <w:szCs w:val="22"/>
        </w:rPr>
        <w:t>Pembelajaran</w:t>
      </w:r>
    </w:p>
    <w:p w14:paraId="6C27F61E" w14:textId="77777777" w:rsidR="008E01EB" w:rsidRPr="00C727F2" w:rsidRDefault="008E01EB" w:rsidP="00F60381">
      <w:pPr>
        <w:pStyle w:val="ListParagraph"/>
        <w:numPr>
          <w:ilvl w:val="0"/>
          <w:numId w:val="56"/>
        </w:numPr>
        <w:ind w:left="1710"/>
        <w:jc w:val="both"/>
        <w:rPr>
          <w:rFonts w:ascii="Arial" w:hAnsi="Arial" w:cs="Arial"/>
          <w:sz w:val="22"/>
          <w:szCs w:val="22"/>
        </w:rPr>
      </w:pPr>
      <w:r w:rsidRPr="00C727F2">
        <w:rPr>
          <w:rFonts w:ascii="Arial" w:hAnsi="Arial" w:cs="Arial"/>
          <w:sz w:val="22"/>
          <w:szCs w:val="22"/>
        </w:rPr>
        <w:t>Karakteristik proses pembelajaran terdiri atas sifat interaktif, holistik, integratif, saintifik, kontekstual, tematik, efektif, kolaboratif, dan berpusat pada mahasiswa.</w:t>
      </w:r>
    </w:p>
    <w:p w14:paraId="5419CBDE" w14:textId="7B48285F" w:rsidR="008E01EB" w:rsidRPr="00C727F2" w:rsidRDefault="008E01EB" w:rsidP="00F60381">
      <w:pPr>
        <w:pStyle w:val="ListParagraph"/>
        <w:numPr>
          <w:ilvl w:val="0"/>
          <w:numId w:val="56"/>
        </w:numPr>
        <w:ind w:left="1710"/>
        <w:jc w:val="both"/>
        <w:rPr>
          <w:rFonts w:ascii="Arial" w:hAnsi="Arial" w:cs="Arial"/>
          <w:sz w:val="22"/>
          <w:szCs w:val="22"/>
        </w:rPr>
      </w:pPr>
      <w:r w:rsidRPr="00C727F2">
        <w:rPr>
          <w:rFonts w:ascii="Arial" w:hAnsi="Arial" w:cs="Arial"/>
          <w:sz w:val="22"/>
          <w:szCs w:val="22"/>
        </w:rPr>
        <w:t xml:space="preserve">Ketersediaan dokumen </w:t>
      </w:r>
      <w:r w:rsidR="000F3E36" w:rsidRPr="00C727F2">
        <w:rPr>
          <w:rFonts w:ascii="Arial" w:hAnsi="Arial" w:cs="Arial"/>
          <w:sz w:val="22"/>
          <w:szCs w:val="22"/>
        </w:rPr>
        <w:t xml:space="preserve">Rencana Pembelajaran Semester </w:t>
      </w:r>
      <w:r w:rsidRPr="00C727F2">
        <w:rPr>
          <w:rFonts w:ascii="Arial" w:hAnsi="Arial" w:cs="Arial"/>
          <w:sz w:val="22"/>
          <w:szCs w:val="22"/>
        </w:rPr>
        <w:t xml:space="preserve">(RPS) dengan kedalaman dan keluasan sesuai dengan capaian pembelajaran lulusan. </w:t>
      </w:r>
    </w:p>
    <w:p w14:paraId="7CAEDDEF" w14:textId="77777777" w:rsidR="008E01EB" w:rsidRPr="00C727F2" w:rsidRDefault="008E01EB" w:rsidP="00F6446B">
      <w:pPr>
        <w:pStyle w:val="ListParagraph"/>
        <w:ind w:left="1710"/>
        <w:jc w:val="both"/>
        <w:rPr>
          <w:rFonts w:ascii="Arial" w:hAnsi="Arial" w:cs="Arial"/>
          <w:sz w:val="22"/>
          <w:szCs w:val="22"/>
        </w:rPr>
      </w:pPr>
      <w:r w:rsidRPr="00C727F2">
        <w:rPr>
          <w:rFonts w:ascii="Arial" w:hAnsi="Arial" w:cs="Arial"/>
          <w:sz w:val="22"/>
          <w:szCs w:val="22"/>
        </w:rPr>
        <w:t>Analisis pelaksanaan pembelajaran dan beban belajar mahasiswa:</w:t>
      </w:r>
    </w:p>
    <w:p w14:paraId="5B85154E" w14:textId="77777777" w:rsidR="00F8124D" w:rsidRPr="00C727F2" w:rsidRDefault="008E01EB" w:rsidP="00F60381">
      <w:pPr>
        <w:pStyle w:val="ListParagraph"/>
        <w:numPr>
          <w:ilvl w:val="2"/>
          <w:numId w:val="57"/>
        </w:numPr>
        <w:jc w:val="both"/>
        <w:rPr>
          <w:rFonts w:ascii="Arial" w:hAnsi="Arial" w:cs="Arial"/>
          <w:sz w:val="22"/>
          <w:szCs w:val="22"/>
        </w:rPr>
      </w:pPr>
      <w:r w:rsidRPr="00C727F2">
        <w:rPr>
          <w:rFonts w:ascii="Arial" w:hAnsi="Arial" w:cs="Arial"/>
          <w:sz w:val="22"/>
          <w:szCs w:val="22"/>
        </w:rPr>
        <w:t>Pembelajaran yang dilaksanakan dalam bentuk praktikum, praktik atau praktik lapangan.</w:t>
      </w:r>
    </w:p>
    <w:p w14:paraId="1B8F385D" w14:textId="6441AFC2" w:rsidR="008E01EB" w:rsidRPr="00C727F2" w:rsidRDefault="008E01EB" w:rsidP="00F60381">
      <w:pPr>
        <w:pStyle w:val="ListParagraph"/>
        <w:numPr>
          <w:ilvl w:val="2"/>
          <w:numId w:val="57"/>
        </w:numPr>
        <w:jc w:val="both"/>
        <w:rPr>
          <w:rFonts w:ascii="Arial" w:hAnsi="Arial" w:cs="Arial"/>
          <w:sz w:val="22"/>
          <w:szCs w:val="22"/>
        </w:rPr>
      </w:pPr>
      <w:r w:rsidRPr="00C727F2">
        <w:rPr>
          <w:rFonts w:ascii="Arial" w:hAnsi="Arial" w:cs="Arial"/>
          <w:sz w:val="22"/>
          <w:szCs w:val="22"/>
        </w:rPr>
        <w:t>Beban belajar (konversi dari SKS ke jam praktik/praktikum).</w:t>
      </w:r>
    </w:p>
    <w:p w14:paraId="60721842" w14:textId="35479159" w:rsidR="00F6446B" w:rsidRPr="00C727F2" w:rsidRDefault="008E01EB" w:rsidP="00F6446B">
      <w:pPr>
        <w:ind w:left="1800"/>
        <w:jc w:val="both"/>
        <w:rPr>
          <w:rFonts w:ascii="Arial" w:hAnsi="Arial" w:cs="Arial"/>
          <w:sz w:val="22"/>
          <w:szCs w:val="22"/>
        </w:rPr>
      </w:pPr>
      <w:r w:rsidRPr="00C727F2">
        <w:rPr>
          <w:rFonts w:ascii="Arial" w:hAnsi="Arial" w:cs="Arial"/>
          <w:sz w:val="22"/>
          <w:szCs w:val="22"/>
        </w:rPr>
        <w:t xml:space="preserve">(Data merujuk DKPS </w:t>
      </w:r>
      <w:r w:rsidR="00D6767D" w:rsidRPr="00C727F2">
        <w:rPr>
          <w:rFonts w:ascii="Arial" w:hAnsi="Arial" w:cs="Arial"/>
          <w:sz w:val="22"/>
          <w:szCs w:val="22"/>
        </w:rPr>
        <w:t>Tabel 1</w:t>
      </w:r>
      <w:r w:rsidR="00FB39CD" w:rsidRPr="00C727F2">
        <w:rPr>
          <w:rFonts w:ascii="Arial" w:hAnsi="Arial" w:cs="Arial"/>
          <w:sz w:val="22"/>
          <w:szCs w:val="22"/>
        </w:rPr>
        <w:t>7</w:t>
      </w:r>
      <w:r w:rsidR="00D6767D" w:rsidRPr="00C727F2">
        <w:rPr>
          <w:rFonts w:ascii="Arial" w:hAnsi="Arial" w:cs="Arial"/>
          <w:sz w:val="22"/>
          <w:szCs w:val="22"/>
        </w:rPr>
        <w:t>. Struktur kurikulum di Program Studi</w:t>
      </w:r>
      <w:r w:rsidR="00A569AE" w:rsidRPr="00C727F2">
        <w:rPr>
          <w:rFonts w:ascii="Arial" w:hAnsi="Arial" w:cs="Arial"/>
          <w:sz w:val="22"/>
          <w:szCs w:val="22"/>
        </w:rPr>
        <w:t xml:space="preserve"> dan Tabel 1</w:t>
      </w:r>
      <w:r w:rsidR="00FB39CD" w:rsidRPr="00C727F2">
        <w:rPr>
          <w:rFonts w:ascii="Arial" w:hAnsi="Arial" w:cs="Arial"/>
          <w:sz w:val="22"/>
          <w:szCs w:val="22"/>
        </w:rPr>
        <w:t>8</w:t>
      </w:r>
      <w:r w:rsidR="00A569AE" w:rsidRPr="00C727F2">
        <w:rPr>
          <w:rFonts w:ascii="Arial" w:hAnsi="Arial" w:cs="Arial"/>
          <w:sz w:val="22"/>
          <w:szCs w:val="22"/>
        </w:rPr>
        <w:t>. Wahana Praktik, Rumah Sakit, dan Sarana Pelayanan Kesehatan Lain di Program Studi)</w:t>
      </w:r>
    </w:p>
    <w:p w14:paraId="30425F2B" w14:textId="37CE80BF" w:rsidR="008E01EB" w:rsidRPr="00C727F2" w:rsidRDefault="00916199" w:rsidP="00F60381">
      <w:pPr>
        <w:pStyle w:val="ListParagraph"/>
        <w:numPr>
          <w:ilvl w:val="0"/>
          <w:numId w:val="56"/>
        </w:numPr>
        <w:ind w:left="1710"/>
        <w:jc w:val="both"/>
        <w:rPr>
          <w:rFonts w:ascii="Arial" w:hAnsi="Arial" w:cs="Arial"/>
          <w:sz w:val="22"/>
          <w:szCs w:val="22"/>
        </w:rPr>
      </w:pPr>
      <w:r w:rsidRPr="00916199">
        <w:rPr>
          <w:rFonts w:ascii="Arial" w:hAnsi="Arial" w:cs="Arial"/>
          <w:i/>
          <w:iCs/>
          <w:sz w:val="22"/>
          <w:szCs w:val="22"/>
        </w:rPr>
        <w:t>Monitoring</w:t>
      </w:r>
      <w:r w:rsidR="008E01EB" w:rsidRPr="00C727F2">
        <w:rPr>
          <w:rFonts w:ascii="Arial" w:hAnsi="Arial" w:cs="Arial"/>
          <w:sz w:val="22"/>
          <w:szCs w:val="22"/>
        </w:rPr>
        <w:t xml:space="preserve"> dan evaluasi pelaksanaan proses pembelajaran mencakup karakteristik, perencanaan, pelaksanaan, proses pembelajaran dan beban belajar mahasiswa untuk memperoleh capaian pembelajaran lulusan.</w:t>
      </w:r>
    </w:p>
    <w:p w14:paraId="7D49BA60" w14:textId="6F9F336D" w:rsidR="008E01EB" w:rsidRPr="00C727F2" w:rsidRDefault="008E01EB" w:rsidP="00F60381">
      <w:pPr>
        <w:pStyle w:val="ListParagraph"/>
        <w:numPr>
          <w:ilvl w:val="0"/>
          <w:numId w:val="56"/>
        </w:numPr>
        <w:ind w:left="1710"/>
        <w:jc w:val="both"/>
        <w:rPr>
          <w:rFonts w:ascii="Arial" w:hAnsi="Arial" w:cs="Arial"/>
          <w:sz w:val="22"/>
          <w:szCs w:val="22"/>
        </w:rPr>
      </w:pPr>
      <w:r w:rsidRPr="00C727F2">
        <w:rPr>
          <w:rFonts w:ascii="Arial" w:hAnsi="Arial" w:cs="Arial"/>
          <w:sz w:val="22"/>
          <w:szCs w:val="22"/>
        </w:rPr>
        <w:t>Mutu pelaksanaan penilaian pembelajaran (proses dan hasil belajar mahasiswa) untuk mengukur ketercapaian capaian pembelajaran berdasarkan prinsip penilaian yang mencakup: edukatif, otentik, objektif, akuntabel, dan transparan, yang dilakukan secara terintegrasi.</w:t>
      </w:r>
    </w:p>
    <w:p w14:paraId="4984D42F" w14:textId="77777777" w:rsidR="00E24D3A" w:rsidRPr="00C727F2" w:rsidRDefault="00E24D3A" w:rsidP="00E24D3A">
      <w:pPr>
        <w:ind w:left="1350"/>
        <w:jc w:val="both"/>
        <w:rPr>
          <w:rFonts w:ascii="Arial" w:hAnsi="Arial" w:cs="Arial"/>
          <w:sz w:val="22"/>
          <w:szCs w:val="22"/>
        </w:rPr>
      </w:pPr>
    </w:p>
    <w:p w14:paraId="1887EAFA" w14:textId="77777777" w:rsidR="008E01EB" w:rsidRPr="00C727F2" w:rsidRDefault="008E01EB" w:rsidP="00F60381">
      <w:pPr>
        <w:pStyle w:val="ListParagraph"/>
        <w:numPr>
          <w:ilvl w:val="0"/>
          <w:numId w:val="54"/>
        </w:numPr>
        <w:ind w:left="1170"/>
        <w:jc w:val="both"/>
        <w:rPr>
          <w:rFonts w:ascii="Arial" w:hAnsi="Arial" w:cs="Arial"/>
          <w:sz w:val="22"/>
          <w:szCs w:val="22"/>
        </w:rPr>
      </w:pPr>
      <w:r w:rsidRPr="00C727F2">
        <w:rPr>
          <w:rFonts w:ascii="Arial" w:hAnsi="Arial" w:cs="Arial"/>
          <w:sz w:val="22"/>
          <w:szCs w:val="22"/>
        </w:rPr>
        <w:t>Integrasi kegiatan penelitian dan PkM dalam pembelajaran</w:t>
      </w:r>
    </w:p>
    <w:p w14:paraId="314E3D4E" w14:textId="77777777" w:rsidR="008E01EB" w:rsidRPr="00C727F2" w:rsidRDefault="008E01EB" w:rsidP="00F6446B">
      <w:pPr>
        <w:ind w:left="1170"/>
        <w:jc w:val="both"/>
        <w:rPr>
          <w:rFonts w:ascii="Arial" w:hAnsi="Arial" w:cs="Arial"/>
          <w:sz w:val="22"/>
          <w:szCs w:val="22"/>
        </w:rPr>
      </w:pPr>
      <w:r w:rsidRPr="00C727F2">
        <w:rPr>
          <w:rFonts w:ascii="Arial" w:hAnsi="Arial" w:cs="Arial"/>
          <w:sz w:val="22"/>
          <w:szCs w:val="22"/>
        </w:rPr>
        <w:t xml:space="preserve">Hasil analisis terhadap: </w:t>
      </w:r>
    </w:p>
    <w:p w14:paraId="2192B3ED" w14:textId="23FB12D5" w:rsidR="008E01EB" w:rsidRPr="00C727F2" w:rsidRDefault="008E01EB" w:rsidP="00F6446B">
      <w:pPr>
        <w:ind w:left="1170"/>
        <w:jc w:val="both"/>
        <w:rPr>
          <w:rFonts w:ascii="Arial" w:hAnsi="Arial" w:cs="Arial"/>
          <w:sz w:val="22"/>
          <w:szCs w:val="22"/>
        </w:rPr>
      </w:pPr>
      <w:r w:rsidRPr="00C727F2">
        <w:rPr>
          <w:rFonts w:ascii="Arial" w:hAnsi="Arial" w:cs="Arial"/>
          <w:sz w:val="22"/>
          <w:szCs w:val="22"/>
        </w:rPr>
        <w:t xml:space="preserve">Jumlah mata kuliah yang telah dikembangkan dari hasil penelitian dan/atau PkM DTPS dalam </w:t>
      </w:r>
      <w:r w:rsidR="00E24D3A" w:rsidRPr="00C727F2">
        <w:rPr>
          <w:rFonts w:ascii="Arial" w:hAnsi="Arial" w:cs="Arial"/>
          <w:sz w:val="22"/>
          <w:szCs w:val="22"/>
        </w:rPr>
        <w:t>3 (</w:t>
      </w:r>
      <w:r w:rsidR="00055DB2" w:rsidRPr="00C727F2">
        <w:rPr>
          <w:rFonts w:ascii="Arial" w:hAnsi="Arial" w:cs="Arial"/>
          <w:sz w:val="22"/>
          <w:szCs w:val="22"/>
        </w:rPr>
        <w:t>tiga</w:t>
      </w:r>
      <w:r w:rsidR="00E24D3A" w:rsidRPr="00C727F2">
        <w:rPr>
          <w:rFonts w:ascii="Arial" w:hAnsi="Arial" w:cs="Arial"/>
          <w:sz w:val="22"/>
          <w:szCs w:val="22"/>
        </w:rPr>
        <w:t>)</w:t>
      </w:r>
      <w:r w:rsidR="00055DB2" w:rsidRPr="00C727F2">
        <w:rPr>
          <w:rFonts w:ascii="Arial" w:hAnsi="Arial" w:cs="Arial"/>
          <w:sz w:val="22"/>
          <w:szCs w:val="22"/>
        </w:rPr>
        <w:t xml:space="preserve"> </w:t>
      </w:r>
      <w:r w:rsidRPr="00C727F2">
        <w:rPr>
          <w:rFonts w:ascii="Arial" w:hAnsi="Arial" w:cs="Arial"/>
          <w:sz w:val="22"/>
          <w:szCs w:val="22"/>
        </w:rPr>
        <w:t xml:space="preserve">tahun terakhir pembelajaran </w:t>
      </w:r>
      <w:r w:rsidR="00E57E0B" w:rsidRPr="00C727F2">
        <w:rPr>
          <w:rFonts w:ascii="Arial" w:hAnsi="Arial" w:cs="Arial"/>
          <w:sz w:val="22"/>
          <w:szCs w:val="22"/>
        </w:rPr>
        <w:t>(Data merujuk DKPS Tabel</w:t>
      </w:r>
      <w:r w:rsidR="00E57E0B" w:rsidRPr="00C727F2">
        <w:t xml:space="preserve"> </w:t>
      </w:r>
      <w:r w:rsidR="00FB39CD" w:rsidRPr="00C727F2">
        <w:rPr>
          <w:rFonts w:ascii="Arial" w:hAnsi="Arial" w:cs="Arial"/>
          <w:sz w:val="22"/>
          <w:szCs w:val="22"/>
        </w:rPr>
        <w:t>21</w:t>
      </w:r>
      <w:r w:rsidR="00E57E0B" w:rsidRPr="00C727F2">
        <w:rPr>
          <w:rFonts w:ascii="Arial" w:hAnsi="Arial" w:cs="Arial"/>
          <w:sz w:val="22"/>
          <w:szCs w:val="22"/>
        </w:rPr>
        <w:t>. Data Kegiatan Penelitian Dosen Tetap Program Studi dan Tabel 2</w:t>
      </w:r>
      <w:r w:rsidR="00FB39CD" w:rsidRPr="00C727F2">
        <w:rPr>
          <w:rFonts w:ascii="Arial" w:hAnsi="Arial" w:cs="Arial"/>
          <w:sz w:val="22"/>
          <w:szCs w:val="22"/>
        </w:rPr>
        <w:t>2</w:t>
      </w:r>
      <w:r w:rsidR="00E57E0B" w:rsidRPr="00C727F2">
        <w:rPr>
          <w:rFonts w:ascii="Arial" w:hAnsi="Arial" w:cs="Arial"/>
          <w:sz w:val="22"/>
          <w:szCs w:val="22"/>
        </w:rPr>
        <w:t>. Data Kegiatan Pengabdian kepada Masyarakat (PkM) Dosen Tetap Program Studi</w:t>
      </w:r>
      <w:r w:rsidRPr="00C727F2">
        <w:rPr>
          <w:rFonts w:ascii="Arial" w:hAnsi="Arial" w:cs="Arial"/>
          <w:sz w:val="22"/>
          <w:szCs w:val="22"/>
        </w:rPr>
        <w:t>)</w:t>
      </w:r>
    </w:p>
    <w:p w14:paraId="140D55BB" w14:textId="77777777" w:rsidR="008E01EB" w:rsidRPr="00C727F2" w:rsidRDefault="008E01EB" w:rsidP="00DA4EB8">
      <w:pPr>
        <w:jc w:val="both"/>
        <w:rPr>
          <w:rFonts w:ascii="Arial" w:hAnsi="Arial" w:cs="Arial"/>
          <w:sz w:val="22"/>
          <w:szCs w:val="22"/>
        </w:rPr>
      </w:pPr>
    </w:p>
    <w:p w14:paraId="5E9E971C" w14:textId="77777777" w:rsidR="008E01EB" w:rsidRPr="00C727F2" w:rsidRDefault="008E01EB" w:rsidP="00F60381">
      <w:pPr>
        <w:pStyle w:val="ListParagraph"/>
        <w:numPr>
          <w:ilvl w:val="0"/>
          <w:numId w:val="54"/>
        </w:numPr>
        <w:ind w:left="1170"/>
        <w:jc w:val="both"/>
        <w:rPr>
          <w:rFonts w:ascii="Arial" w:hAnsi="Arial" w:cs="Arial"/>
          <w:sz w:val="22"/>
          <w:szCs w:val="22"/>
        </w:rPr>
      </w:pPr>
      <w:r w:rsidRPr="00C727F2">
        <w:rPr>
          <w:rFonts w:ascii="Arial" w:hAnsi="Arial" w:cs="Arial"/>
          <w:sz w:val="22"/>
          <w:szCs w:val="22"/>
        </w:rPr>
        <w:t>Suasana akademik</w:t>
      </w:r>
    </w:p>
    <w:p w14:paraId="05180583" w14:textId="42EA9CA8" w:rsidR="008E01EB" w:rsidRPr="00C727F2" w:rsidRDefault="008E01EB" w:rsidP="00F6446B">
      <w:pPr>
        <w:ind w:left="1170"/>
        <w:jc w:val="both"/>
        <w:rPr>
          <w:rFonts w:ascii="Arial" w:hAnsi="Arial" w:cs="Arial"/>
          <w:sz w:val="22"/>
          <w:szCs w:val="22"/>
        </w:rPr>
      </w:pPr>
      <w:r w:rsidRPr="00C727F2">
        <w:rPr>
          <w:rFonts w:ascii="Arial" w:hAnsi="Arial" w:cs="Arial"/>
          <w:sz w:val="22"/>
          <w:szCs w:val="22"/>
        </w:rPr>
        <w:t>Keterlaksanaan dan keberkalaan program dan kegiatan di</w:t>
      </w:r>
      <w:r w:rsidR="004A48DC" w:rsidRPr="00C727F2">
        <w:rPr>
          <w:rFonts w:ascii="Arial" w:hAnsi="Arial" w:cs="Arial"/>
          <w:sz w:val="22"/>
          <w:szCs w:val="22"/>
        </w:rPr>
        <w:t xml:space="preserve"> </w:t>
      </w:r>
      <w:r w:rsidRPr="00C727F2">
        <w:rPr>
          <w:rFonts w:ascii="Arial" w:hAnsi="Arial" w:cs="Arial"/>
          <w:sz w:val="22"/>
          <w:szCs w:val="22"/>
        </w:rPr>
        <w:t>luar kegiatan pembelajaran terstruktur untuk meningkatkan suasana akademik. Contoh: kuliah umum, seminar ilmiah, dan bedah buku.</w:t>
      </w:r>
    </w:p>
    <w:p w14:paraId="05981B21" w14:textId="77777777" w:rsidR="008E01EB" w:rsidRPr="00C727F2" w:rsidRDefault="008E01EB" w:rsidP="00DA4EB8">
      <w:pPr>
        <w:jc w:val="both"/>
        <w:rPr>
          <w:rFonts w:ascii="Arial" w:hAnsi="Arial" w:cs="Arial"/>
          <w:sz w:val="22"/>
          <w:szCs w:val="22"/>
        </w:rPr>
      </w:pPr>
    </w:p>
    <w:p w14:paraId="37557EBB" w14:textId="77777777" w:rsidR="008E01EB" w:rsidRPr="00C727F2" w:rsidRDefault="008E01EB" w:rsidP="00F60381">
      <w:pPr>
        <w:pStyle w:val="ListParagraph"/>
        <w:numPr>
          <w:ilvl w:val="0"/>
          <w:numId w:val="53"/>
        </w:numPr>
        <w:jc w:val="both"/>
        <w:rPr>
          <w:rFonts w:ascii="Arial" w:hAnsi="Arial" w:cs="Arial"/>
          <w:sz w:val="22"/>
          <w:szCs w:val="22"/>
        </w:rPr>
      </w:pPr>
      <w:r w:rsidRPr="00C727F2">
        <w:rPr>
          <w:rFonts w:ascii="Arial" w:hAnsi="Arial" w:cs="Arial"/>
          <w:sz w:val="22"/>
          <w:szCs w:val="22"/>
        </w:rPr>
        <w:t xml:space="preserve">Indikator Kinerja Tambahan </w:t>
      </w:r>
    </w:p>
    <w:p w14:paraId="65EB992F" w14:textId="1FF68E1C" w:rsidR="008E01EB" w:rsidRPr="00C727F2" w:rsidRDefault="008E01EB" w:rsidP="00F6446B">
      <w:pPr>
        <w:ind w:left="720"/>
        <w:jc w:val="both"/>
        <w:rPr>
          <w:rFonts w:ascii="Arial" w:hAnsi="Arial" w:cs="Arial"/>
          <w:sz w:val="22"/>
          <w:szCs w:val="22"/>
        </w:rPr>
      </w:pPr>
      <w:r w:rsidRPr="00C727F2">
        <w:rPr>
          <w:rFonts w:ascii="Arial" w:hAnsi="Arial" w:cs="Arial"/>
          <w:sz w:val="22"/>
          <w:szCs w:val="22"/>
        </w:rPr>
        <w:t xml:space="preserve">Indikator kinerja tambahan adalah indikator proses pendidikan lain yang ditetapkan oleh masing-masing perguruan tinggi untuk </w:t>
      </w:r>
      <w:r w:rsidR="00972E5D" w:rsidRPr="00C727F2">
        <w:rPr>
          <w:rFonts w:ascii="Arial" w:hAnsi="Arial" w:cs="Arial"/>
          <w:sz w:val="22"/>
          <w:szCs w:val="22"/>
        </w:rPr>
        <w:t>melampaui</w:t>
      </w:r>
      <w:r w:rsidRPr="00C727F2">
        <w:rPr>
          <w:rFonts w:ascii="Arial" w:hAnsi="Arial" w:cs="Arial"/>
          <w:sz w:val="22"/>
          <w:szCs w:val="22"/>
        </w:rPr>
        <w:t xml:space="preserve"> </w:t>
      </w:r>
      <w:r w:rsidR="00E24D3A" w:rsidRPr="00C727F2">
        <w:rPr>
          <w:rFonts w:ascii="Arial" w:hAnsi="Arial" w:cs="Arial"/>
          <w:sz w:val="22"/>
          <w:szCs w:val="22"/>
        </w:rPr>
        <w:t>SN-Dikti</w:t>
      </w:r>
      <w:r w:rsidRPr="00C727F2">
        <w:rPr>
          <w:rFonts w:ascii="Arial" w:hAnsi="Arial" w:cs="Arial"/>
          <w:sz w:val="22"/>
          <w:szCs w:val="22"/>
        </w:rPr>
        <w:t>. Data indikator kinerja tambahan yang sahih harus diukur, dimonitor, dikaji dan dianalisis untuk perbaikan berkelanjutan.</w:t>
      </w:r>
    </w:p>
    <w:p w14:paraId="76E5C51A" w14:textId="5982D5FA" w:rsidR="006F0FC1" w:rsidRPr="00C727F2" w:rsidRDefault="006F0FC1" w:rsidP="00DA4EB8">
      <w:pPr>
        <w:jc w:val="both"/>
        <w:rPr>
          <w:rFonts w:ascii="Arial" w:hAnsi="Arial" w:cs="Arial"/>
          <w:sz w:val="22"/>
          <w:szCs w:val="22"/>
        </w:rPr>
      </w:pPr>
    </w:p>
    <w:p w14:paraId="03C165B5" w14:textId="77777777" w:rsidR="008E01EB" w:rsidRPr="00C727F2" w:rsidRDefault="008E01EB" w:rsidP="00F60381">
      <w:pPr>
        <w:pStyle w:val="ListParagraph"/>
        <w:numPr>
          <w:ilvl w:val="0"/>
          <w:numId w:val="53"/>
        </w:numPr>
        <w:jc w:val="both"/>
        <w:rPr>
          <w:rFonts w:ascii="Arial" w:hAnsi="Arial" w:cs="Arial"/>
          <w:sz w:val="22"/>
          <w:szCs w:val="22"/>
        </w:rPr>
      </w:pPr>
      <w:r w:rsidRPr="00C727F2">
        <w:rPr>
          <w:rFonts w:ascii="Arial" w:hAnsi="Arial" w:cs="Arial"/>
          <w:sz w:val="22"/>
          <w:szCs w:val="22"/>
        </w:rPr>
        <w:t xml:space="preserve">Kepuasan Pengguna </w:t>
      </w:r>
    </w:p>
    <w:p w14:paraId="2D678667" w14:textId="77777777" w:rsidR="00F6446B" w:rsidRPr="00C727F2" w:rsidRDefault="008E01EB" w:rsidP="00F60381">
      <w:pPr>
        <w:pStyle w:val="ListParagraph"/>
        <w:numPr>
          <w:ilvl w:val="0"/>
          <w:numId w:val="58"/>
        </w:numPr>
        <w:ind w:left="1170"/>
        <w:jc w:val="both"/>
        <w:rPr>
          <w:rFonts w:ascii="Arial" w:hAnsi="Arial" w:cs="Arial"/>
          <w:sz w:val="22"/>
          <w:szCs w:val="22"/>
        </w:rPr>
      </w:pPr>
      <w:r w:rsidRPr="00C727F2">
        <w:rPr>
          <w:rFonts w:ascii="Arial" w:hAnsi="Arial" w:cs="Arial"/>
          <w:sz w:val="22"/>
          <w:szCs w:val="22"/>
        </w:rPr>
        <w:t xml:space="preserve">Deskripsi sistem untuk mengukur kepuasan pengguna proses pendidikan (terutama mahasiswa), termasuk kejelasan instrumen yang digunakan, pelaksanaan, perekaman, dan analisis datanya pada </w:t>
      </w:r>
      <w:r w:rsidR="00055DB2" w:rsidRPr="00C727F2">
        <w:rPr>
          <w:rFonts w:ascii="Arial" w:hAnsi="Arial" w:cs="Arial"/>
          <w:sz w:val="22"/>
          <w:szCs w:val="22"/>
        </w:rPr>
        <w:t>PS</w:t>
      </w:r>
      <w:r w:rsidRPr="00C727F2">
        <w:rPr>
          <w:rFonts w:ascii="Arial" w:hAnsi="Arial" w:cs="Arial"/>
          <w:sz w:val="22"/>
          <w:szCs w:val="22"/>
        </w:rPr>
        <w:t>.</w:t>
      </w:r>
    </w:p>
    <w:p w14:paraId="779BF95A" w14:textId="77777777" w:rsidR="008E01EB" w:rsidRPr="00C727F2" w:rsidRDefault="008E01EB" w:rsidP="00F6446B">
      <w:pPr>
        <w:pStyle w:val="ListParagraph"/>
        <w:ind w:left="1170"/>
        <w:jc w:val="both"/>
        <w:rPr>
          <w:rFonts w:ascii="Arial" w:hAnsi="Arial" w:cs="Arial"/>
          <w:sz w:val="22"/>
          <w:szCs w:val="22"/>
        </w:rPr>
      </w:pPr>
      <w:r w:rsidRPr="00C727F2">
        <w:rPr>
          <w:rFonts w:ascii="Arial" w:hAnsi="Arial" w:cs="Arial"/>
          <w:sz w:val="22"/>
          <w:szCs w:val="22"/>
        </w:rPr>
        <w:t>Hasil analisis dan tindak lanjut dari hasil pengukuran kepuasan mahasiswa berdasarkan hasil survei kepuasan mahasiswa terhadap proses pendidikan (</w:t>
      </w:r>
      <w:r w:rsidR="00055DB2" w:rsidRPr="00C727F2">
        <w:rPr>
          <w:rFonts w:ascii="Arial" w:hAnsi="Arial" w:cs="Arial"/>
          <w:sz w:val="22"/>
          <w:szCs w:val="22"/>
        </w:rPr>
        <w:t>d</w:t>
      </w:r>
      <w:r w:rsidRPr="00C727F2">
        <w:rPr>
          <w:rFonts w:ascii="Arial" w:hAnsi="Arial" w:cs="Arial"/>
          <w:sz w:val="22"/>
          <w:szCs w:val="22"/>
        </w:rPr>
        <w:t>eskripsikan)</w:t>
      </w:r>
    </w:p>
    <w:p w14:paraId="35B9ED07" w14:textId="77777777" w:rsidR="008E01EB" w:rsidRPr="00C727F2" w:rsidRDefault="008E01EB" w:rsidP="00DA4EB8">
      <w:pPr>
        <w:jc w:val="both"/>
        <w:rPr>
          <w:rFonts w:ascii="Arial" w:hAnsi="Arial" w:cs="Arial"/>
          <w:sz w:val="22"/>
          <w:szCs w:val="22"/>
        </w:rPr>
      </w:pPr>
    </w:p>
    <w:p w14:paraId="38C6FEC9" w14:textId="77777777" w:rsidR="008E01EB" w:rsidRPr="00C727F2" w:rsidRDefault="008E01EB" w:rsidP="00F60381">
      <w:pPr>
        <w:pStyle w:val="ListParagraph"/>
        <w:numPr>
          <w:ilvl w:val="0"/>
          <w:numId w:val="58"/>
        </w:numPr>
        <w:ind w:left="1170"/>
        <w:jc w:val="both"/>
        <w:rPr>
          <w:rFonts w:ascii="Arial" w:hAnsi="Arial" w:cs="Arial"/>
          <w:sz w:val="22"/>
          <w:szCs w:val="22"/>
        </w:rPr>
      </w:pPr>
      <w:r w:rsidRPr="00C727F2">
        <w:rPr>
          <w:rFonts w:ascii="Arial" w:hAnsi="Arial" w:cs="Arial"/>
          <w:sz w:val="22"/>
          <w:szCs w:val="22"/>
        </w:rPr>
        <w:t>Ketersediaan bukti yang sahih tentang hasil pengukuran kepuasan mahasiswa yang dilaksanakan secara konsisten, dan ditindaklanjuti secara berkala dan tersistem.</w:t>
      </w:r>
    </w:p>
    <w:p w14:paraId="4529254F" w14:textId="77777777" w:rsidR="008E01EB" w:rsidRPr="00C727F2" w:rsidRDefault="008E01EB" w:rsidP="00DA4EB8">
      <w:pPr>
        <w:jc w:val="both"/>
        <w:rPr>
          <w:rFonts w:ascii="Arial" w:hAnsi="Arial" w:cs="Arial"/>
          <w:sz w:val="22"/>
          <w:szCs w:val="22"/>
        </w:rPr>
      </w:pPr>
    </w:p>
    <w:p w14:paraId="56891BB1" w14:textId="77777777" w:rsidR="008E01EB" w:rsidRPr="00C727F2" w:rsidRDefault="008E01EB" w:rsidP="00F60381">
      <w:pPr>
        <w:pStyle w:val="ListParagraph"/>
        <w:numPr>
          <w:ilvl w:val="0"/>
          <w:numId w:val="53"/>
        </w:numPr>
        <w:jc w:val="both"/>
        <w:rPr>
          <w:rFonts w:ascii="Arial" w:hAnsi="Arial" w:cs="Arial"/>
          <w:sz w:val="22"/>
          <w:szCs w:val="22"/>
        </w:rPr>
      </w:pPr>
      <w:r w:rsidRPr="00C727F2">
        <w:rPr>
          <w:rFonts w:ascii="Arial" w:hAnsi="Arial" w:cs="Arial"/>
          <w:sz w:val="22"/>
          <w:szCs w:val="22"/>
        </w:rPr>
        <w:t xml:space="preserve">Tinjauan Manajemen </w:t>
      </w:r>
    </w:p>
    <w:p w14:paraId="64F846E4" w14:textId="77777777" w:rsidR="008E01EB" w:rsidRPr="00C727F2" w:rsidRDefault="008E01EB" w:rsidP="00F6446B">
      <w:pPr>
        <w:ind w:left="720"/>
        <w:jc w:val="both"/>
        <w:rPr>
          <w:rFonts w:ascii="Arial" w:hAnsi="Arial" w:cs="Arial"/>
          <w:sz w:val="22"/>
          <w:szCs w:val="22"/>
        </w:rPr>
      </w:pPr>
      <w:r w:rsidRPr="00C727F2">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23C480C1" w14:textId="77777777" w:rsidR="008E01EB" w:rsidRPr="00C727F2" w:rsidRDefault="008E01EB" w:rsidP="00DA4EB8">
      <w:pPr>
        <w:jc w:val="both"/>
        <w:rPr>
          <w:rFonts w:ascii="Arial" w:hAnsi="Arial" w:cs="Arial"/>
          <w:sz w:val="22"/>
          <w:szCs w:val="22"/>
        </w:rPr>
      </w:pPr>
    </w:p>
    <w:p w14:paraId="448C437B" w14:textId="524F0304" w:rsidR="008E01EB" w:rsidRPr="00C727F2" w:rsidRDefault="00184F9A" w:rsidP="00F60381">
      <w:pPr>
        <w:pStyle w:val="ListParagraph"/>
        <w:numPr>
          <w:ilvl w:val="0"/>
          <w:numId w:val="53"/>
        </w:numPr>
        <w:jc w:val="both"/>
        <w:rPr>
          <w:rFonts w:ascii="Arial" w:hAnsi="Arial" w:cs="Arial"/>
          <w:sz w:val="22"/>
          <w:szCs w:val="22"/>
        </w:rPr>
      </w:pPr>
      <w:r w:rsidRPr="00C727F2">
        <w:rPr>
          <w:rFonts w:ascii="Arial" w:hAnsi="Arial" w:cs="Arial"/>
          <w:sz w:val="22"/>
          <w:szCs w:val="22"/>
        </w:rPr>
        <w:t xml:space="preserve">Kesimpulan Hasil Evaluasi Ketercapaian Standar Perguruan Tinggi terkait Pendidikan serta Tindak Lanjut </w:t>
      </w:r>
    </w:p>
    <w:p w14:paraId="54059794" w14:textId="77777777" w:rsidR="008E01EB" w:rsidRPr="00C727F2" w:rsidRDefault="008E01EB" w:rsidP="00F6446B">
      <w:pPr>
        <w:ind w:left="720"/>
        <w:jc w:val="both"/>
        <w:rPr>
          <w:rFonts w:ascii="Arial" w:hAnsi="Arial" w:cs="Arial"/>
          <w:sz w:val="22"/>
          <w:szCs w:val="22"/>
        </w:rPr>
      </w:pPr>
      <w:r w:rsidRPr="00C727F2">
        <w:rPr>
          <w:rFonts w:ascii="Arial" w:hAnsi="Arial" w:cs="Arial"/>
          <w:sz w:val="22"/>
          <w:szCs w:val="22"/>
        </w:rPr>
        <w:t>Berisi ringkasan dari: pemosisian, masalah dan akar masalah, serta rencana perbaikan dan pengembangan pendidikan di UPPS dan PS.</w:t>
      </w:r>
    </w:p>
    <w:p w14:paraId="7594F70F" w14:textId="77777777" w:rsidR="008E01EB" w:rsidRPr="00C727F2" w:rsidRDefault="008E01EB" w:rsidP="00DA4EB8">
      <w:pPr>
        <w:jc w:val="both"/>
        <w:rPr>
          <w:rFonts w:ascii="Arial" w:hAnsi="Arial" w:cs="Arial"/>
          <w:sz w:val="22"/>
          <w:szCs w:val="22"/>
        </w:rPr>
      </w:pPr>
    </w:p>
    <w:p w14:paraId="6ED6E2AC" w14:textId="77777777" w:rsidR="008E01EB" w:rsidRPr="00C727F2" w:rsidRDefault="008E01EB" w:rsidP="00DA4EB8">
      <w:pPr>
        <w:jc w:val="both"/>
        <w:rPr>
          <w:rFonts w:ascii="Arial" w:hAnsi="Arial" w:cs="Arial"/>
          <w:sz w:val="22"/>
          <w:szCs w:val="22"/>
        </w:rPr>
      </w:pPr>
    </w:p>
    <w:p w14:paraId="44C2D3CD" w14:textId="77777777" w:rsidR="008E01EB" w:rsidRPr="00C727F2" w:rsidRDefault="00471612" w:rsidP="00F6446B">
      <w:pPr>
        <w:pStyle w:val="Heading4"/>
        <w:spacing w:line="240" w:lineRule="auto"/>
        <w:ind w:left="360" w:firstLine="0"/>
        <w:rPr>
          <w:rFonts w:cs="Arial"/>
          <w:b/>
          <w:sz w:val="22"/>
          <w:szCs w:val="22"/>
        </w:rPr>
      </w:pPr>
      <w:r w:rsidRPr="00C727F2">
        <w:rPr>
          <w:rFonts w:cs="Arial"/>
          <w:b/>
          <w:sz w:val="22"/>
          <w:szCs w:val="22"/>
        </w:rPr>
        <w:t xml:space="preserve">Kriteria </w:t>
      </w:r>
      <w:r w:rsidR="008E01EB" w:rsidRPr="00C727F2">
        <w:rPr>
          <w:rFonts w:cs="Arial"/>
          <w:b/>
          <w:sz w:val="22"/>
          <w:szCs w:val="22"/>
        </w:rPr>
        <w:t>7  Penelitian</w:t>
      </w:r>
    </w:p>
    <w:p w14:paraId="014427EF" w14:textId="77777777" w:rsidR="00471612" w:rsidRPr="00C727F2" w:rsidRDefault="00471612" w:rsidP="00DA4EB8">
      <w:pPr>
        <w:jc w:val="both"/>
        <w:rPr>
          <w:rFonts w:ascii="Arial" w:hAnsi="Arial" w:cs="Arial"/>
          <w:sz w:val="22"/>
          <w:szCs w:val="22"/>
        </w:rPr>
      </w:pPr>
    </w:p>
    <w:p w14:paraId="2EBCA1BD" w14:textId="6C5EE744" w:rsidR="008E01EB" w:rsidRPr="00C727F2" w:rsidRDefault="008E01EB" w:rsidP="00F6446B">
      <w:pPr>
        <w:ind w:left="360"/>
        <w:jc w:val="both"/>
        <w:rPr>
          <w:rFonts w:ascii="Arial" w:hAnsi="Arial" w:cs="Arial"/>
          <w:sz w:val="22"/>
          <w:szCs w:val="22"/>
        </w:rPr>
      </w:pPr>
      <w:r w:rsidRPr="00C727F2">
        <w:rPr>
          <w:rFonts w:ascii="Arial" w:hAnsi="Arial" w:cs="Arial"/>
          <w:sz w:val="22"/>
          <w:szCs w:val="22"/>
        </w:rPr>
        <w:t xml:space="preserve">Narasikan secara analisis runtut mengenai </w:t>
      </w:r>
      <w:r w:rsidR="00055DB2" w:rsidRPr="00C727F2">
        <w:rPr>
          <w:rFonts w:ascii="Arial" w:hAnsi="Arial" w:cs="Arial"/>
          <w:sz w:val="22"/>
          <w:szCs w:val="22"/>
        </w:rPr>
        <w:t>k</w:t>
      </w:r>
      <w:r w:rsidRPr="00C727F2">
        <w:rPr>
          <w:rFonts w:ascii="Arial" w:hAnsi="Arial" w:cs="Arial"/>
          <w:sz w:val="22"/>
          <w:szCs w:val="22"/>
        </w:rPr>
        <w:t xml:space="preserve">riteria penelitian dengan dukungan data, informasi, dan kinerja tentang keberadaan pedoman penyusunan, pelaksanaan, pencapaian, permasalahan dan kelemahan serta tindak lanjut </w:t>
      </w:r>
      <w:r w:rsidR="004D1B91" w:rsidRPr="00C727F2">
        <w:rPr>
          <w:rFonts w:ascii="Arial" w:hAnsi="Arial" w:cs="Arial"/>
          <w:sz w:val="22"/>
          <w:szCs w:val="22"/>
        </w:rPr>
        <w:t xml:space="preserve">dengan sistematika </w:t>
      </w:r>
      <w:r w:rsidRPr="00C727F2">
        <w:rPr>
          <w:rFonts w:ascii="Arial" w:hAnsi="Arial" w:cs="Arial"/>
          <w:sz w:val="22"/>
          <w:szCs w:val="22"/>
        </w:rPr>
        <w:t>sebagai berikut:</w:t>
      </w:r>
    </w:p>
    <w:p w14:paraId="1595A60E" w14:textId="77777777" w:rsidR="008E01EB" w:rsidRPr="00C727F2" w:rsidRDefault="008E01EB" w:rsidP="00DA4EB8">
      <w:pPr>
        <w:jc w:val="both"/>
        <w:rPr>
          <w:rFonts w:ascii="Arial" w:hAnsi="Arial" w:cs="Arial"/>
          <w:sz w:val="22"/>
          <w:szCs w:val="22"/>
        </w:rPr>
      </w:pPr>
    </w:p>
    <w:p w14:paraId="291036A0" w14:textId="77777777" w:rsidR="008E01EB" w:rsidRPr="00C727F2" w:rsidRDefault="008E01EB" w:rsidP="00F60381">
      <w:pPr>
        <w:pStyle w:val="ListParagraph"/>
        <w:numPr>
          <w:ilvl w:val="0"/>
          <w:numId w:val="59"/>
        </w:numPr>
        <w:jc w:val="both"/>
        <w:rPr>
          <w:rFonts w:ascii="Arial" w:hAnsi="Arial" w:cs="Arial"/>
          <w:sz w:val="22"/>
          <w:szCs w:val="22"/>
        </w:rPr>
      </w:pPr>
      <w:r w:rsidRPr="00C727F2">
        <w:rPr>
          <w:rFonts w:ascii="Arial" w:hAnsi="Arial" w:cs="Arial"/>
          <w:sz w:val="22"/>
          <w:szCs w:val="22"/>
        </w:rPr>
        <w:t xml:space="preserve">Latar Belakang </w:t>
      </w:r>
    </w:p>
    <w:p w14:paraId="6E0C578D" w14:textId="77777777" w:rsidR="008E01EB" w:rsidRPr="00C727F2" w:rsidRDefault="008E01EB" w:rsidP="00F6446B">
      <w:pPr>
        <w:ind w:left="720"/>
        <w:jc w:val="both"/>
        <w:rPr>
          <w:rFonts w:ascii="Arial" w:hAnsi="Arial" w:cs="Arial"/>
          <w:sz w:val="22"/>
          <w:szCs w:val="22"/>
        </w:rPr>
      </w:pPr>
      <w:r w:rsidRPr="00C727F2">
        <w:rPr>
          <w:rFonts w:ascii="Arial" w:hAnsi="Arial" w:cs="Arial"/>
          <w:sz w:val="22"/>
          <w:szCs w:val="22"/>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C727F2">
        <w:rPr>
          <w:rFonts w:ascii="Arial" w:hAnsi="Arial" w:cs="Arial"/>
          <w:sz w:val="22"/>
          <w:szCs w:val="22"/>
        </w:rPr>
        <w:t>PS</w:t>
      </w:r>
      <w:r w:rsidRPr="00C727F2">
        <w:rPr>
          <w:rFonts w:ascii="Arial" w:hAnsi="Arial" w:cs="Arial"/>
          <w:sz w:val="22"/>
          <w:szCs w:val="22"/>
        </w:rPr>
        <w:t>.</w:t>
      </w:r>
    </w:p>
    <w:p w14:paraId="6A879FFD" w14:textId="77777777" w:rsidR="008E01EB" w:rsidRPr="00C727F2" w:rsidRDefault="008E01EB" w:rsidP="00DA4EB8">
      <w:pPr>
        <w:jc w:val="both"/>
        <w:rPr>
          <w:rFonts w:ascii="Arial" w:hAnsi="Arial" w:cs="Arial"/>
          <w:sz w:val="22"/>
          <w:szCs w:val="22"/>
        </w:rPr>
      </w:pPr>
    </w:p>
    <w:p w14:paraId="70119462" w14:textId="77777777" w:rsidR="008E01EB" w:rsidRPr="00C727F2" w:rsidRDefault="008E01EB" w:rsidP="00F60381">
      <w:pPr>
        <w:pStyle w:val="ListParagraph"/>
        <w:numPr>
          <w:ilvl w:val="0"/>
          <w:numId w:val="59"/>
        </w:numPr>
        <w:jc w:val="both"/>
        <w:rPr>
          <w:rFonts w:ascii="Arial" w:hAnsi="Arial" w:cs="Arial"/>
          <w:sz w:val="22"/>
          <w:szCs w:val="22"/>
        </w:rPr>
      </w:pPr>
      <w:r w:rsidRPr="00C727F2">
        <w:rPr>
          <w:rFonts w:ascii="Arial" w:hAnsi="Arial" w:cs="Arial"/>
          <w:sz w:val="22"/>
          <w:szCs w:val="22"/>
        </w:rPr>
        <w:t xml:space="preserve">Kebijakan/Rujukan Peraturan dan Standar yang Menjadi Acuan PS </w:t>
      </w:r>
    </w:p>
    <w:p w14:paraId="6D766DE2" w14:textId="0516CD0A" w:rsidR="008E01EB" w:rsidRPr="00C727F2" w:rsidRDefault="008E01EB" w:rsidP="00F6446B">
      <w:pPr>
        <w:ind w:left="720"/>
        <w:jc w:val="both"/>
        <w:rPr>
          <w:rFonts w:ascii="Arial" w:hAnsi="Arial" w:cs="Arial"/>
          <w:sz w:val="22"/>
          <w:szCs w:val="22"/>
        </w:rPr>
      </w:pPr>
      <w:r w:rsidRPr="00C727F2">
        <w:rPr>
          <w:rFonts w:ascii="Arial" w:hAnsi="Arial" w:cs="Arial"/>
          <w:sz w:val="22"/>
          <w:szCs w:val="22"/>
        </w:rPr>
        <w:t xml:space="preserve">Berisi deskripsi dokumen legal kebijakan penelitian yang mencakup perencanaan (termasuk arah dan fokus penelitian), pelaksanaan, dan pelaporan penelitian serta panduan penelitian yang sesuai dengan </w:t>
      </w:r>
      <w:r w:rsidR="005B15BA" w:rsidRPr="00C727F2">
        <w:rPr>
          <w:rFonts w:ascii="Arial" w:hAnsi="Arial" w:cs="Arial"/>
          <w:i/>
          <w:iCs/>
          <w:sz w:val="22"/>
          <w:szCs w:val="22"/>
        </w:rPr>
        <w:t>roadmap</w:t>
      </w:r>
      <w:r w:rsidR="005B15BA" w:rsidRPr="00C727F2">
        <w:rPr>
          <w:rFonts w:ascii="Arial" w:hAnsi="Arial" w:cs="Arial"/>
          <w:sz w:val="22"/>
          <w:szCs w:val="22"/>
        </w:rPr>
        <w:t xml:space="preserve"> </w:t>
      </w:r>
      <w:r w:rsidRPr="00C727F2">
        <w:rPr>
          <w:rFonts w:ascii="Arial" w:hAnsi="Arial" w:cs="Arial"/>
          <w:sz w:val="22"/>
          <w:szCs w:val="22"/>
        </w:rPr>
        <w:t xml:space="preserve">penelitian </w:t>
      </w:r>
      <w:r w:rsidR="006C2D79" w:rsidRPr="00C727F2">
        <w:rPr>
          <w:rFonts w:ascii="Arial" w:hAnsi="Arial" w:cs="Arial"/>
          <w:sz w:val="22"/>
          <w:szCs w:val="22"/>
        </w:rPr>
        <w:t>Perguruan Tinggi</w:t>
      </w:r>
      <w:r w:rsidRPr="00C727F2">
        <w:rPr>
          <w:rFonts w:ascii="Arial" w:hAnsi="Arial" w:cs="Arial"/>
          <w:sz w:val="22"/>
          <w:szCs w:val="22"/>
        </w:rPr>
        <w:t>.</w:t>
      </w:r>
    </w:p>
    <w:p w14:paraId="736261B9" w14:textId="77777777" w:rsidR="008E01EB" w:rsidRPr="00C727F2" w:rsidRDefault="008E01EB" w:rsidP="00DA4EB8">
      <w:pPr>
        <w:jc w:val="both"/>
        <w:rPr>
          <w:rFonts w:ascii="Arial" w:hAnsi="Arial" w:cs="Arial"/>
          <w:sz w:val="22"/>
          <w:szCs w:val="22"/>
        </w:rPr>
      </w:pPr>
      <w:r w:rsidRPr="00C727F2">
        <w:rPr>
          <w:rFonts w:ascii="Arial" w:hAnsi="Arial" w:cs="Arial"/>
          <w:sz w:val="22"/>
          <w:szCs w:val="22"/>
        </w:rPr>
        <w:t xml:space="preserve"> </w:t>
      </w:r>
    </w:p>
    <w:p w14:paraId="204BE255" w14:textId="77777777" w:rsidR="008E01EB" w:rsidRPr="00C727F2" w:rsidRDefault="008E01EB" w:rsidP="00F60381">
      <w:pPr>
        <w:pStyle w:val="ListParagraph"/>
        <w:numPr>
          <w:ilvl w:val="0"/>
          <w:numId w:val="59"/>
        </w:numPr>
        <w:jc w:val="both"/>
        <w:rPr>
          <w:rFonts w:ascii="Arial" w:hAnsi="Arial" w:cs="Arial"/>
          <w:sz w:val="22"/>
          <w:szCs w:val="22"/>
        </w:rPr>
      </w:pPr>
      <w:r w:rsidRPr="00C727F2">
        <w:rPr>
          <w:rFonts w:ascii="Arial" w:hAnsi="Arial" w:cs="Arial"/>
          <w:sz w:val="22"/>
          <w:szCs w:val="22"/>
        </w:rPr>
        <w:t xml:space="preserve">Strategi Pencapaian Standar </w:t>
      </w:r>
    </w:p>
    <w:p w14:paraId="1A368E8E" w14:textId="77777777" w:rsidR="008E01EB" w:rsidRPr="00C727F2" w:rsidRDefault="008E01EB" w:rsidP="00F6446B">
      <w:pPr>
        <w:ind w:left="720"/>
        <w:jc w:val="both"/>
        <w:rPr>
          <w:rFonts w:ascii="Arial" w:hAnsi="Arial" w:cs="Arial"/>
          <w:sz w:val="22"/>
          <w:szCs w:val="22"/>
        </w:rPr>
      </w:pPr>
      <w:r w:rsidRPr="00C727F2">
        <w:rPr>
          <w:rFonts w:ascii="Arial" w:hAnsi="Arial" w:cs="Arial"/>
          <w:sz w:val="22"/>
          <w:szCs w:val="22"/>
        </w:rPr>
        <w:t xml:space="preserve">Bagian ini mencakup strategi </w:t>
      </w:r>
      <w:r w:rsidR="00055DB2" w:rsidRPr="00C727F2">
        <w:rPr>
          <w:rFonts w:ascii="Arial" w:hAnsi="Arial" w:cs="Arial"/>
          <w:sz w:val="22"/>
          <w:szCs w:val="22"/>
        </w:rPr>
        <w:t xml:space="preserve">UPPS </w:t>
      </w:r>
      <w:r w:rsidRPr="00C727F2">
        <w:rPr>
          <w:rFonts w:ascii="Arial" w:hAnsi="Arial" w:cs="Arial"/>
          <w:sz w:val="22"/>
          <w:szCs w:val="22"/>
        </w:rPr>
        <w:t>dalam pencapaian standar yang sudah ditetapkan oleh perguruan tinggi terkait penelitian.</w:t>
      </w:r>
    </w:p>
    <w:p w14:paraId="3A078F7D" w14:textId="77777777" w:rsidR="008E01EB" w:rsidRPr="00C727F2" w:rsidRDefault="008E01EB" w:rsidP="00F6446B">
      <w:pPr>
        <w:ind w:left="720"/>
        <w:jc w:val="both"/>
        <w:rPr>
          <w:rFonts w:ascii="Arial" w:hAnsi="Arial" w:cs="Arial"/>
          <w:sz w:val="22"/>
          <w:szCs w:val="22"/>
        </w:rPr>
      </w:pPr>
      <w:r w:rsidRPr="00C727F2">
        <w:rPr>
          <w:rFonts w:ascii="Arial" w:hAnsi="Arial" w:cs="Arial"/>
          <w:sz w:val="22"/>
          <w:szCs w:val="22"/>
        </w:rPr>
        <w:t>Pada bagian ini juga harus diuraikan bagaimana UPPS mengalokasikan sumber daya untuk mencapai standar yang telah ditetapkan serta mekanisme kontrol pencapaiannya.</w:t>
      </w:r>
    </w:p>
    <w:p w14:paraId="4F188733" w14:textId="77777777" w:rsidR="008E01EB" w:rsidRPr="00C727F2" w:rsidRDefault="008E01EB" w:rsidP="00DA4EB8">
      <w:pPr>
        <w:jc w:val="both"/>
        <w:rPr>
          <w:rFonts w:ascii="Arial" w:hAnsi="Arial" w:cs="Arial"/>
          <w:sz w:val="22"/>
          <w:szCs w:val="22"/>
        </w:rPr>
      </w:pPr>
    </w:p>
    <w:p w14:paraId="7B0792BB" w14:textId="77777777" w:rsidR="008E01EB" w:rsidRPr="00C727F2" w:rsidRDefault="008E01EB" w:rsidP="00F60381">
      <w:pPr>
        <w:pStyle w:val="ListParagraph"/>
        <w:numPr>
          <w:ilvl w:val="0"/>
          <w:numId w:val="59"/>
        </w:numPr>
        <w:jc w:val="both"/>
        <w:rPr>
          <w:rFonts w:ascii="Arial" w:hAnsi="Arial" w:cs="Arial"/>
          <w:sz w:val="22"/>
          <w:szCs w:val="22"/>
        </w:rPr>
      </w:pPr>
      <w:r w:rsidRPr="00C727F2">
        <w:rPr>
          <w:rFonts w:ascii="Arial" w:hAnsi="Arial" w:cs="Arial"/>
          <w:sz w:val="22"/>
          <w:szCs w:val="22"/>
        </w:rPr>
        <w:t xml:space="preserve">Evaluasi Pelaksanaan Standar </w:t>
      </w:r>
    </w:p>
    <w:p w14:paraId="6C94FCA7" w14:textId="7F13CA03" w:rsidR="008E01EB" w:rsidRPr="00C727F2" w:rsidRDefault="008E01EB" w:rsidP="00F6446B">
      <w:pPr>
        <w:ind w:left="720"/>
        <w:jc w:val="both"/>
        <w:rPr>
          <w:rFonts w:ascii="Arial" w:hAnsi="Arial" w:cs="Arial"/>
          <w:sz w:val="22"/>
          <w:szCs w:val="22"/>
        </w:rPr>
      </w:pPr>
      <w:r w:rsidRPr="00C727F2">
        <w:rPr>
          <w:rFonts w:ascii="Arial" w:hAnsi="Arial" w:cs="Arial"/>
          <w:sz w:val="22"/>
          <w:szCs w:val="22"/>
        </w:rPr>
        <w:t xml:space="preserve">Berisi deskripsi dan </w:t>
      </w:r>
      <w:r w:rsidR="00C22B55" w:rsidRPr="00C727F2">
        <w:rPr>
          <w:rFonts w:ascii="Arial" w:hAnsi="Arial" w:cs="Arial"/>
          <w:sz w:val="22"/>
          <w:szCs w:val="22"/>
        </w:rPr>
        <w:t xml:space="preserve">analisis </w:t>
      </w:r>
      <w:r w:rsidRPr="00C727F2">
        <w:rPr>
          <w:rFonts w:ascii="Arial" w:hAnsi="Arial" w:cs="Arial"/>
          <w:sz w:val="22"/>
          <w:szCs w:val="22"/>
        </w:rPr>
        <w:t>keberhasilan dan/atau ketidakberhasilan pencapaian standar yang telah ditetapkan. Capaian kinerja harus diukur dengan metod</w:t>
      </w:r>
      <w:r w:rsidR="00055DB2" w:rsidRPr="00C727F2">
        <w:rPr>
          <w:rFonts w:ascii="Arial" w:hAnsi="Arial" w:cs="Arial"/>
          <w:sz w:val="22"/>
          <w:szCs w:val="22"/>
        </w:rPr>
        <w:t>e</w:t>
      </w:r>
      <w:r w:rsidRPr="00C727F2">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C727F2">
        <w:rPr>
          <w:rFonts w:ascii="Arial" w:hAnsi="Arial" w:cs="Arial"/>
          <w:sz w:val="22"/>
          <w:szCs w:val="22"/>
        </w:rPr>
        <w:t>UPPS</w:t>
      </w:r>
      <w:r w:rsidRPr="00C727F2">
        <w:rPr>
          <w:rFonts w:ascii="Arial" w:hAnsi="Arial" w:cs="Arial"/>
          <w:sz w:val="22"/>
          <w:szCs w:val="22"/>
        </w:rPr>
        <w:t>.</w:t>
      </w:r>
    </w:p>
    <w:p w14:paraId="1F54E86A" w14:textId="77777777" w:rsidR="006C2D79" w:rsidRPr="00C727F2" w:rsidRDefault="006C2D79" w:rsidP="00DA4EB8">
      <w:pPr>
        <w:jc w:val="both"/>
        <w:rPr>
          <w:rFonts w:ascii="Arial" w:hAnsi="Arial" w:cs="Arial"/>
          <w:sz w:val="22"/>
          <w:szCs w:val="22"/>
        </w:rPr>
      </w:pPr>
    </w:p>
    <w:p w14:paraId="5D6463BA" w14:textId="77777777" w:rsidR="008E01EB" w:rsidRPr="00C727F2" w:rsidRDefault="008E01EB" w:rsidP="00F60381">
      <w:pPr>
        <w:pStyle w:val="ListParagraph"/>
        <w:numPr>
          <w:ilvl w:val="0"/>
          <w:numId w:val="59"/>
        </w:numPr>
        <w:jc w:val="both"/>
        <w:rPr>
          <w:rFonts w:ascii="Arial" w:hAnsi="Arial" w:cs="Arial"/>
          <w:sz w:val="22"/>
          <w:szCs w:val="22"/>
        </w:rPr>
      </w:pPr>
      <w:r w:rsidRPr="00C727F2">
        <w:rPr>
          <w:rFonts w:ascii="Arial" w:hAnsi="Arial" w:cs="Arial"/>
          <w:sz w:val="22"/>
          <w:szCs w:val="22"/>
        </w:rPr>
        <w:t xml:space="preserve">Indikator Kinerja Utama </w:t>
      </w:r>
    </w:p>
    <w:p w14:paraId="6F52B953" w14:textId="77777777" w:rsidR="008E01EB" w:rsidRPr="00C727F2" w:rsidRDefault="008E01EB" w:rsidP="00F6446B">
      <w:pPr>
        <w:ind w:left="720"/>
        <w:jc w:val="both"/>
        <w:rPr>
          <w:rFonts w:ascii="Arial" w:hAnsi="Arial" w:cs="Arial"/>
          <w:sz w:val="22"/>
          <w:szCs w:val="22"/>
        </w:rPr>
      </w:pPr>
      <w:r w:rsidRPr="00C727F2">
        <w:rPr>
          <w:rFonts w:ascii="Arial" w:hAnsi="Arial" w:cs="Arial"/>
          <w:sz w:val="22"/>
          <w:szCs w:val="22"/>
        </w:rPr>
        <w:t xml:space="preserve">Hasil analisis terhadap: </w:t>
      </w:r>
    </w:p>
    <w:p w14:paraId="539C8E6D" w14:textId="69E1A62B" w:rsidR="008E01EB" w:rsidRPr="00C727F2" w:rsidRDefault="008E01EB" w:rsidP="00F6446B">
      <w:pPr>
        <w:ind w:left="720"/>
        <w:jc w:val="both"/>
        <w:rPr>
          <w:rFonts w:ascii="Arial" w:hAnsi="Arial" w:cs="Arial"/>
          <w:sz w:val="22"/>
          <w:szCs w:val="22"/>
        </w:rPr>
      </w:pPr>
      <w:r w:rsidRPr="00C727F2">
        <w:rPr>
          <w:rFonts w:ascii="Arial" w:hAnsi="Arial" w:cs="Arial"/>
          <w:sz w:val="22"/>
          <w:szCs w:val="22"/>
        </w:rPr>
        <w:t xml:space="preserve">Rata-rata jumlah penelitian DTPS yang sesuai dengan keilmuan PS/Tahun dalam </w:t>
      </w:r>
      <w:r w:rsidR="00055DB2" w:rsidRPr="00C727F2">
        <w:rPr>
          <w:rFonts w:ascii="Arial" w:hAnsi="Arial" w:cs="Arial"/>
          <w:sz w:val="22"/>
          <w:szCs w:val="22"/>
        </w:rPr>
        <w:t>tiga (</w:t>
      </w:r>
      <w:r w:rsidRPr="00C727F2">
        <w:rPr>
          <w:rFonts w:ascii="Arial" w:hAnsi="Arial" w:cs="Arial"/>
          <w:sz w:val="22"/>
          <w:szCs w:val="22"/>
        </w:rPr>
        <w:t>3</w:t>
      </w:r>
      <w:r w:rsidR="00055DB2" w:rsidRPr="00C727F2">
        <w:rPr>
          <w:rFonts w:ascii="Arial" w:hAnsi="Arial" w:cs="Arial"/>
          <w:sz w:val="22"/>
          <w:szCs w:val="22"/>
        </w:rPr>
        <w:t>)</w:t>
      </w:r>
      <w:r w:rsidRPr="00C727F2">
        <w:rPr>
          <w:rFonts w:ascii="Arial" w:hAnsi="Arial" w:cs="Arial"/>
          <w:sz w:val="22"/>
          <w:szCs w:val="22"/>
        </w:rPr>
        <w:t xml:space="preserve"> tahun terakhir. (Data merujuk DKPS </w:t>
      </w:r>
      <w:r w:rsidR="00B206E5" w:rsidRPr="00C727F2">
        <w:rPr>
          <w:rFonts w:ascii="Arial" w:hAnsi="Arial" w:cs="Arial"/>
          <w:sz w:val="22"/>
          <w:szCs w:val="22"/>
        </w:rPr>
        <w:t xml:space="preserve">Tabel </w:t>
      </w:r>
      <w:r w:rsidR="00CC5DEF" w:rsidRPr="00C727F2">
        <w:rPr>
          <w:rFonts w:ascii="Arial" w:hAnsi="Arial" w:cs="Arial"/>
          <w:sz w:val="22"/>
          <w:szCs w:val="22"/>
        </w:rPr>
        <w:t>21</w:t>
      </w:r>
      <w:r w:rsidR="00B206E5" w:rsidRPr="00C727F2">
        <w:rPr>
          <w:rFonts w:ascii="Arial" w:hAnsi="Arial" w:cs="Arial"/>
          <w:sz w:val="22"/>
          <w:szCs w:val="22"/>
        </w:rPr>
        <w:t>. Data Kegiatan Penelitian Dosen Tetap Program Studi</w:t>
      </w:r>
      <w:r w:rsidRPr="00C727F2">
        <w:rPr>
          <w:rFonts w:ascii="Arial" w:hAnsi="Arial" w:cs="Arial"/>
          <w:sz w:val="22"/>
          <w:szCs w:val="22"/>
        </w:rPr>
        <w:t>)</w:t>
      </w:r>
    </w:p>
    <w:p w14:paraId="3810CD61" w14:textId="69659614" w:rsidR="008E01EB" w:rsidRPr="00C727F2" w:rsidRDefault="008E01EB" w:rsidP="00F6446B">
      <w:pPr>
        <w:ind w:left="720"/>
        <w:jc w:val="both"/>
        <w:rPr>
          <w:rFonts w:ascii="Arial" w:hAnsi="Arial" w:cs="Arial"/>
          <w:sz w:val="22"/>
          <w:szCs w:val="22"/>
        </w:rPr>
      </w:pPr>
      <w:r w:rsidRPr="00C727F2">
        <w:rPr>
          <w:rFonts w:ascii="Arial" w:hAnsi="Arial" w:cs="Arial"/>
          <w:sz w:val="22"/>
          <w:szCs w:val="22"/>
        </w:rPr>
        <w:t>Persentase jumlah mahasiswa yang terlibat dalam penelitian dosen (deskripsikan).</w:t>
      </w:r>
    </w:p>
    <w:p w14:paraId="50CB4447" w14:textId="77777777" w:rsidR="00E602C4" w:rsidRPr="00C727F2" w:rsidRDefault="00E602C4" w:rsidP="00F6446B">
      <w:pPr>
        <w:ind w:left="720"/>
        <w:jc w:val="both"/>
        <w:rPr>
          <w:rFonts w:ascii="Arial" w:hAnsi="Arial" w:cs="Arial"/>
          <w:sz w:val="22"/>
          <w:szCs w:val="22"/>
        </w:rPr>
      </w:pPr>
    </w:p>
    <w:p w14:paraId="647B1A38" w14:textId="77777777" w:rsidR="008E01EB" w:rsidRPr="00C727F2" w:rsidRDefault="008E01EB" w:rsidP="00F6446B">
      <w:pPr>
        <w:ind w:left="720"/>
        <w:jc w:val="both"/>
        <w:rPr>
          <w:rFonts w:ascii="Arial" w:hAnsi="Arial" w:cs="Arial"/>
          <w:sz w:val="22"/>
          <w:szCs w:val="22"/>
        </w:rPr>
      </w:pPr>
      <w:r w:rsidRPr="00C727F2">
        <w:rPr>
          <w:rFonts w:ascii="Arial" w:hAnsi="Arial" w:cs="Arial"/>
          <w:sz w:val="22"/>
          <w:szCs w:val="22"/>
        </w:rPr>
        <w:t xml:space="preserve">Relevansi penelitian pada </w:t>
      </w:r>
      <w:r w:rsidR="00055DB2" w:rsidRPr="00C727F2">
        <w:rPr>
          <w:rFonts w:ascii="Arial" w:hAnsi="Arial" w:cs="Arial"/>
          <w:sz w:val="22"/>
          <w:szCs w:val="22"/>
        </w:rPr>
        <w:t xml:space="preserve">UPPS </w:t>
      </w:r>
      <w:r w:rsidRPr="00C727F2">
        <w:rPr>
          <w:rFonts w:ascii="Arial" w:hAnsi="Arial" w:cs="Arial"/>
          <w:sz w:val="22"/>
          <w:szCs w:val="22"/>
        </w:rPr>
        <w:t xml:space="preserve">mencakup unsur-unsur sebagai berikut: </w:t>
      </w:r>
    </w:p>
    <w:p w14:paraId="61A9CC5B" w14:textId="65399F0F" w:rsidR="008E01EB" w:rsidRPr="00C727F2" w:rsidRDefault="008E01EB" w:rsidP="00F60381">
      <w:pPr>
        <w:pStyle w:val="ListParagraph"/>
        <w:numPr>
          <w:ilvl w:val="0"/>
          <w:numId w:val="60"/>
        </w:numPr>
        <w:ind w:left="1170"/>
        <w:jc w:val="both"/>
        <w:rPr>
          <w:rFonts w:ascii="Arial" w:hAnsi="Arial" w:cs="Arial"/>
          <w:sz w:val="22"/>
          <w:szCs w:val="22"/>
        </w:rPr>
      </w:pPr>
      <w:r w:rsidRPr="00C727F2">
        <w:rPr>
          <w:rFonts w:ascii="Arial" w:hAnsi="Arial" w:cs="Arial"/>
          <w:sz w:val="22"/>
          <w:szCs w:val="22"/>
        </w:rPr>
        <w:t xml:space="preserve">memiliki </w:t>
      </w:r>
      <w:r w:rsidR="007216B0" w:rsidRPr="00C727F2">
        <w:rPr>
          <w:rFonts w:ascii="Arial" w:hAnsi="Arial" w:cs="Arial"/>
          <w:i/>
          <w:iCs/>
          <w:sz w:val="22"/>
          <w:szCs w:val="22"/>
        </w:rPr>
        <w:t>roadmap</w:t>
      </w:r>
      <w:r w:rsidR="007216B0" w:rsidRPr="00C727F2">
        <w:rPr>
          <w:rFonts w:ascii="Arial" w:hAnsi="Arial" w:cs="Arial"/>
          <w:sz w:val="22"/>
          <w:szCs w:val="22"/>
        </w:rPr>
        <w:t xml:space="preserve"> </w:t>
      </w:r>
      <w:r w:rsidRPr="00C727F2">
        <w:rPr>
          <w:rFonts w:ascii="Arial" w:hAnsi="Arial" w:cs="Arial"/>
          <w:sz w:val="22"/>
          <w:szCs w:val="22"/>
        </w:rPr>
        <w:t>yang memayungi tema penelitian dosen serta pengembangan keilmuan PS</w:t>
      </w:r>
      <w:r w:rsidR="00CC5DEF" w:rsidRPr="00C727F2">
        <w:rPr>
          <w:rFonts w:ascii="Arial" w:hAnsi="Arial" w:cs="Arial"/>
          <w:sz w:val="22"/>
          <w:szCs w:val="22"/>
        </w:rPr>
        <w:t xml:space="preserve">, </w:t>
      </w:r>
    </w:p>
    <w:p w14:paraId="4A119C1F" w14:textId="5774204E" w:rsidR="008E01EB" w:rsidRPr="00C727F2" w:rsidRDefault="008E01EB" w:rsidP="00F60381">
      <w:pPr>
        <w:pStyle w:val="ListParagraph"/>
        <w:numPr>
          <w:ilvl w:val="0"/>
          <w:numId w:val="60"/>
        </w:numPr>
        <w:ind w:left="1170"/>
        <w:jc w:val="both"/>
        <w:rPr>
          <w:rFonts w:ascii="Arial" w:hAnsi="Arial" w:cs="Arial"/>
          <w:sz w:val="22"/>
          <w:szCs w:val="22"/>
        </w:rPr>
      </w:pPr>
      <w:r w:rsidRPr="00C727F2">
        <w:rPr>
          <w:rFonts w:ascii="Arial" w:hAnsi="Arial" w:cs="Arial"/>
          <w:sz w:val="22"/>
          <w:szCs w:val="22"/>
        </w:rPr>
        <w:t xml:space="preserve">dosen melaksanakan penelitian sesuai dengan </w:t>
      </w:r>
      <w:r w:rsidR="007216B0" w:rsidRPr="00C727F2">
        <w:rPr>
          <w:rFonts w:ascii="Arial" w:hAnsi="Arial" w:cs="Arial"/>
          <w:i/>
          <w:iCs/>
          <w:sz w:val="22"/>
          <w:szCs w:val="22"/>
        </w:rPr>
        <w:t>roadmap</w:t>
      </w:r>
      <w:r w:rsidR="007216B0" w:rsidRPr="00C727F2">
        <w:rPr>
          <w:rFonts w:ascii="Arial" w:hAnsi="Arial" w:cs="Arial"/>
          <w:sz w:val="22"/>
          <w:szCs w:val="22"/>
        </w:rPr>
        <w:t xml:space="preserve"> </w:t>
      </w:r>
      <w:r w:rsidRPr="00C727F2">
        <w:rPr>
          <w:rFonts w:ascii="Arial" w:hAnsi="Arial" w:cs="Arial"/>
          <w:sz w:val="22"/>
          <w:szCs w:val="22"/>
        </w:rPr>
        <w:t>penelitian</w:t>
      </w:r>
      <w:r w:rsidR="00CC5DEF" w:rsidRPr="00C727F2">
        <w:rPr>
          <w:rFonts w:ascii="Arial" w:hAnsi="Arial" w:cs="Arial"/>
          <w:sz w:val="22"/>
          <w:szCs w:val="22"/>
        </w:rPr>
        <w:t>,</w:t>
      </w:r>
      <w:r w:rsidRPr="00C727F2">
        <w:rPr>
          <w:rFonts w:ascii="Arial" w:hAnsi="Arial" w:cs="Arial"/>
          <w:sz w:val="22"/>
          <w:szCs w:val="22"/>
        </w:rPr>
        <w:t xml:space="preserve"> </w:t>
      </w:r>
    </w:p>
    <w:p w14:paraId="209F1BAB" w14:textId="7491A1F7" w:rsidR="008E01EB" w:rsidRPr="00C727F2" w:rsidRDefault="008E01EB" w:rsidP="00F60381">
      <w:pPr>
        <w:pStyle w:val="ListParagraph"/>
        <w:numPr>
          <w:ilvl w:val="0"/>
          <w:numId w:val="60"/>
        </w:numPr>
        <w:ind w:left="1170"/>
        <w:jc w:val="both"/>
        <w:rPr>
          <w:rFonts w:ascii="Arial" w:hAnsi="Arial" w:cs="Arial"/>
          <w:sz w:val="22"/>
          <w:szCs w:val="22"/>
        </w:rPr>
      </w:pPr>
      <w:r w:rsidRPr="00C727F2">
        <w:rPr>
          <w:rFonts w:ascii="Arial" w:hAnsi="Arial" w:cs="Arial"/>
          <w:sz w:val="22"/>
          <w:szCs w:val="22"/>
        </w:rPr>
        <w:t>melakukan evaluasi kesesuaian penelitian dosen dengan</w:t>
      </w:r>
      <w:r w:rsidR="007216B0" w:rsidRPr="00C727F2">
        <w:rPr>
          <w:rFonts w:ascii="Arial" w:hAnsi="Arial" w:cs="Arial"/>
          <w:i/>
          <w:iCs/>
          <w:sz w:val="22"/>
          <w:szCs w:val="22"/>
        </w:rPr>
        <w:t xml:space="preserve"> roadmap</w:t>
      </w:r>
      <w:r w:rsidRPr="00C727F2">
        <w:rPr>
          <w:rFonts w:ascii="Arial" w:hAnsi="Arial" w:cs="Arial"/>
          <w:sz w:val="22"/>
          <w:szCs w:val="22"/>
        </w:rPr>
        <w:t>,</w:t>
      </w:r>
    </w:p>
    <w:p w14:paraId="12F530C3" w14:textId="36F91D31" w:rsidR="008E01EB" w:rsidRPr="00C727F2" w:rsidRDefault="008E01EB" w:rsidP="00F60381">
      <w:pPr>
        <w:pStyle w:val="ListParagraph"/>
        <w:numPr>
          <w:ilvl w:val="0"/>
          <w:numId w:val="60"/>
        </w:numPr>
        <w:ind w:left="1170"/>
        <w:jc w:val="both"/>
        <w:rPr>
          <w:rFonts w:ascii="Arial" w:hAnsi="Arial" w:cs="Arial"/>
          <w:sz w:val="22"/>
          <w:szCs w:val="22"/>
        </w:rPr>
      </w:pPr>
      <w:r w:rsidRPr="00C727F2">
        <w:rPr>
          <w:rFonts w:ascii="Arial" w:hAnsi="Arial" w:cs="Arial"/>
          <w:sz w:val="22"/>
          <w:szCs w:val="22"/>
        </w:rPr>
        <w:t>menggunakan hasil evaluasi untuk perbaikan relevansi penelitian dan pengembangan keilmuan PS</w:t>
      </w:r>
      <w:r w:rsidR="00CC5DEF" w:rsidRPr="00C727F2">
        <w:rPr>
          <w:rFonts w:ascii="Arial" w:hAnsi="Arial" w:cs="Arial"/>
          <w:sz w:val="22"/>
          <w:szCs w:val="22"/>
        </w:rPr>
        <w:t xml:space="preserve">, dan </w:t>
      </w:r>
    </w:p>
    <w:p w14:paraId="25FEF762" w14:textId="51A9744F" w:rsidR="00CC5DEF" w:rsidRPr="00C727F2" w:rsidRDefault="00CC5DEF" w:rsidP="00F60381">
      <w:pPr>
        <w:pStyle w:val="ListParagraph"/>
        <w:numPr>
          <w:ilvl w:val="0"/>
          <w:numId w:val="60"/>
        </w:numPr>
        <w:ind w:left="1170"/>
        <w:jc w:val="both"/>
        <w:rPr>
          <w:rFonts w:ascii="Arial" w:hAnsi="Arial" w:cs="Arial"/>
          <w:sz w:val="22"/>
          <w:szCs w:val="22"/>
        </w:rPr>
      </w:pPr>
      <w:bookmarkStart w:id="21" w:name="_Hlk30435047"/>
      <w:r w:rsidRPr="00C727F2">
        <w:rPr>
          <w:rFonts w:ascii="Arial" w:hAnsi="Arial" w:cs="Arial"/>
          <w:sz w:val="22"/>
          <w:szCs w:val="22"/>
        </w:rPr>
        <w:t>Mengintegrasikan penelitian pada mata kuliah.</w:t>
      </w:r>
      <w:bookmarkEnd w:id="21"/>
    </w:p>
    <w:p w14:paraId="635C60CF" w14:textId="77777777" w:rsidR="008E01EB" w:rsidRPr="00C727F2" w:rsidRDefault="008E01EB" w:rsidP="00DA4EB8">
      <w:pPr>
        <w:jc w:val="both"/>
        <w:rPr>
          <w:rFonts w:ascii="Arial" w:hAnsi="Arial" w:cs="Arial"/>
          <w:sz w:val="22"/>
          <w:szCs w:val="22"/>
        </w:rPr>
      </w:pPr>
    </w:p>
    <w:p w14:paraId="69FAD956" w14:textId="77777777" w:rsidR="008E01EB" w:rsidRPr="00C727F2" w:rsidRDefault="008E01EB" w:rsidP="00F60381">
      <w:pPr>
        <w:pStyle w:val="ListParagraph"/>
        <w:numPr>
          <w:ilvl w:val="0"/>
          <w:numId w:val="59"/>
        </w:numPr>
        <w:jc w:val="both"/>
        <w:rPr>
          <w:rFonts w:ascii="Arial" w:hAnsi="Arial" w:cs="Arial"/>
          <w:sz w:val="22"/>
          <w:szCs w:val="22"/>
        </w:rPr>
      </w:pPr>
      <w:r w:rsidRPr="00C727F2">
        <w:rPr>
          <w:rFonts w:ascii="Arial" w:hAnsi="Arial" w:cs="Arial"/>
          <w:sz w:val="22"/>
          <w:szCs w:val="22"/>
        </w:rPr>
        <w:t xml:space="preserve">Indikator Kinerja Tambahan </w:t>
      </w:r>
    </w:p>
    <w:p w14:paraId="5770A6E9" w14:textId="055A988E" w:rsidR="008E01EB" w:rsidRPr="00C727F2" w:rsidRDefault="008E01EB" w:rsidP="00F6446B">
      <w:pPr>
        <w:ind w:left="720"/>
        <w:jc w:val="both"/>
        <w:rPr>
          <w:rFonts w:ascii="Arial" w:hAnsi="Arial" w:cs="Arial"/>
          <w:sz w:val="22"/>
          <w:szCs w:val="22"/>
        </w:rPr>
      </w:pPr>
      <w:r w:rsidRPr="00C727F2">
        <w:rPr>
          <w:rFonts w:ascii="Arial" w:hAnsi="Arial" w:cs="Arial"/>
          <w:sz w:val="22"/>
          <w:szCs w:val="22"/>
        </w:rPr>
        <w:t xml:space="preserve">Indikator kinerja tambahan adalah indikator proses penelitian lain yang ditetapkan oleh masing-masing </w:t>
      </w:r>
      <w:r w:rsidR="006C2D79" w:rsidRPr="00C727F2">
        <w:rPr>
          <w:rFonts w:ascii="Arial" w:hAnsi="Arial" w:cs="Arial"/>
          <w:sz w:val="22"/>
          <w:szCs w:val="22"/>
        </w:rPr>
        <w:t xml:space="preserve">Perguruan Tinggi </w:t>
      </w:r>
      <w:r w:rsidRPr="00C727F2">
        <w:rPr>
          <w:rFonts w:ascii="Arial" w:hAnsi="Arial" w:cs="Arial"/>
          <w:sz w:val="22"/>
          <w:szCs w:val="22"/>
        </w:rPr>
        <w:t>melamp</w:t>
      </w:r>
      <w:r w:rsidR="00055DB2" w:rsidRPr="00C727F2">
        <w:rPr>
          <w:rFonts w:ascii="Arial" w:hAnsi="Arial" w:cs="Arial"/>
          <w:sz w:val="22"/>
          <w:szCs w:val="22"/>
        </w:rPr>
        <w:t>a</w:t>
      </w:r>
      <w:r w:rsidRPr="00C727F2">
        <w:rPr>
          <w:rFonts w:ascii="Arial" w:hAnsi="Arial" w:cs="Arial"/>
          <w:sz w:val="22"/>
          <w:szCs w:val="22"/>
        </w:rPr>
        <w:t xml:space="preserve">ui </w:t>
      </w:r>
      <w:r w:rsidR="00E24D3A" w:rsidRPr="00C727F2">
        <w:rPr>
          <w:rFonts w:ascii="Arial" w:hAnsi="Arial" w:cs="Arial"/>
          <w:sz w:val="22"/>
          <w:szCs w:val="22"/>
        </w:rPr>
        <w:t>SN-Dikti</w:t>
      </w:r>
      <w:r w:rsidRPr="00C727F2">
        <w:rPr>
          <w:rFonts w:ascii="Arial" w:hAnsi="Arial" w:cs="Arial"/>
          <w:sz w:val="22"/>
          <w:szCs w:val="22"/>
        </w:rPr>
        <w:t>. Data indikator kinerja tambahan yang sahih harus diukur, dimonitor, dikaji dan dianalisis untuk perbaikan berkelanjutan.</w:t>
      </w:r>
    </w:p>
    <w:p w14:paraId="17C01D5A" w14:textId="77777777" w:rsidR="008E01EB" w:rsidRPr="00C727F2" w:rsidRDefault="008E01EB" w:rsidP="00DA4EB8">
      <w:pPr>
        <w:jc w:val="both"/>
        <w:rPr>
          <w:rFonts w:ascii="Arial" w:hAnsi="Arial" w:cs="Arial"/>
          <w:sz w:val="22"/>
          <w:szCs w:val="22"/>
        </w:rPr>
      </w:pPr>
    </w:p>
    <w:p w14:paraId="4032BDF7" w14:textId="77777777" w:rsidR="008E01EB" w:rsidRPr="00C727F2" w:rsidRDefault="008E01EB" w:rsidP="00F60381">
      <w:pPr>
        <w:pStyle w:val="ListParagraph"/>
        <w:numPr>
          <w:ilvl w:val="0"/>
          <w:numId w:val="59"/>
        </w:numPr>
        <w:jc w:val="both"/>
        <w:rPr>
          <w:rFonts w:ascii="Arial" w:hAnsi="Arial" w:cs="Arial"/>
          <w:sz w:val="22"/>
          <w:szCs w:val="22"/>
        </w:rPr>
      </w:pPr>
      <w:r w:rsidRPr="00C727F2">
        <w:rPr>
          <w:rFonts w:ascii="Arial" w:hAnsi="Arial" w:cs="Arial"/>
          <w:sz w:val="22"/>
          <w:szCs w:val="22"/>
        </w:rPr>
        <w:t xml:space="preserve">Kepuasan Pengguna </w:t>
      </w:r>
    </w:p>
    <w:p w14:paraId="75AE9660" w14:textId="77777777" w:rsidR="008E01EB" w:rsidRPr="00C727F2" w:rsidRDefault="008E01EB" w:rsidP="00F60381">
      <w:pPr>
        <w:pStyle w:val="ListParagraph"/>
        <w:numPr>
          <w:ilvl w:val="0"/>
          <w:numId w:val="61"/>
        </w:numPr>
        <w:ind w:left="1170"/>
        <w:jc w:val="both"/>
        <w:rPr>
          <w:rFonts w:ascii="Arial" w:hAnsi="Arial" w:cs="Arial"/>
          <w:sz w:val="22"/>
          <w:szCs w:val="22"/>
        </w:rPr>
      </w:pPr>
      <w:r w:rsidRPr="00C727F2">
        <w:rPr>
          <w:rFonts w:ascii="Arial" w:hAnsi="Arial" w:cs="Arial"/>
          <w:sz w:val="22"/>
          <w:szCs w:val="22"/>
        </w:rPr>
        <w:t xml:space="preserve">Deskripsi sistem untuk mengukur kepuasan pengguna proses penelitian (peneliti dan mitra), termasuk kejelasan instrumen yang digunakan, pelaksanaan, perekaman dan analisis datanya pada </w:t>
      </w:r>
      <w:r w:rsidR="00055DB2" w:rsidRPr="00C727F2">
        <w:rPr>
          <w:rFonts w:ascii="Arial" w:hAnsi="Arial" w:cs="Arial"/>
          <w:sz w:val="22"/>
          <w:szCs w:val="22"/>
        </w:rPr>
        <w:t>UPPS</w:t>
      </w:r>
      <w:r w:rsidRPr="00C727F2">
        <w:rPr>
          <w:rFonts w:ascii="Arial" w:hAnsi="Arial" w:cs="Arial"/>
          <w:sz w:val="22"/>
          <w:szCs w:val="22"/>
        </w:rPr>
        <w:t>.</w:t>
      </w:r>
    </w:p>
    <w:p w14:paraId="45CBE56C" w14:textId="77777777" w:rsidR="008E01EB" w:rsidRPr="00C727F2" w:rsidRDefault="008E01EB" w:rsidP="00F60381">
      <w:pPr>
        <w:pStyle w:val="ListParagraph"/>
        <w:numPr>
          <w:ilvl w:val="0"/>
          <w:numId w:val="61"/>
        </w:numPr>
        <w:ind w:left="1170"/>
        <w:jc w:val="both"/>
        <w:rPr>
          <w:rFonts w:ascii="Arial" w:hAnsi="Arial" w:cs="Arial"/>
          <w:sz w:val="22"/>
          <w:szCs w:val="22"/>
        </w:rPr>
      </w:pPr>
      <w:r w:rsidRPr="00C727F2">
        <w:rPr>
          <w:rFonts w:ascii="Arial" w:hAnsi="Arial" w:cs="Arial"/>
          <w:sz w:val="22"/>
          <w:szCs w:val="22"/>
        </w:rPr>
        <w:t>Ketersediaan bukti yang sahih tentang hasil pengukuran kepuasan peneliti dan mitra yang dilaksanakan secara konsisten, dan ditindaklanjuti secara berkala dan tersistem.</w:t>
      </w:r>
    </w:p>
    <w:p w14:paraId="3A2D4683" w14:textId="77777777" w:rsidR="008E01EB" w:rsidRPr="00C727F2" w:rsidRDefault="008E01EB" w:rsidP="00DA4EB8">
      <w:pPr>
        <w:jc w:val="both"/>
        <w:rPr>
          <w:rFonts w:ascii="Arial" w:hAnsi="Arial" w:cs="Arial"/>
          <w:sz w:val="22"/>
          <w:szCs w:val="22"/>
        </w:rPr>
      </w:pPr>
    </w:p>
    <w:p w14:paraId="75F6E71A" w14:textId="77777777" w:rsidR="008E01EB" w:rsidRPr="00C727F2" w:rsidRDefault="008E01EB" w:rsidP="00F60381">
      <w:pPr>
        <w:pStyle w:val="ListParagraph"/>
        <w:numPr>
          <w:ilvl w:val="0"/>
          <w:numId w:val="59"/>
        </w:numPr>
        <w:jc w:val="both"/>
        <w:rPr>
          <w:rFonts w:ascii="Arial" w:hAnsi="Arial" w:cs="Arial"/>
          <w:sz w:val="22"/>
          <w:szCs w:val="22"/>
        </w:rPr>
      </w:pPr>
      <w:r w:rsidRPr="00C727F2">
        <w:rPr>
          <w:rFonts w:ascii="Arial" w:hAnsi="Arial" w:cs="Arial"/>
          <w:sz w:val="22"/>
          <w:szCs w:val="22"/>
        </w:rPr>
        <w:t xml:space="preserve">Tinjauan Manajemen </w:t>
      </w:r>
    </w:p>
    <w:p w14:paraId="1C0CD6A5" w14:textId="77777777" w:rsidR="008E01EB" w:rsidRPr="00C727F2" w:rsidRDefault="008E01EB" w:rsidP="00F6446B">
      <w:pPr>
        <w:ind w:left="720"/>
        <w:jc w:val="both"/>
        <w:rPr>
          <w:rFonts w:ascii="Arial" w:hAnsi="Arial" w:cs="Arial"/>
          <w:sz w:val="22"/>
          <w:szCs w:val="22"/>
        </w:rPr>
      </w:pPr>
      <w:r w:rsidRPr="00C727F2">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339337B5" w14:textId="77777777" w:rsidR="008E01EB" w:rsidRPr="00C727F2" w:rsidRDefault="008E01EB" w:rsidP="00DA4EB8">
      <w:pPr>
        <w:jc w:val="both"/>
        <w:rPr>
          <w:rFonts w:ascii="Arial" w:hAnsi="Arial" w:cs="Arial"/>
          <w:sz w:val="22"/>
          <w:szCs w:val="22"/>
        </w:rPr>
      </w:pPr>
    </w:p>
    <w:p w14:paraId="31CCE456" w14:textId="644830C9" w:rsidR="008E01EB" w:rsidRPr="00C727F2" w:rsidRDefault="008E01EB" w:rsidP="00F60381">
      <w:pPr>
        <w:pStyle w:val="ListParagraph"/>
        <w:numPr>
          <w:ilvl w:val="0"/>
          <w:numId w:val="59"/>
        </w:numPr>
        <w:jc w:val="both"/>
        <w:rPr>
          <w:rFonts w:ascii="Arial" w:hAnsi="Arial" w:cs="Arial"/>
          <w:sz w:val="22"/>
          <w:szCs w:val="22"/>
        </w:rPr>
      </w:pPr>
      <w:r w:rsidRPr="00C727F2">
        <w:rPr>
          <w:rFonts w:ascii="Arial" w:hAnsi="Arial" w:cs="Arial"/>
          <w:sz w:val="22"/>
          <w:szCs w:val="22"/>
        </w:rPr>
        <w:t xml:space="preserve">Kesimpulan hasil evaluasi ketercapaian standar </w:t>
      </w:r>
      <w:r w:rsidR="006C2D79" w:rsidRPr="00C727F2">
        <w:rPr>
          <w:rFonts w:ascii="Arial" w:hAnsi="Arial" w:cs="Arial"/>
          <w:sz w:val="22"/>
          <w:szCs w:val="22"/>
        </w:rPr>
        <w:t xml:space="preserve">Perguruan Tinggi </w:t>
      </w:r>
      <w:r w:rsidRPr="00C727F2">
        <w:rPr>
          <w:rFonts w:ascii="Arial" w:hAnsi="Arial" w:cs="Arial"/>
          <w:sz w:val="22"/>
          <w:szCs w:val="22"/>
        </w:rPr>
        <w:t xml:space="preserve">terkait penelitian serta tindak lanjut </w:t>
      </w:r>
    </w:p>
    <w:p w14:paraId="1C6078F5" w14:textId="77777777" w:rsidR="008E01EB" w:rsidRPr="00C727F2" w:rsidRDefault="008E01EB" w:rsidP="00F6446B">
      <w:pPr>
        <w:ind w:left="720"/>
        <w:jc w:val="both"/>
        <w:rPr>
          <w:rFonts w:ascii="Arial" w:hAnsi="Arial" w:cs="Arial"/>
          <w:sz w:val="22"/>
          <w:szCs w:val="22"/>
        </w:rPr>
      </w:pPr>
      <w:r w:rsidRPr="00C727F2">
        <w:rPr>
          <w:rFonts w:ascii="Arial" w:hAnsi="Arial" w:cs="Arial"/>
          <w:sz w:val="22"/>
          <w:szCs w:val="22"/>
        </w:rPr>
        <w:t>Berisi ringkasan dari: pemosisian, masalah dan akar masalah, serta rencana perbaikan dan pengembangan penelitian di UPPS dan PS.</w:t>
      </w:r>
    </w:p>
    <w:p w14:paraId="3C0D0DF2" w14:textId="77777777" w:rsidR="008E01EB" w:rsidRPr="00C727F2" w:rsidRDefault="008E01EB" w:rsidP="00DA4EB8">
      <w:pPr>
        <w:jc w:val="both"/>
        <w:rPr>
          <w:rFonts w:ascii="Arial" w:hAnsi="Arial" w:cs="Arial"/>
          <w:sz w:val="22"/>
          <w:szCs w:val="22"/>
        </w:rPr>
      </w:pPr>
    </w:p>
    <w:p w14:paraId="5BDCC691" w14:textId="77777777" w:rsidR="008E01EB" w:rsidRPr="00C727F2" w:rsidRDefault="008E01EB" w:rsidP="00DA4EB8">
      <w:pPr>
        <w:jc w:val="both"/>
        <w:rPr>
          <w:rFonts w:ascii="Arial" w:hAnsi="Arial" w:cs="Arial"/>
          <w:sz w:val="22"/>
          <w:szCs w:val="22"/>
        </w:rPr>
      </w:pPr>
    </w:p>
    <w:p w14:paraId="3FBA97B8" w14:textId="77777777" w:rsidR="008E01EB" w:rsidRPr="00C727F2" w:rsidRDefault="0005239B" w:rsidP="00F6446B">
      <w:pPr>
        <w:pStyle w:val="Heading4"/>
        <w:spacing w:line="240" w:lineRule="auto"/>
        <w:ind w:left="360" w:firstLine="0"/>
        <w:rPr>
          <w:rFonts w:cs="Arial"/>
          <w:b/>
          <w:sz w:val="22"/>
          <w:szCs w:val="22"/>
        </w:rPr>
      </w:pPr>
      <w:r w:rsidRPr="00C727F2">
        <w:rPr>
          <w:rFonts w:cs="Arial"/>
          <w:b/>
          <w:sz w:val="22"/>
          <w:szCs w:val="22"/>
        </w:rPr>
        <w:t xml:space="preserve">Kriteria </w:t>
      </w:r>
      <w:r w:rsidR="008E01EB" w:rsidRPr="00C727F2">
        <w:rPr>
          <w:rFonts w:cs="Arial"/>
          <w:b/>
          <w:sz w:val="22"/>
          <w:szCs w:val="22"/>
        </w:rPr>
        <w:t>8  Pengabdian kepada Masyarakat</w:t>
      </w:r>
    </w:p>
    <w:p w14:paraId="745B4F06" w14:textId="77777777" w:rsidR="0005239B" w:rsidRPr="00C727F2" w:rsidRDefault="0005239B" w:rsidP="00DA4EB8">
      <w:pPr>
        <w:jc w:val="both"/>
        <w:rPr>
          <w:rFonts w:ascii="Arial" w:hAnsi="Arial" w:cs="Arial"/>
          <w:sz w:val="22"/>
          <w:szCs w:val="22"/>
        </w:rPr>
      </w:pPr>
    </w:p>
    <w:p w14:paraId="6DF38992" w14:textId="0FDAFC10" w:rsidR="008E01EB" w:rsidRPr="00C727F2" w:rsidRDefault="008E01EB" w:rsidP="00F6446B">
      <w:pPr>
        <w:ind w:left="360"/>
        <w:jc w:val="both"/>
        <w:rPr>
          <w:rFonts w:ascii="Arial" w:hAnsi="Arial" w:cs="Arial"/>
          <w:sz w:val="22"/>
          <w:szCs w:val="22"/>
        </w:rPr>
      </w:pPr>
      <w:r w:rsidRPr="00C727F2">
        <w:rPr>
          <w:rFonts w:ascii="Arial" w:hAnsi="Arial" w:cs="Arial"/>
          <w:sz w:val="22"/>
          <w:szCs w:val="22"/>
        </w:rPr>
        <w:t xml:space="preserve">Narasikan secara analisis runtut mengenai </w:t>
      </w:r>
      <w:r w:rsidR="00055DB2" w:rsidRPr="00C727F2">
        <w:rPr>
          <w:rFonts w:ascii="Arial" w:hAnsi="Arial" w:cs="Arial"/>
          <w:sz w:val="22"/>
          <w:szCs w:val="22"/>
        </w:rPr>
        <w:t>k</w:t>
      </w:r>
      <w:r w:rsidRPr="00C727F2">
        <w:rPr>
          <w:rFonts w:ascii="Arial" w:hAnsi="Arial" w:cs="Arial"/>
          <w:sz w:val="22"/>
          <w:szCs w:val="22"/>
        </w:rPr>
        <w:t xml:space="preserve">riteria pengabdian kepada masyarakat dengan dukungan data, informasi, dan kinerja tentang keberadaan pedoman penyusunan, pelaksanaan, pencapaian, permasalahan dan kelemahan serta tindak lanjut </w:t>
      </w:r>
      <w:r w:rsidR="004D1B91" w:rsidRPr="00C727F2">
        <w:rPr>
          <w:rFonts w:ascii="Arial" w:hAnsi="Arial" w:cs="Arial"/>
          <w:sz w:val="22"/>
          <w:szCs w:val="22"/>
        </w:rPr>
        <w:t xml:space="preserve">dengan sistematika </w:t>
      </w:r>
      <w:r w:rsidRPr="00C727F2">
        <w:rPr>
          <w:rFonts w:ascii="Arial" w:hAnsi="Arial" w:cs="Arial"/>
          <w:sz w:val="22"/>
          <w:szCs w:val="22"/>
        </w:rPr>
        <w:t>sebagai berikut:</w:t>
      </w:r>
    </w:p>
    <w:p w14:paraId="3AD1E716" w14:textId="77777777" w:rsidR="006C2D79" w:rsidRPr="00C727F2" w:rsidRDefault="006C2D79" w:rsidP="00DA4EB8">
      <w:pPr>
        <w:jc w:val="both"/>
        <w:rPr>
          <w:rFonts w:ascii="Arial" w:hAnsi="Arial" w:cs="Arial"/>
          <w:sz w:val="22"/>
          <w:szCs w:val="22"/>
        </w:rPr>
      </w:pPr>
    </w:p>
    <w:p w14:paraId="786A0DF6" w14:textId="77777777" w:rsidR="008E01EB" w:rsidRPr="00C727F2" w:rsidRDefault="008E01EB" w:rsidP="00F60381">
      <w:pPr>
        <w:pStyle w:val="ListParagraph"/>
        <w:numPr>
          <w:ilvl w:val="0"/>
          <w:numId w:val="62"/>
        </w:numPr>
        <w:jc w:val="both"/>
        <w:rPr>
          <w:rFonts w:ascii="Arial" w:hAnsi="Arial" w:cs="Arial"/>
          <w:sz w:val="22"/>
          <w:szCs w:val="22"/>
        </w:rPr>
      </w:pPr>
      <w:r w:rsidRPr="00C727F2">
        <w:rPr>
          <w:rFonts w:ascii="Arial" w:hAnsi="Arial" w:cs="Arial"/>
          <w:sz w:val="22"/>
          <w:szCs w:val="22"/>
        </w:rPr>
        <w:t xml:space="preserve">Latar Belakang </w:t>
      </w:r>
    </w:p>
    <w:p w14:paraId="17A68F9B" w14:textId="77777777" w:rsidR="008E01EB" w:rsidRPr="00C727F2" w:rsidRDefault="008E01EB" w:rsidP="00F6446B">
      <w:pPr>
        <w:ind w:left="720"/>
        <w:jc w:val="both"/>
        <w:rPr>
          <w:rFonts w:ascii="Arial" w:hAnsi="Arial" w:cs="Arial"/>
          <w:sz w:val="22"/>
          <w:szCs w:val="22"/>
        </w:rPr>
      </w:pPr>
      <w:r w:rsidRPr="00C727F2">
        <w:rPr>
          <w:rFonts w:ascii="Arial" w:hAnsi="Arial" w:cs="Arial"/>
          <w:sz w:val="22"/>
          <w:szCs w:val="22"/>
        </w:rPr>
        <w:t xml:space="preserve">Bagian ini mencakup latar belakang, tujuan, dan rasional strategi pencapaian standar proses PkM yang mencakup: perencanaan, pelaksanaan, dan pelaporan PkM yang didasarkan atas analisis internal dan eksternal, serta posisi dan keunggulan pada bidang keilmuan </w:t>
      </w:r>
      <w:r w:rsidR="00055DB2" w:rsidRPr="00C727F2">
        <w:rPr>
          <w:rFonts w:ascii="Arial" w:hAnsi="Arial" w:cs="Arial"/>
          <w:sz w:val="22"/>
          <w:szCs w:val="22"/>
        </w:rPr>
        <w:t>PS</w:t>
      </w:r>
      <w:r w:rsidRPr="00C727F2">
        <w:rPr>
          <w:rFonts w:ascii="Arial" w:hAnsi="Arial" w:cs="Arial"/>
          <w:sz w:val="22"/>
          <w:szCs w:val="22"/>
        </w:rPr>
        <w:t>.</w:t>
      </w:r>
    </w:p>
    <w:p w14:paraId="0E39ED87" w14:textId="77777777" w:rsidR="001479DC" w:rsidRPr="00C727F2" w:rsidRDefault="001479DC" w:rsidP="00DA4EB8">
      <w:pPr>
        <w:jc w:val="both"/>
        <w:rPr>
          <w:rFonts w:ascii="Arial" w:hAnsi="Arial" w:cs="Arial"/>
          <w:sz w:val="22"/>
          <w:szCs w:val="22"/>
        </w:rPr>
      </w:pPr>
    </w:p>
    <w:p w14:paraId="5F5A1CB9" w14:textId="77777777" w:rsidR="008E01EB" w:rsidRPr="00C727F2" w:rsidRDefault="008E01EB" w:rsidP="00F60381">
      <w:pPr>
        <w:pStyle w:val="ListParagraph"/>
        <w:numPr>
          <w:ilvl w:val="0"/>
          <w:numId w:val="62"/>
        </w:numPr>
        <w:jc w:val="both"/>
        <w:rPr>
          <w:rFonts w:ascii="Arial" w:hAnsi="Arial" w:cs="Arial"/>
          <w:sz w:val="22"/>
          <w:szCs w:val="22"/>
        </w:rPr>
      </w:pPr>
      <w:r w:rsidRPr="00C727F2">
        <w:rPr>
          <w:rFonts w:ascii="Arial" w:hAnsi="Arial" w:cs="Arial"/>
          <w:sz w:val="22"/>
          <w:szCs w:val="22"/>
        </w:rPr>
        <w:t xml:space="preserve">Kebijakan/Rujukan Peraturan dan Standar yang Menjadi Acuan PS </w:t>
      </w:r>
    </w:p>
    <w:p w14:paraId="1F0CC664" w14:textId="77777777" w:rsidR="008E01EB" w:rsidRPr="00C727F2" w:rsidRDefault="008E01EB" w:rsidP="00F6446B">
      <w:pPr>
        <w:ind w:left="720"/>
        <w:jc w:val="both"/>
        <w:rPr>
          <w:rFonts w:ascii="Arial" w:hAnsi="Arial" w:cs="Arial"/>
          <w:sz w:val="22"/>
          <w:szCs w:val="22"/>
        </w:rPr>
      </w:pPr>
      <w:r w:rsidRPr="00C727F2">
        <w:rPr>
          <w:rFonts w:ascii="Arial" w:hAnsi="Arial" w:cs="Arial"/>
          <w:sz w:val="22"/>
          <w:szCs w:val="22"/>
        </w:rPr>
        <w:t xml:space="preserve">Berisi deskripsi dokumen legal kebijakan dan panduan PkM yang mencakup perencanaan, pelaksanaan, dan pelaporan PkM. </w:t>
      </w:r>
    </w:p>
    <w:p w14:paraId="4823B45B" w14:textId="77777777" w:rsidR="008E01EB" w:rsidRPr="00C727F2" w:rsidRDefault="008E01EB" w:rsidP="00DA4EB8">
      <w:pPr>
        <w:jc w:val="both"/>
        <w:rPr>
          <w:rFonts w:ascii="Arial" w:hAnsi="Arial" w:cs="Arial"/>
          <w:sz w:val="22"/>
          <w:szCs w:val="22"/>
        </w:rPr>
      </w:pPr>
      <w:r w:rsidRPr="00C727F2">
        <w:rPr>
          <w:rFonts w:ascii="Arial" w:hAnsi="Arial" w:cs="Arial"/>
          <w:sz w:val="22"/>
          <w:szCs w:val="22"/>
        </w:rPr>
        <w:t xml:space="preserve"> </w:t>
      </w:r>
    </w:p>
    <w:p w14:paraId="1CCAF295" w14:textId="77777777" w:rsidR="008E01EB" w:rsidRPr="00C727F2" w:rsidRDefault="008E01EB" w:rsidP="00F60381">
      <w:pPr>
        <w:pStyle w:val="ListParagraph"/>
        <w:numPr>
          <w:ilvl w:val="0"/>
          <w:numId w:val="62"/>
        </w:numPr>
        <w:jc w:val="both"/>
        <w:rPr>
          <w:rFonts w:ascii="Arial" w:hAnsi="Arial" w:cs="Arial"/>
          <w:sz w:val="22"/>
          <w:szCs w:val="22"/>
        </w:rPr>
      </w:pPr>
      <w:r w:rsidRPr="00C727F2">
        <w:rPr>
          <w:rFonts w:ascii="Arial" w:hAnsi="Arial" w:cs="Arial"/>
          <w:sz w:val="22"/>
          <w:szCs w:val="22"/>
        </w:rPr>
        <w:t xml:space="preserve">Strategi Pencapaian Standar </w:t>
      </w:r>
    </w:p>
    <w:p w14:paraId="30C90AB5" w14:textId="54E18D0D" w:rsidR="008E01EB" w:rsidRPr="00C727F2" w:rsidRDefault="008E01EB" w:rsidP="00F6446B">
      <w:pPr>
        <w:ind w:left="720"/>
        <w:jc w:val="both"/>
        <w:rPr>
          <w:rFonts w:ascii="Arial" w:hAnsi="Arial" w:cs="Arial"/>
          <w:sz w:val="22"/>
          <w:szCs w:val="22"/>
        </w:rPr>
      </w:pPr>
      <w:r w:rsidRPr="00C727F2">
        <w:rPr>
          <w:rFonts w:ascii="Arial" w:hAnsi="Arial" w:cs="Arial"/>
          <w:sz w:val="22"/>
          <w:szCs w:val="22"/>
        </w:rPr>
        <w:t xml:space="preserve">Bagian ini mencakup strategi </w:t>
      </w:r>
      <w:r w:rsidR="00055DB2" w:rsidRPr="00C727F2">
        <w:rPr>
          <w:rFonts w:ascii="Arial" w:hAnsi="Arial" w:cs="Arial"/>
          <w:sz w:val="22"/>
          <w:szCs w:val="22"/>
        </w:rPr>
        <w:t xml:space="preserve">UPPS </w:t>
      </w:r>
      <w:r w:rsidRPr="00C727F2">
        <w:rPr>
          <w:rFonts w:ascii="Arial" w:hAnsi="Arial" w:cs="Arial"/>
          <w:sz w:val="22"/>
          <w:szCs w:val="22"/>
        </w:rPr>
        <w:t xml:space="preserve">dalam pencapaian standar yang sudah ditetapkan oleh </w:t>
      </w:r>
      <w:r w:rsidR="006C2D79" w:rsidRPr="00C727F2">
        <w:rPr>
          <w:rFonts w:ascii="Arial" w:hAnsi="Arial" w:cs="Arial"/>
          <w:sz w:val="22"/>
          <w:szCs w:val="22"/>
        </w:rPr>
        <w:t xml:space="preserve">Perguruan Tinggi </w:t>
      </w:r>
      <w:r w:rsidRPr="00C727F2">
        <w:rPr>
          <w:rFonts w:ascii="Arial" w:hAnsi="Arial" w:cs="Arial"/>
          <w:sz w:val="22"/>
          <w:szCs w:val="22"/>
        </w:rPr>
        <w:t>terkait PkM.</w:t>
      </w:r>
    </w:p>
    <w:p w14:paraId="2BAC8DA8" w14:textId="77777777" w:rsidR="008E01EB" w:rsidRPr="00C727F2" w:rsidRDefault="008E01EB" w:rsidP="00F6446B">
      <w:pPr>
        <w:ind w:left="720"/>
        <w:jc w:val="both"/>
        <w:rPr>
          <w:rFonts w:ascii="Arial" w:hAnsi="Arial" w:cs="Arial"/>
          <w:sz w:val="22"/>
          <w:szCs w:val="22"/>
        </w:rPr>
      </w:pPr>
      <w:r w:rsidRPr="00C727F2">
        <w:rPr>
          <w:rFonts w:ascii="Arial" w:hAnsi="Arial" w:cs="Arial"/>
          <w:sz w:val="22"/>
          <w:szCs w:val="22"/>
        </w:rPr>
        <w:t>Pada bagian ini juga harus diuraikan bagaimana UPPS mengalokasikan sumber daya untuk mencapai standar yang telah ditetapkan serta mekanisme kontrol pencapaiannya.</w:t>
      </w:r>
    </w:p>
    <w:p w14:paraId="15C33FF3" w14:textId="77777777" w:rsidR="008E01EB" w:rsidRPr="00C727F2" w:rsidRDefault="008E01EB" w:rsidP="00DA4EB8">
      <w:pPr>
        <w:jc w:val="both"/>
        <w:rPr>
          <w:rFonts w:ascii="Arial" w:hAnsi="Arial" w:cs="Arial"/>
          <w:sz w:val="22"/>
          <w:szCs w:val="22"/>
        </w:rPr>
      </w:pPr>
    </w:p>
    <w:p w14:paraId="7E78FF8D" w14:textId="77777777" w:rsidR="008E01EB" w:rsidRPr="00C727F2" w:rsidRDefault="008E01EB" w:rsidP="00F60381">
      <w:pPr>
        <w:pStyle w:val="ListParagraph"/>
        <w:numPr>
          <w:ilvl w:val="0"/>
          <w:numId w:val="62"/>
        </w:numPr>
        <w:jc w:val="both"/>
        <w:rPr>
          <w:rFonts w:ascii="Arial" w:hAnsi="Arial" w:cs="Arial"/>
          <w:sz w:val="22"/>
          <w:szCs w:val="22"/>
        </w:rPr>
      </w:pPr>
      <w:r w:rsidRPr="00C727F2">
        <w:rPr>
          <w:rFonts w:ascii="Arial" w:hAnsi="Arial" w:cs="Arial"/>
          <w:sz w:val="22"/>
          <w:szCs w:val="22"/>
        </w:rPr>
        <w:t xml:space="preserve">Evaluasi Pelaksanaan Standar </w:t>
      </w:r>
    </w:p>
    <w:p w14:paraId="02F0BFDC" w14:textId="4723C220" w:rsidR="008E01EB" w:rsidRPr="00C727F2" w:rsidRDefault="008E01EB" w:rsidP="00F6446B">
      <w:pPr>
        <w:ind w:left="720"/>
        <w:jc w:val="both"/>
        <w:rPr>
          <w:rFonts w:ascii="Arial" w:hAnsi="Arial" w:cs="Arial"/>
          <w:sz w:val="22"/>
          <w:szCs w:val="22"/>
        </w:rPr>
      </w:pPr>
      <w:r w:rsidRPr="00C727F2">
        <w:rPr>
          <w:rFonts w:ascii="Arial" w:hAnsi="Arial" w:cs="Arial"/>
          <w:sz w:val="22"/>
          <w:szCs w:val="22"/>
        </w:rPr>
        <w:t xml:space="preserve">Berisi deskripsi dan </w:t>
      </w:r>
      <w:r w:rsidR="00C22B55" w:rsidRPr="00C727F2">
        <w:rPr>
          <w:rFonts w:ascii="Arial" w:hAnsi="Arial" w:cs="Arial"/>
          <w:sz w:val="22"/>
          <w:szCs w:val="22"/>
        </w:rPr>
        <w:t xml:space="preserve">analisis </w:t>
      </w:r>
      <w:r w:rsidRPr="00C727F2">
        <w:rPr>
          <w:rFonts w:ascii="Arial" w:hAnsi="Arial" w:cs="Arial"/>
          <w:sz w:val="22"/>
          <w:szCs w:val="22"/>
        </w:rPr>
        <w:t>keberhasilan dan/atau ketidakberhasilan pencapaian standar yang telah ditetapkan. Capaian kinerja harus diukur dengan metod</w:t>
      </w:r>
      <w:r w:rsidR="00055DB2" w:rsidRPr="00C727F2">
        <w:rPr>
          <w:rFonts w:ascii="Arial" w:hAnsi="Arial" w:cs="Arial"/>
          <w:sz w:val="22"/>
          <w:szCs w:val="22"/>
        </w:rPr>
        <w:t>e</w:t>
      </w:r>
      <w:r w:rsidRPr="00C727F2">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C727F2">
        <w:rPr>
          <w:rFonts w:ascii="Arial" w:hAnsi="Arial" w:cs="Arial"/>
          <w:sz w:val="22"/>
          <w:szCs w:val="22"/>
        </w:rPr>
        <w:t>UPPS</w:t>
      </w:r>
      <w:r w:rsidRPr="00C727F2">
        <w:rPr>
          <w:rFonts w:ascii="Arial" w:hAnsi="Arial" w:cs="Arial"/>
          <w:sz w:val="22"/>
          <w:szCs w:val="22"/>
        </w:rPr>
        <w:t>.</w:t>
      </w:r>
    </w:p>
    <w:p w14:paraId="68FD034E" w14:textId="77777777" w:rsidR="008E01EB" w:rsidRPr="00C727F2" w:rsidRDefault="008E01EB" w:rsidP="00DA4EB8">
      <w:pPr>
        <w:jc w:val="both"/>
        <w:rPr>
          <w:rFonts w:ascii="Arial" w:hAnsi="Arial" w:cs="Arial"/>
          <w:sz w:val="22"/>
          <w:szCs w:val="22"/>
        </w:rPr>
      </w:pPr>
    </w:p>
    <w:p w14:paraId="4D74C3DE" w14:textId="77777777" w:rsidR="008E01EB" w:rsidRPr="00C727F2" w:rsidRDefault="008E01EB" w:rsidP="00F60381">
      <w:pPr>
        <w:pStyle w:val="ListParagraph"/>
        <w:numPr>
          <w:ilvl w:val="0"/>
          <w:numId w:val="62"/>
        </w:numPr>
        <w:jc w:val="both"/>
        <w:rPr>
          <w:rFonts w:ascii="Arial" w:hAnsi="Arial" w:cs="Arial"/>
          <w:sz w:val="22"/>
          <w:szCs w:val="22"/>
        </w:rPr>
      </w:pPr>
      <w:r w:rsidRPr="00C727F2">
        <w:rPr>
          <w:rFonts w:ascii="Arial" w:hAnsi="Arial" w:cs="Arial"/>
          <w:sz w:val="22"/>
          <w:szCs w:val="22"/>
        </w:rPr>
        <w:t xml:space="preserve">Indikator Kinerja Utama </w:t>
      </w:r>
    </w:p>
    <w:p w14:paraId="138B0826" w14:textId="77777777" w:rsidR="008E01EB" w:rsidRPr="00C727F2" w:rsidRDefault="008E01EB" w:rsidP="00F6446B">
      <w:pPr>
        <w:ind w:left="720"/>
        <w:jc w:val="both"/>
        <w:rPr>
          <w:rFonts w:ascii="Arial" w:hAnsi="Arial" w:cs="Arial"/>
          <w:sz w:val="22"/>
          <w:szCs w:val="22"/>
        </w:rPr>
      </w:pPr>
      <w:r w:rsidRPr="00C727F2">
        <w:rPr>
          <w:rFonts w:ascii="Arial" w:hAnsi="Arial" w:cs="Arial"/>
          <w:sz w:val="22"/>
          <w:szCs w:val="22"/>
        </w:rPr>
        <w:t xml:space="preserve">Hasil analisis terhadap: </w:t>
      </w:r>
    </w:p>
    <w:p w14:paraId="57C44DE1" w14:textId="0C99EE9D" w:rsidR="008E01EB" w:rsidRPr="00C727F2" w:rsidRDefault="008E01EB" w:rsidP="00F6446B">
      <w:pPr>
        <w:ind w:left="720"/>
        <w:jc w:val="both"/>
        <w:rPr>
          <w:rFonts w:ascii="Arial" w:hAnsi="Arial" w:cs="Arial"/>
          <w:sz w:val="22"/>
          <w:szCs w:val="22"/>
        </w:rPr>
      </w:pPr>
      <w:r w:rsidRPr="00C727F2">
        <w:rPr>
          <w:rFonts w:ascii="Arial" w:hAnsi="Arial" w:cs="Arial"/>
          <w:sz w:val="22"/>
          <w:szCs w:val="22"/>
        </w:rPr>
        <w:t xml:space="preserve">Rata-rata jumlah PkM </w:t>
      </w:r>
      <w:r w:rsidR="001755D9" w:rsidRPr="00C727F2">
        <w:rPr>
          <w:rFonts w:ascii="Arial" w:hAnsi="Arial" w:cs="Arial"/>
          <w:sz w:val="22"/>
          <w:szCs w:val="22"/>
        </w:rPr>
        <w:t>DTPS</w:t>
      </w:r>
      <w:r w:rsidRPr="00C727F2">
        <w:rPr>
          <w:rFonts w:ascii="Arial" w:hAnsi="Arial" w:cs="Arial"/>
          <w:sz w:val="22"/>
          <w:szCs w:val="22"/>
        </w:rPr>
        <w:t xml:space="preserve"> yang sesuai dengan keilmuan PS/Tahun dalam </w:t>
      </w:r>
      <w:r w:rsidR="00055DB2" w:rsidRPr="00C727F2">
        <w:rPr>
          <w:rFonts w:ascii="Arial" w:hAnsi="Arial" w:cs="Arial"/>
          <w:sz w:val="22"/>
          <w:szCs w:val="22"/>
        </w:rPr>
        <w:t>tiga (</w:t>
      </w:r>
      <w:r w:rsidRPr="00C727F2">
        <w:rPr>
          <w:rFonts w:ascii="Arial" w:hAnsi="Arial" w:cs="Arial"/>
          <w:sz w:val="22"/>
          <w:szCs w:val="22"/>
        </w:rPr>
        <w:t>3</w:t>
      </w:r>
      <w:r w:rsidR="00055DB2" w:rsidRPr="00C727F2">
        <w:rPr>
          <w:rFonts w:ascii="Arial" w:hAnsi="Arial" w:cs="Arial"/>
          <w:sz w:val="22"/>
          <w:szCs w:val="22"/>
        </w:rPr>
        <w:t>)</w:t>
      </w:r>
      <w:r w:rsidRPr="00C727F2">
        <w:rPr>
          <w:rFonts w:ascii="Arial" w:hAnsi="Arial" w:cs="Arial"/>
          <w:sz w:val="22"/>
          <w:szCs w:val="22"/>
        </w:rPr>
        <w:t xml:space="preserve"> tahun terakhir (Data merujuk DKPS </w:t>
      </w:r>
      <w:r w:rsidR="00105A42" w:rsidRPr="00C727F2">
        <w:rPr>
          <w:rFonts w:ascii="Arial" w:hAnsi="Arial" w:cs="Arial"/>
          <w:sz w:val="22"/>
          <w:szCs w:val="22"/>
        </w:rPr>
        <w:t>Tabel 2</w:t>
      </w:r>
      <w:r w:rsidR="00CC5DEF" w:rsidRPr="00C727F2">
        <w:rPr>
          <w:rFonts w:ascii="Arial" w:hAnsi="Arial" w:cs="Arial"/>
          <w:sz w:val="22"/>
          <w:szCs w:val="22"/>
        </w:rPr>
        <w:t>2</w:t>
      </w:r>
      <w:r w:rsidR="00105A42" w:rsidRPr="00C727F2">
        <w:rPr>
          <w:rFonts w:ascii="Arial" w:hAnsi="Arial" w:cs="Arial"/>
          <w:sz w:val="22"/>
          <w:szCs w:val="22"/>
        </w:rPr>
        <w:t>. Data Kegiatan Pengabdian kepada Masyarakat (PkM) Dosen Tetap Program Studi</w:t>
      </w:r>
      <w:r w:rsidRPr="00C727F2">
        <w:rPr>
          <w:rFonts w:ascii="Arial" w:hAnsi="Arial" w:cs="Arial"/>
          <w:sz w:val="22"/>
          <w:szCs w:val="22"/>
        </w:rPr>
        <w:t>)</w:t>
      </w:r>
    </w:p>
    <w:p w14:paraId="20EC93CC" w14:textId="77777777" w:rsidR="008E01EB" w:rsidRPr="00C727F2" w:rsidRDefault="008E01EB" w:rsidP="00F6446B">
      <w:pPr>
        <w:ind w:left="720"/>
        <w:jc w:val="both"/>
        <w:rPr>
          <w:rFonts w:ascii="Arial" w:hAnsi="Arial" w:cs="Arial"/>
          <w:sz w:val="22"/>
          <w:szCs w:val="22"/>
        </w:rPr>
      </w:pPr>
      <w:r w:rsidRPr="00C727F2">
        <w:rPr>
          <w:rFonts w:ascii="Arial" w:hAnsi="Arial" w:cs="Arial"/>
          <w:sz w:val="22"/>
          <w:szCs w:val="22"/>
        </w:rPr>
        <w:t>Jumlah kegiatan PkM yang melibatkan mahasiswa. Catatan: tidak termasuk KKN (deskripsikan).</w:t>
      </w:r>
    </w:p>
    <w:p w14:paraId="2EEEB188" w14:textId="77777777" w:rsidR="008E01EB" w:rsidRPr="00C727F2" w:rsidRDefault="008E01EB" w:rsidP="00F6446B">
      <w:pPr>
        <w:ind w:left="720"/>
        <w:jc w:val="both"/>
        <w:rPr>
          <w:rFonts w:ascii="Arial" w:hAnsi="Arial" w:cs="Arial"/>
          <w:sz w:val="22"/>
          <w:szCs w:val="22"/>
        </w:rPr>
      </w:pPr>
    </w:p>
    <w:p w14:paraId="161D7FA2" w14:textId="77777777" w:rsidR="008E01EB" w:rsidRPr="00C727F2" w:rsidRDefault="008E01EB" w:rsidP="00F6446B">
      <w:pPr>
        <w:ind w:left="720"/>
        <w:jc w:val="both"/>
        <w:rPr>
          <w:rFonts w:ascii="Arial" w:hAnsi="Arial" w:cs="Arial"/>
          <w:sz w:val="22"/>
          <w:szCs w:val="22"/>
        </w:rPr>
      </w:pPr>
      <w:r w:rsidRPr="00C727F2">
        <w:rPr>
          <w:rFonts w:ascii="Arial" w:hAnsi="Arial" w:cs="Arial"/>
          <w:sz w:val="22"/>
          <w:szCs w:val="22"/>
        </w:rPr>
        <w:t xml:space="preserve">Relevansi PkM pada </w:t>
      </w:r>
      <w:r w:rsidR="00055DB2" w:rsidRPr="00C727F2">
        <w:rPr>
          <w:rFonts w:ascii="Arial" w:hAnsi="Arial" w:cs="Arial"/>
          <w:sz w:val="22"/>
          <w:szCs w:val="22"/>
        </w:rPr>
        <w:t xml:space="preserve">UPPS </w:t>
      </w:r>
      <w:r w:rsidRPr="00C727F2">
        <w:rPr>
          <w:rFonts w:ascii="Arial" w:hAnsi="Arial" w:cs="Arial"/>
          <w:sz w:val="22"/>
          <w:szCs w:val="22"/>
        </w:rPr>
        <w:t xml:space="preserve">mencakup unsur-unsur sebagai berikut: </w:t>
      </w:r>
    </w:p>
    <w:p w14:paraId="04B6196F" w14:textId="1016989D" w:rsidR="008E01EB" w:rsidRPr="00C727F2" w:rsidRDefault="008E01EB" w:rsidP="00F60381">
      <w:pPr>
        <w:pStyle w:val="ListParagraph"/>
        <w:numPr>
          <w:ilvl w:val="0"/>
          <w:numId w:val="63"/>
        </w:numPr>
        <w:ind w:left="1170"/>
        <w:jc w:val="both"/>
        <w:rPr>
          <w:rFonts w:ascii="Arial" w:hAnsi="Arial" w:cs="Arial"/>
          <w:sz w:val="22"/>
          <w:szCs w:val="22"/>
        </w:rPr>
      </w:pPr>
      <w:r w:rsidRPr="00C727F2">
        <w:rPr>
          <w:rFonts w:ascii="Arial" w:hAnsi="Arial" w:cs="Arial"/>
          <w:sz w:val="22"/>
          <w:szCs w:val="22"/>
        </w:rPr>
        <w:t xml:space="preserve">memiliki </w:t>
      </w:r>
      <w:r w:rsidR="007216B0" w:rsidRPr="00C727F2">
        <w:rPr>
          <w:rFonts w:ascii="Arial" w:hAnsi="Arial" w:cs="Arial"/>
          <w:i/>
          <w:iCs/>
          <w:sz w:val="22"/>
          <w:szCs w:val="22"/>
        </w:rPr>
        <w:t>roadmap</w:t>
      </w:r>
      <w:r w:rsidR="007216B0" w:rsidRPr="00C727F2">
        <w:rPr>
          <w:rFonts w:ascii="Arial" w:hAnsi="Arial" w:cs="Arial"/>
          <w:sz w:val="22"/>
          <w:szCs w:val="22"/>
        </w:rPr>
        <w:t xml:space="preserve"> </w:t>
      </w:r>
      <w:r w:rsidRPr="00C727F2">
        <w:rPr>
          <w:rFonts w:ascii="Arial" w:hAnsi="Arial" w:cs="Arial"/>
          <w:sz w:val="22"/>
          <w:szCs w:val="22"/>
        </w:rPr>
        <w:t xml:space="preserve">yang memayungi tema PkM dosen dan mahasiswa serta hilirisasi/penerapan keilmuan PS, </w:t>
      </w:r>
    </w:p>
    <w:p w14:paraId="58FA77E9" w14:textId="11E8E599" w:rsidR="008E01EB" w:rsidRPr="00C727F2" w:rsidRDefault="008E01EB" w:rsidP="00F60381">
      <w:pPr>
        <w:pStyle w:val="ListParagraph"/>
        <w:numPr>
          <w:ilvl w:val="0"/>
          <w:numId w:val="63"/>
        </w:numPr>
        <w:ind w:left="1170"/>
        <w:jc w:val="both"/>
        <w:rPr>
          <w:rFonts w:ascii="Arial" w:hAnsi="Arial" w:cs="Arial"/>
          <w:sz w:val="22"/>
          <w:szCs w:val="22"/>
        </w:rPr>
      </w:pPr>
      <w:r w:rsidRPr="00C727F2">
        <w:rPr>
          <w:rFonts w:ascii="Arial" w:hAnsi="Arial" w:cs="Arial"/>
          <w:sz w:val="22"/>
          <w:szCs w:val="22"/>
        </w:rPr>
        <w:t xml:space="preserve">dosen dan mahasiswa melaksanakan PkM sesuai dengan </w:t>
      </w:r>
      <w:r w:rsidR="007216B0" w:rsidRPr="00C727F2">
        <w:rPr>
          <w:rFonts w:ascii="Arial" w:hAnsi="Arial" w:cs="Arial"/>
          <w:i/>
          <w:iCs/>
          <w:sz w:val="22"/>
          <w:szCs w:val="22"/>
        </w:rPr>
        <w:t>roadmap</w:t>
      </w:r>
      <w:r w:rsidR="007216B0" w:rsidRPr="00C727F2">
        <w:rPr>
          <w:rFonts w:ascii="Arial" w:hAnsi="Arial" w:cs="Arial"/>
          <w:sz w:val="22"/>
          <w:szCs w:val="22"/>
        </w:rPr>
        <w:t xml:space="preserve"> </w:t>
      </w:r>
      <w:r w:rsidRPr="00C727F2">
        <w:rPr>
          <w:rFonts w:ascii="Arial" w:hAnsi="Arial" w:cs="Arial"/>
          <w:sz w:val="22"/>
          <w:szCs w:val="22"/>
        </w:rPr>
        <w:t>PkM</w:t>
      </w:r>
      <w:r w:rsidR="00CC5DEF" w:rsidRPr="00C727F2">
        <w:rPr>
          <w:rFonts w:ascii="Arial" w:hAnsi="Arial" w:cs="Arial"/>
          <w:sz w:val="22"/>
          <w:szCs w:val="22"/>
        </w:rPr>
        <w:t xml:space="preserve">, </w:t>
      </w:r>
    </w:p>
    <w:p w14:paraId="1BD71584" w14:textId="1EB92544" w:rsidR="008E01EB" w:rsidRPr="00C727F2" w:rsidRDefault="008E01EB" w:rsidP="00F60381">
      <w:pPr>
        <w:pStyle w:val="ListParagraph"/>
        <w:numPr>
          <w:ilvl w:val="0"/>
          <w:numId w:val="63"/>
        </w:numPr>
        <w:ind w:left="1170"/>
        <w:jc w:val="both"/>
        <w:rPr>
          <w:rFonts w:ascii="Arial" w:hAnsi="Arial" w:cs="Arial"/>
          <w:sz w:val="22"/>
          <w:szCs w:val="22"/>
        </w:rPr>
      </w:pPr>
      <w:r w:rsidRPr="00C727F2">
        <w:rPr>
          <w:rFonts w:ascii="Arial" w:hAnsi="Arial" w:cs="Arial"/>
          <w:sz w:val="22"/>
          <w:szCs w:val="22"/>
        </w:rPr>
        <w:t xml:space="preserve">melakukan evaluasi kesesuaian PkM dosen dan mahasiswa dengan </w:t>
      </w:r>
      <w:r w:rsidR="007216B0" w:rsidRPr="00C727F2">
        <w:rPr>
          <w:rFonts w:ascii="Arial" w:hAnsi="Arial" w:cs="Arial"/>
          <w:i/>
          <w:iCs/>
          <w:sz w:val="22"/>
          <w:szCs w:val="22"/>
        </w:rPr>
        <w:t>roadmap</w:t>
      </w:r>
      <w:r w:rsidRPr="00C727F2">
        <w:rPr>
          <w:rFonts w:ascii="Arial" w:hAnsi="Arial" w:cs="Arial"/>
          <w:sz w:val="22"/>
          <w:szCs w:val="22"/>
        </w:rPr>
        <w:t xml:space="preserve">, </w:t>
      </w:r>
    </w:p>
    <w:p w14:paraId="256123B3" w14:textId="49DDC902" w:rsidR="008E01EB" w:rsidRPr="00C727F2" w:rsidRDefault="008E01EB" w:rsidP="00F60381">
      <w:pPr>
        <w:pStyle w:val="ListParagraph"/>
        <w:numPr>
          <w:ilvl w:val="0"/>
          <w:numId w:val="63"/>
        </w:numPr>
        <w:ind w:left="1170"/>
        <w:jc w:val="both"/>
        <w:rPr>
          <w:rFonts w:ascii="Arial" w:hAnsi="Arial" w:cs="Arial"/>
          <w:sz w:val="22"/>
          <w:szCs w:val="22"/>
        </w:rPr>
      </w:pPr>
      <w:r w:rsidRPr="00C727F2">
        <w:rPr>
          <w:rFonts w:ascii="Arial" w:hAnsi="Arial" w:cs="Arial"/>
          <w:sz w:val="22"/>
          <w:szCs w:val="22"/>
        </w:rPr>
        <w:t>menggunakan hasil evaluasi untuk perbaikan relevansi PkM dan pengembangan keilmuan PS</w:t>
      </w:r>
      <w:r w:rsidR="00CC5DEF" w:rsidRPr="00C727F2">
        <w:rPr>
          <w:rFonts w:ascii="Arial" w:hAnsi="Arial" w:cs="Arial"/>
          <w:sz w:val="22"/>
          <w:szCs w:val="22"/>
        </w:rPr>
        <w:t>, dan</w:t>
      </w:r>
    </w:p>
    <w:p w14:paraId="678535C7" w14:textId="0C3A0621" w:rsidR="00CC5DEF" w:rsidRPr="00C727F2" w:rsidRDefault="00CC5DEF" w:rsidP="00F60381">
      <w:pPr>
        <w:pStyle w:val="ListParagraph"/>
        <w:numPr>
          <w:ilvl w:val="0"/>
          <w:numId w:val="63"/>
        </w:numPr>
        <w:ind w:left="1170"/>
        <w:jc w:val="both"/>
        <w:rPr>
          <w:rFonts w:ascii="Arial" w:hAnsi="Arial" w:cs="Arial"/>
          <w:sz w:val="22"/>
          <w:szCs w:val="22"/>
        </w:rPr>
      </w:pPr>
      <w:bookmarkStart w:id="22" w:name="_Hlk30435071"/>
      <w:r w:rsidRPr="00C727F2">
        <w:rPr>
          <w:rFonts w:ascii="Arial" w:hAnsi="Arial" w:cs="Arial"/>
          <w:sz w:val="22"/>
          <w:szCs w:val="22"/>
        </w:rPr>
        <w:t>Memanfaatkan hasil PkM untuk pengayaan pembelajaran.</w:t>
      </w:r>
      <w:bookmarkEnd w:id="22"/>
      <w:r w:rsidRPr="00C727F2">
        <w:rPr>
          <w:rFonts w:ascii="Arial" w:hAnsi="Arial" w:cs="Arial"/>
          <w:sz w:val="22"/>
          <w:szCs w:val="22"/>
        </w:rPr>
        <w:t xml:space="preserve"> </w:t>
      </w:r>
    </w:p>
    <w:p w14:paraId="1AA34D17" w14:textId="77777777" w:rsidR="008E01EB" w:rsidRPr="00C727F2" w:rsidRDefault="008E01EB" w:rsidP="00DA4EB8">
      <w:pPr>
        <w:jc w:val="both"/>
        <w:rPr>
          <w:rFonts w:ascii="Arial" w:hAnsi="Arial" w:cs="Arial"/>
          <w:sz w:val="22"/>
          <w:szCs w:val="22"/>
        </w:rPr>
      </w:pPr>
    </w:p>
    <w:p w14:paraId="05D134A4" w14:textId="77777777" w:rsidR="008E01EB" w:rsidRPr="00C727F2" w:rsidRDefault="008E01EB" w:rsidP="00F60381">
      <w:pPr>
        <w:pStyle w:val="ListParagraph"/>
        <w:numPr>
          <w:ilvl w:val="0"/>
          <w:numId w:val="62"/>
        </w:numPr>
        <w:jc w:val="both"/>
        <w:rPr>
          <w:rFonts w:ascii="Arial" w:hAnsi="Arial" w:cs="Arial"/>
          <w:sz w:val="22"/>
          <w:szCs w:val="22"/>
        </w:rPr>
      </w:pPr>
      <w:r w:rsidRPr="00C727F2">
        <w:rPr>
          <w:rFonts w:ascii="Arial" w:hAnsi="Arial" w:cs="Arial"/>
          <w:sz w:val="22"/>
          <w:szCs w:val="22"/>
        </w:rPr>
        <w:t xml:space="preserve">Indikator Kinerja Tambahan </w:t>
      </w:r>
    </w:p>
    <w:p w14:paraId="45DD1D6B" w14:textId="58CEF10C" w:rsidR="008E01EB" w:rsidRPr="00C727F2" w:rsidRDefault="008E01EB" w:rsidP="00F6446B">
      <w:pPr>
        <w:ind w:left="720"/>
        <w:jc w:val="both"/>
        <w:rPr>
          <w:rFonts w:ascii="Arial" w:hAnsi="Arial" w:cs="Arial"/>
          <w:sz w:val="22"/>
          <w:szCs w:val="22"/>
        </w:rPr>
      </w:pPr>
      <w:r w:rsidRPr="00C727F2">
        <w:rPr>
          <w:rFonts w:ascii="Arial" w:hAnsi="Arial" w:cs="Arial"/>
          <w:sz w:val="22"/>
          <w:szCs w:val="22"/>
        </w:rPr>
        <w:t xml:space="preserve">Indikator kinerja tambahan adalah indikator proses PkM lain yang ditetapkan oleh masing-masing </w:t>
      </w:r>
      <w:r w:rsidR="006C2D79" w:rsidRPr="00C727F2">
        <w:rPr>
          <w:rFonts w:ascii="Arial" w:hAnsi="Arial" w:cs="Arial"/>
          <w:sz w:val="22"/>
          <w:szCs w:val="22"/>
        </w:rPr>
        <w:t xml:space="preserve">Perguruan Tinggi </w:t>
      </w:r>
      <w:r w:rsidRPr="00C727F2">
        <w:rPr>
          <w:rFonts w:ascii="Arial" w:hAnsi="Arial" w:cs="Arial"/>
          <w:sz w:val="22"/>
          <w:szCs w:val="22"/>
        </w:rPr>
        <w:t xml:space="preserve">untuk </w:t>
      </w:r>
      <w:r w:rsidR="00972E5D" w:rsidRPr="00C727F2">
        <w:rPr>
          <w:rFonts w:ascii="Arial" w:hAnsi="Arial" w:cs="Arial"/>
          <w:sz w:val="22"/>
          <w:szCs w:val="22"/>
        </w:rPr>
        <w:t>melampaui</w:t>
      </w:r>
      <w:r w:rsidRPr="00C727F2">
        <w:rPr>
          <w:rFonts w:ascii="Arial" w:hAnsi="Arial" w:cs="Arial"/>
          <w:sz w:val="22"/>
          <w:szCs w:val="22"/>
        </w:rPr>
        <w:t xml:space="preserve"> </w:t>
      </w:r>
      <w:r w:rsidR="00E24D3A" w:rsidRPr="00C727F2">
        <w:rPr>
          <w:rFonts w:ascii="Arial" w:hAnsi="Arial" w:cs="Arial"/>
          <w:sz w:val="22"/>
          <w:szCs w:val="22"/>
        </w:rPr>
        <w:t>SN-Dikti</w:t>
      </w:r>
      <w:r w:rsidRPr="00C727F2">
        <w:rPr>
          <w:rFonts w:ascii="Arial" w:hAnsi="Arial" w:cs="Arial"/>
          <w:sz w:val="22"/>
          <w:szCs w:val="22"/>
        </w:rPr>
        <w:t>. Data indikator kinerja tambahan yang sahih harus diukur, dimonitor, dikaji dan dianalisis untuk perbaikan berkelanjutan.</w:t>
      </w:r>
    </w:p>
    <w:p w14:paraId="4EBE614B" w14:textId="77777777" w:rsidR="008E01EB" w:rsidRPr="00C727F2" w:rsidRDefault="008E01EB" w:rsidP="00DA4EB8">
      <w:pPr>
        <w:jc w:val="both"/>
        <w:rPr>
          <w:rFonts w:ascii="Arial" w:hAnsi="Arial" w:cs="Arial"/>
          <w:sz w:val="22"/>
          <w:szCs w:val="22"/>
        </w:rPr>
      </w:pPr>
    </w:p>
    <w:p w14:paraId="289DFA1F" w14:textId="77777777" w:rsidR="008E01EB" w:rsidRPr="00C727F2" w:rsidRDefault="008E01EB" w:rsidP="00F60381">
      <w:pPr>
        <w:pStyle w:val="ListParagraph"/>
        <w:numPr>
          <w:ilvl w:val="0"/>
          <w:numId w:val="62"/>
        </w:numPr>
        <w:jc w:val="both"/>
        <w:rPr>
          <w:rFonts w:ascii="Arial" w:hAnsi="Arial" w:cs="Arial"/>
          <w:sz w:val="22"/>
          <w:szCs w:val="22"/>
        </w:rPr>
      </w:pPr>
      <w:r w:rsidRPr="00C727F2">
        <w:rPr>
          <w:rFonts w:ascii="Arial" w:hAnsi="Arial" w:cs="Arial"/>
          <w:sz w:val="22"/>
          <w:szCs w:val="22"/>
        </w:rPr>
        <w:t xml:space="preserve">Kepuasan Pengguna </w:t>
      </w:r>
    </w:p>
    <w:p w14:paraId="4F9147BC" w14:textId="77777777" w:rsidR="00F6446B" w:rsidRPr="00C727F2" w:rsidRDefault="008E01EB" w:rsidP="00F6446B">
      <w:pPr>
        <w:ind w:left="720"/>
        <w:jc w:val="both"/>
        <w:rPr>
          <w:rFonts w:ascii="Arial" w:hAnsi="Arial" w:cs="Arial"/>
          <w:sz w:val="22"/>
          <w:szCs w:val="22"/>
        </w:rPr>
      </w:pPr>
      <w:r w:rsidRPr="00C727F2">
        <w:rPr>
          <w:rFonts w:ascii="Arial" w:hAnsi="Arial" w:cs="Arial"/>
          <w:sz w:val="22"/>
          <w:szCs w:val="22"/>
        </w:rPr>
        <w:t xml:space="preserve">Deskripsi sistem untuk mengukur kepuasan pengguna proses PkM (pengabdi dan mitra), termasuk kejelasan instrumen yang digunakan, pelaksanaan, perekaman dan analisis datanya pada </w:t>
      </w:r>
      <w:r w:rsidR="00055DB2" w:rsidRPr="00C727F2">
        <w:rPr>
          <w:rFonts w:ascii="Arial" w:hAnsi="Arial" w:cs="Arial"/>
          <w:sz w:val="22"/>
          <w:szCs w:val="22"/>
        </w:rPr>
        <w:t>UPPS</w:t>
      </w:r>
      <w:r w:rsidRPr="00C727F2">
        <w:rPr>
          <w:rFonts w:ascii="Arial" w:hAnsi="Arial" w:cs="Arial"/>
          <w:sz w:val="22"/>
          <w:szCs w:val="22"/>
        </w:rPr>
        <w:t>.</w:t>
      </w:r>
    </w:p>
    <w:p w14:paraId="1379D449" w14:textId="77777777" w:rsidR="008E01EB" w:rsidRPr="00C727F2" w:rsidRDefault="008E01EB" w:rsidP="00F6446B">
      <w:pPr>
        <w:ind w:left="720"/>
        <w:jc w:val="both"/>
        <w:rPr>
          <w:rFonts w:ascii="Arial" w:hAnsi="Arial" w:cs="Arial"/>
          <w:sz w:val="22"/>
          <w:szCs w:val="22"/>
        </w:rPr>
      </w:pPr>
      <w:r w:rsidRPr="00C727F2">
        <w:rPr>
          <w:rFonts w:ascii="Arial" w:hAnsi="Arial" w:cs="Arial"/>
          <w:sz w:val="22"/>
          <w:szCs w:val="22"/>
        </w:rPr>
        <w:t>Ketersediaan bukti yang sahih tentang hasil pengukuran kepuasan pengabdi dan mitra yang dilaksanakan secara konsisten, dan ditindaklanjuti secara berkala dan tersistem.</w:t>
      </w:r>
    </w:p>
    <w:p w14:paraId="43D1B7F5" w14:textId="28C83C23" w:rsidR="008E01EB" w:rsidRPr="00C727F2" w:rsidRDefault="008E01EB" w:rsidP="00DA4EB8">
      <w:pPr>
        <w:jc w:val="both"/>
        <w:rPr>
          <w:rFonts w:ascii="Arial" w:hAnsi="Arial" w:cs="Arial"/>
          <w:sz w:val="22"/>
          <w:szCs w:val="22"/>
        </w:rPr>
      </w:pPr>
    </w:p>
    <w:p w14:paraId="5F8AF7C3" w14:textId="77777777" w:rsidR="008E01EB" w:rsidRPr="00C727F2" w:rsidRDefault="008E01EB" w:rsidP="00F60381">
      <w:pPr>
        <w:pStyle w:val="ListParagraph"/>
        <w:numPr>
          <w:ilvl w:val="0"/>
          <w:numId w:val="62"/>
        </w:numPr>
        <w:jc w:val="both"/>
        <w:rPr>
          <w:rFonts w:ascii="Arial" w:hAnsi="Arial" w:cs="Arial"/>
          <w:sz w:val="22"/>
          <w:szCs w:val="22"/>
        </w:rPr>
      </w:pPr>
      <w:r w:rsidRPr="00C727F2">
        <w:rPr>
          <w:rFonts w:ascii="Arial" w:hAnsi="Arial" w:cs="Arial"/>
          <w:sz w:val="22"/>
          <w:szCs w:val="22"/>
        </w:rPr>
        <w:t xml:space="preserve">Tinjauan Manajemen </w:t>
      </w:r>
    </w:p>
    <w:p w14:paraId="714FD1CC" w14:textId="77777777" w:rsidR="008E01EB" w:rsidRPr="00C727F2" w:rsidRDefault="008E01EB" w:rsidP="00F6446B">
      <w:pPr>
        <w:ind w:left="720"/>
        <w:jc w:val="both"/>
        <w:rPr>
          <w:rFonts w:ascii="Arial" w:hAnsi="Arial" w:cs="Arial"/>
          <w:sz w:val="22"/>
          <w:szCs w:val="22"/>
        </w:rPr>
      </w:pPr>
      <w:r w:rsidRPr="00C727F2">
        <w:rPr>
          <w:rFonts w:ascii="Arial" w:hAnsi="Arial" w:cs="Arial"/>
          <w:sz w:val="22"/>
          <w:szCs w:val="22"/>
        </w:rPr>
        <w:t>Deskripsi dan bukti yang sahih tindakan-tindakan pengendalian berdasarkan sistem penjaminan mutu yang ditetapkan, dilaksanakan, dan dievaluasi untuk memastikan efektivitas sistem penjaminan mutu.</w:t>
      </w:r>
    </w:p>
    <w:p w14:paraId="0566B0C7" w14:textId="77777777" w:rsidR="001E7169" w:rsidRPr="00C727F2" w:rsidRDefault="001E7169" w:rsidP="00DA4EB8">
      <w:pPr>
        <w:jc w:val="both"/>
        <w:rPr>
          <w:rFonts w:ascii="Arial" w:hAnsi="Arial" w:cs="Arial"/>
          <w:sz w:val="22"/>
          <w:szCs w:val="22"/>
        </w:rPr>
      </w:pPr>
    </w:p>
    <w:p w14:paraId="4449408D" w14:textId="57BF861A" w:rsidR="008E01EB" w:rsidRPr="00C727F2" w:rsidRDefault="00B54759" w:rsidP="00F60381">
      <w:pPr>
        <w:pStyle w:val="ListParagraph"/>
        <w:numPr>
          <w:ilvl w:val="0"/>
          <w:numId w:val="62"/>
        </w:numPr>
        <w:jc w:val="both"/>
        <w:rPr>
          <w:rFonts w:ascii="Arial" w:hAnsi="Arial" w:cs="Arial"/>
          <w:sz w:val="22"/>
          <w:szCs w:val="22"/>
        </w:rPr>
      </w:pPr>
      <w:r w:rsidRPr="00C727F2">
        <w:rPr>
          <w:rFonts w:ascii="Arial" w:hAnsi="Arial" w:cs="Arial"/>
          <w:sz w:val="22"/>
          <w:szCs w:val="22"/>
        </w:rPr>
        <w:t>Kesimpulan Hasil Evaluasi Ketercapaian Standar PKM serta Tindak Lanjut</w:t>
      </w:r>
      <w:r w:rsidR="008E01EB" w:rsidRPr="00C727F2">
        <w:rPr>
          <w:rFonts w:ascii="Arial" w:hAnsi="Arial" w:cs="Arial"/>
          <w:sz w:val="22"/>
          <w:szCs w:val="22"/>
        </w:rPr>
        <w:t xml:space="preserve"> </w:t>
      </w:r>
    </w:p>
    <w:p w14:paraId="493E4B05" w14:textId="77777777" w:rsidR="008E01EB" w:rsidRPr="00C727F2" w:rsidRDefault="008E01EB" w:rsidP="00F6446B">
      <w:pPr>
        <w:ind w:left="720"/>
        <w:jc w:val="both"/>
        <w:rPr>
          <w:rFonts w:ascii="Arial" w:hAnsi="Arial" w:cs="Arial"/>
          <w:sz w:val="22"/>
          <w:szCs w:val="22"/>
        </w:rPr>
      </w:pPr>
      <w:r w:rsidRPr="00C727F2">
        <w:rPr>
          <w:rFonts w:ascii="Arial" w:hAnsi="Arial" w:cs="Arial"/>
          <w:sz w:val="22"/>
          <w:szCs w:val="22"/>
        </w:rPr>
        <w:t xml:space="preserve">Berisi ringkasan dari: pemosisian, masalah dan akar masalah, serta rencana perbaikan dan pengembangan PkM di </w:t>
      </w:r>
      <w:r w:rsidR="00055DB2" w:rsidRPr="00C727F2">
        <w:rPr>
          <w:rFonts w:ascii="Arial" w:hAnsi="Arial" w:cs="Arial"/>
          <w:sz w:val="22"/>
          <w:szCs w:val="22"/>
        </w:rPr>
        <w:t>UPPS</w:t>
      </w:r>
      <w:r w:rsidRPr="00C727F2">
        <w:rPr>
          <w:rFonts w:ascii="Arial" w:hAnsi="Arial" w:cs="Arial"/>
          <w:sz w:val="22"/>
          <w:szCs w:val="22"/>
        </w:rPr>
        <w:t>.</w:t>
      </w:r>
    </w:p>
    <w:p w14:paraId="75D0EAEF" w14:textId="77777777" w:rsidR="008E01EB" w:rsidRPr="00C727F2" w:rsidRDefault="008E01EB" w:rsidP="00DA4EB8">
      <w:pPr>
        <w:jc w:val="both"/>
        <w:rPr>
          <w:rFonts w:ascii="Arial" w:hAnsi="Arial" w:cs="Arial"/>
          <w:sz w:val="22"/>
          <w:szCs w:val="22"/>
        </w:rPr>
      </w:pPr>
    </w:p>
    <w:p w14:paraId="6AD1D725" w14:textId="77777777" w:rsidR="008E01EB" w:rsidRPr="00C727F2" w:rsidRDefault="008E01EB" w:rsidP="00DA4EB8">
      <w:pPr>
        <w:jc w:val="both"/>
        <w:rPr>
          <w:rFonts w:ascii="Arial" w:hAnsi="Arial" w:cs="Arial"/>
          <w:sz w:val="22"/>
          <w:szCs w:val="22"/>
        </w:rPr>
      </w:pPr>
    </w:p>
    <w:p w14:paraId="0F379E41" w14:textId="77777777" w:rsidR="008E01EB" w:rsidRPr="00C727F2" w:rsidRDefault="009B3BA8" w:rsidP="00F6446B">
      <w:pPr>
        <w:pStyle w:val="Heading4"/>
        <w:spacing w:line="240" w:lineRule="auto"/>
        <w:ind w:left="360" w:firstLine="0"/>
        <w:rPr>
          <w:rFonts w:cs="Arial"/>
          <w:b/>
          <w:sz w:val="22"/>
          <w:szCs w:val="22"/>
        </w:rPr>
      </w:pPr>
      <w:r w:rsidRPr="00C727F2">
        <w:rPr>
          <w:rFonts w:cs="Arial"/>
          <w:b/>
          <w:sz w:val="22"/>
          <w:szCs w:val="22"/>
        </w:rPr>
        <w:t xml:space="preserve">Kriteria </w:t>
      </w:r>
      <w:r w:rsidR="008E01EB" w:rsidRPr="00C727F2">
        <w:rPr>
          <w:rFonts w:cs="Arial"/>
          <w:b/>
          <w:sz w:val="22"/>
          <w:szCs w:val="22"/>
        </w:rPr>
        <w:t xml:space="preserve">9  </w:t>
      </w:r>
      <w:bookmarkStart w:id="23" w:name="_Hlk1043994"/>
      <w:r w:rsidR="008E01EB" w:rsidRPr="00C727F2">
        <w:rPr>
          <w:rFonts w:cs="Arial"/>
          <w:b/>
          <w:sz w:val="22"/>
          <w:szCs w:val="22"/>
        </w:rPr>
        <w:t>Luaran dan Capaian: Pendidikan, Penelitian, dan Pengabdian kepada Masyarakat</w:t>
      </w:r>
      <w:bookmarkEnd w:id="23"/>
    </w:p>
    <w:p w14:paraId="63BEE82C" w14:textId="77777777" w:rsidR="009B3BA8" w:rsidRPr="00C727F2" w:rsidRDefault="009B3BA8" w:rsidP="00DA4EB8">
      <w:pPr>
        <w:jc w:val="both"/>
        <w:rPr>
          <w:rFonts w:ascii="Arial" w:hAnsi="Arial" w:cs="Arial"/>
          <w:sz w:val="22"/>
          <w:szCs w:val="22"/>
        </w:rPr>
      </w:pPr>
    </w:p>
    <w:p w14:paraId="2DDDC18B" w14:textId="7CBEBB1A" w:rsidR="008E01EB" w:rsidRPr="00C727F2" w:rsidRDefault="008E01EB" w:rsidP="00F6446B">
      <w:pPr>
        <w:ind w:left="360"/>
        <w:jc w:val="both"/>
        <w:rPr>
          <w:rFonts w:ascii="Arial" w:hAnsi="Arial" w:cs="Arial"/>
          <w:sz w:val="22"/>
          <w:szCs w:val="22"/>
        </w:rPr>
      </w:pPr>
      <w:r w:rsidRPr="00C727F2">
        <w:rPr>
          <w:rFonts w:ascii="Arial" w:hAnsi="Arial" w:cs="Arial"/>
          <w:sz w:val="22"/>
          <w:szCs w:val="22"/>
        </w:rPr>
        <w:t xml:space="preserve">Narasikan secara analisis runtut mengenai </w:t>
      </w:r>
      <w:r w:rsidR="00055DB2" w:rsidRPr="00C727F2">
        <w:rPr>
          <w:rFonts w:ascii="Arial" w:hAnsi="Arial" w:cs="Arial"/>
          <w:sz w:val="22"/>
          <w:szCs w:val="22"/>
        </w:rPr>
        <w:t>k</w:t>
      </w:r>
      <w:r w:rsidRPr="00C727F2">
        <w:rPr>
          <w:rFonts w:ascii="Arial" w:hAnsi="Arial" w:cs="Arial"/>
          <w:sz w:val="22"/>
          <w:szCs w:val="22"/>
        </w:rPr>
        <w:t xml:space="preserve">riteria luaran dan capaian pendidikan, penelitian, dan pengabdian kepada masyarakat dengan dukungan data, informasi, dan kinerja tentang keberadaan pedoman penyusunan, pelaksanaan, pencapaian, permasalahan dan kelemahan serta tindak lanjut </w:t>
      </w:r>
      <w:r w:rsidR="004D1B91" w:rsidRPr="00C727F2">
        <w:rPr>
          <w:rFonts w:ascii="Arial" w:hAnsi="Arial" w:cs="Arial"/>
          <w:sz w:val="22"/>
          <w:szCs w:val="22"/>
        </w:rPr>
        <w:t xml:space="preserve">dengan sistematika </w:t>
      </w:r>
      <w:r w:rsidRPr="00C727F2">
        <w:rPr>
          <w:rFonts w:ascii="Arial" w:hAnsi="Arial" w:cs="Arial"/>
          <w:sz w:val="22"/>
          <w:szCs w:val="22"/>
        </w:rPr>
        <w:t>sebagai berikut:</w:t>
      </w:r>
    </w:p>
    <w:p w14:paraId="2F56B801" w14:textId="4CB268AC" w:rsidR="008E01EB" w:rsidRPr="00C727F2" w:rsidRDefault="008E01EB" w:rsidP="00DA4EB8">
      <w:pPr>
        <w:jc w:val="both"/>
        <w:rPr>
          <w:rFonts w:ascii="Arial" w:hAnsi="Arial" w:cs="Arial"/>
          <w:sz w:val="22"/>
          <w:szCs w:val="22"/>
        </w:rPr>
      </w:pPr>
    </w:p>
    <w:p w14:paraId="73666E17" w14:textId="3B9A5FDE" w:rsidR="00F06AC6" w:rsidRPr="00C727F2" w:rsidRDefault="00F06AC6" w:rsidP="00DA4EB8">
      <w:pPr>
        <w:jc w:val="both"/>
        <w:rPr>
          <w:rFonts w:ascii="Arial" w:hAnsi="Arial" w:cs="Arial"/>
          <w:sz w:val="22"/>
          <w:szCs w:val="22"/>
        </w:rPr>
      </w:pPr>
    </w:p>
    <w:p w14:paraId="2C5C96B3" w14:textId="37775DC5" w:rsidR="00F06AC6" w:rsidRPr="00C727F2" w:rsidRDefault="00F06AC6" w:rsidP="00DA4EB8">
      <w:pPr>
        <w:jc w:val="both"/>
        <w:rPr>
          <w:rFonts w:ascii="Arial" w:hAnsi="Arial" w:cs="Arial"/>
          <w:sz w:val="22"/>
          <w:szCs w:val="22"/>
        </w:rPr>
      </w:pPr>
    </w:p>
    <w:p w14:paraId="79551598" w14:textId="77777777" w:rsidR="007442BE" w:rsidRPr="00C727F2" w:rsidRDefault="007442BE" w:rsidP="00DA4EB8">
      <w:pPr>
        <w:jc w:val="both"/>
        <w:rPr>
          <w:rFonts w:ascii="Arial" w:hAnsi="Arial" w:cs="Arial"/>
          <w:sz w:val="22"/>
          <w:szCs w:val="22"/>
        </w:rPr>
      </w:pPr>
    </w:p>
    <w:p w14:paraId="2CDDD548" w14:textId="77777777" w:rsidR="008E01EB" w:rsidRPr="00C727F2" w:rsidRDefault="008E01EB" w:rsidP="00F60381">
      <w:pPr>
        <w:pStyle w:val="ListParagraph"/>
        <w:numPr>
          <w:ilvl w:val="0"/>
          <w:numId w:val="64"/>
        </w:numPr>
        <w:jc w:val="both"/>
        <w:rPr>
          <w:rFonts w:ascii="Arial" w:hAnsi="Arial" w:cs="Arial"/>
          <w:sz w:val="22"/>
          <w:szCs w:val="22"/>
        </w:rPr>
      </w:pPr>
      <w:r w:rsidRPr="00C727F2">
        <w:rPr>
          <w:rFonts w:ascii="Arial" w:hAnsi="Arial" w:cs="Arial"/>
          <w:sz w:val="22"/>
          <w:szCs w:val="22"/>
        </w:rPr>
        <w:t xml:space="preserve">Latar Belakang </w:t>
      </w:r>
    </w:p>
    <w:p w14:paraId="554BF99B" w14:textId="77777777" w:rsidR="008E01EB" w:rsidRPr="00C727F2" w:rsidRDefault="008E01EB" w:rsidP="00F6446B">
      <w:pPr>
        <w:ind w:left="720"/>
        <w:jc w:val="both"/>
        <w:rPr>
          <w:rFonts w:ascii="Arial" w:hAnsi="Arial" w:cs="Arial"/>
          <w:sz w:val="22"/>
          <w:szCs w:val="22"/>
        </w:rPr>
      </w:pPr>
      <w:r w:rsidRPr="00C727F2">
        <w:rPr>
          <w:rFonts w:ascii="Arial" w:hAnsi="Arial" w:cs="Arial"/>
          <w:sz w:val="22"/>
          <w:szCs w:val="22"/>
        </w:rPr>
        <w:t xml:space="preserve">Bagian ini menjelaskan latar belakang, tujuan, rasional strategi pencapaian standar Luaran dan Capaian: Pendidikan, Penelitian, dan Pengabdian kepada Masyarakat pada </w:t>
      </w:r>
      <w:r w:rsidR="00055DB2" w:rsidRPr="00C727F2">
        <w:rPr>
          <w:rFonts w:ascii="Arial" w:hAnsi="Arial" w:cs="Arial"/>
          <w:sz w:val="22"/>
          <w:szCs w:val="22"/>
        </w:rPr>
        <w:t>UPPS</w:t>
      </w:r>
      <w:r w:rsidRPr="00C727F2">
        <w:rPr>
          <w:rFonts w:ascii="Arial" w:hAnsi="Arial" w:cs="Arial"/>
          <w:sz w:val="22"/>
          <w:szCs w:val="22"/>
        </w:rPr>
        <w:t>.</w:t>
      </w:r>
    </w:p>
    <w:p w14:paraId="5EB38FF7" w14:textId="77777777" w:rsidR="008E01EB" w:rsidRPr="00C727F2" w:rsidRDefault="008E01EB" w:rsidP="00DA4EB8">
      <w:pPr>
        <w:jc w:val="both"/>
        <w:rPr>
          <w:rFonts w:ascii="Arial" w:hAnsi="Arial" w:cs="Arial"/>
          <w:sz w:val="22"/>
          <w:szCs w:val="22"/>
        </w:rPr>
      </w:pPr>
    </w:p>
    <w:p w14:paraId="29A6DCB6" w14:textId="77777777" w:rsidR="008E01EB" w:rsidRPr="00C727F2" w:rsidRDefault="008E01EB" w:rsidP="00F60381">
      <w:pPr>
        <w:pStyle w:val="ListParagraph"/>
        <w:numPr>
          <w:ilvl w:val="0"/>
          <w:numId w:val="64"/>
        </w:numPr>
        <w:jc w:val="both"/>
        <w:rPr>
          <w:rFonts w:ascii="Arial" w:hAnsi="Arial" w:cs="Arial"/>
          <w:sz w:val="22"/>
          <w:szCs w:val="22"/>
        </w:rPr>
      </w:pPr>
      <w:r w:rsidRPr="00C727F2">
        <w:rPr>
          <w:rFonts w:ascii="Arial" w:hAnsi="Arial" w:cs="Arial"/>
          <w:sz w:val="22"/>
          <w:szCs w:val="22"/>
        </w:rPr>
        <w:t xml:space="preserve">Kebijakan </w:t>
      </w:r>
    </w:p>
    <w:p w14:paraId="016DEDC4" w14:textId="77777777" w:rsidR="008E01EB" w:rsidRPr="00C727F2" w:rsidRDefault="008E01EB" w:rsidP="00F6446B">
      <w:pPr>
        <w:ind w:left="720"/>
        <w:jc w:val="both"/>
        <w:rPr>
          <w:rFonts w:ascii="Arial" w:hAnsi="Arial" w:cs="Arial"/>
          <w:sz w:val="22"/>
          <w:szCs w:val="22"/>
        </w:rPr>
      </w:pPr>
      <w:r w:rsidRPr="00C727F2">
        <w:rPr>
          <w:rFonts w:ascii="Arial" w:hAnsi="Arial" w:cs="Arial"/>
          <w:sz w:val="22"/>
          <w:szCs w:val="22"/>
        </w:rPr>
        <w:t xml:space="preserve">Berisi deskripsi dokumen legal kebijakan yang mencakup: penyusunan, evaluasi, sosialisasi, dan implementasi </w:t>
      </w:r>
      <w:r w:rsidR="00055DB2" w:rsidRPr="00C727F2">
        <w:rPr>
          <w:rFonts w:ascii="Arial" w:hAnsi="Arial" w:cs="Arial"/>
          <w:sz w:val="22"/>
          <w:szCs w:val="22"/>
        </w:rPr>
        <w:t>luaran dan capaian</w:t>
      </w:r>
      <w:r w:rsidRPr="00C727F2">
        <w:rPr>
          <w:rFonts w:ascii="Arial" w:hAnsi="Arial" w:cs="Arial"/>
          <w:sz w:val="22"/>
          <w:szCs w:val="22"/>
        </w:rPr>
        <w:t xml:space="preserve">: </w:t>
      </w:r>
      <w:r w:rsidR="00055DB2" w:rsidRPr="00C727F2">
        <w:rPr>
          <w:rFonts w:ascii="Arial" w:hAnsi="Arial" w:cs="Arial"/>
          <w:sz w:val="22"/>
          <w:szCs w:val="22"/>
        </w:rPr>
        <w:t xml:space="preserve">pendidikan, penelitian, dan pengabdian kepada masyarakat ke </w:t>
      </w:r>
      <w:r w:rsidRPr="00C727F2">
        <w:rPr>
          <w:rFonts w:ascii="Arial" w:hAnsi="Arial" w:cs="Arial"/>
          <w:sz w:val="22"/>
          <w:szCs w:val="22"/>
        </w:rPr>
        <w:t xml:space="preserve">dalam peraturan dan program pengembangan </w:t>
      </w:r>
      <w:r w:rsidR="00055DB2" w:rsidRPr="00C727F2">
        <w:rPr>
          <w:rFonts w:ascii="Arial" w:hAnsi="Arial" w:cs="Arial"/>
          <w:sz w:val="22"/>
          <w:szCs w:val="22"/>
        </w:rPr>
        <w:t>UPPS</w:t>
      </w:r>
      <w:r w:rsidRPr="00C727F2">
        <w:rPr>
          <w:rFonts w:ascii="Arial" w:hAnsi="Arial" w:cs="Arial"/>
          <w:sz w:val="22"/>
          <w:szCs w:val="22"/>
        </w:rPr>
        <w:t>.</w:t>
      </w:r>
    </w:p>
    <w:p w14:paraId="71471BCB" w14:textId="77777777" w:rsidR="008E01EB" w:rsidRPr="00C727F2" w:rsidRDefault="008E01EB" w:rsidP="00DA4EB8">
      <w:pPr>
        <w:jc w:val="both"/>
        <w:rPr>
          <w:rFonts w:ascii="Arial" w:hAnsi="Arial" w:cs="Arial"/>
          <w:sz w:val="22"/>
          <w:szCs w:val="22"/>
        </w:rPr>
      </w:pPr>
    </w:p>
    <w:p w14:paraId="50021F4D" w14:textId="24FDB5FA" w:rsidR="008E01EB" w:rsidRPr="00C727F2" w:rsidRDefault="008E01EB" w:rsidP="00F60381">
      <w:pPr>
        <w:pStyle w:val="ListParagraph"/>
        <w:numPr>
          <w:ilvl w:val="0"/>
          <w:numId w:val="64"/>
        </w:numPr>
        <w:jc w:val="both"/>
        <w:rPr>
          <w:rFonts w:ascii="Arial" w:hAnsi="Arial" w:cs="Arial"/>
          <w:sz w:val="22"/>
          <w:szCs w:val="22"/>
        </w:rPr>
      </w:pPr>
      <w:r w:rsidRPr="00C727F2">
        <w:rPr>
          <w:rFonts w:ascii="Arial" w:hAnsi="Arial" w:cs="Arial"/>
          <w:sz w:val="22"/>
          <w:szCs w:val="22"/>
        </w:rPr>
        <w:t xml:space="preserve">Strategi Pencapaian </w:t>
      </w:r>
      <w:r w:rsidR="001C5615" w:rsidRPr="00C727F2">
        <w:rPr>
          <w:rFonts w:ascii="Arial" w:hAnsi="Arial" w:cs="Arial"/>
          <w:sz w:val="22"/>
          <w:szCs w:val="22"/>
        </w:rPr>
        <w:t>Standar</w:t>
      </w:r>
    </w:p>
    <w:p w14:paraId="7C77A935" w14:textId="77777777" w:rsidR="008E01EB" w:rsidRPr="00C727F2" w:rsidRDefault="008E01EB" w:rsidP="00F6446B">
      <w:pPr>
        <w:ind w:left="720"/>
        <w:jc w:val="both"/>
        <w:rPr>
          <w:rFonts w:ascii="Arial" w:hAnsi="Arial" w:cs="Arial"/>
          <w:sz w:val="22"/>
          <w:szCs w:val="22"/>
        </w:rPr>
      </w:pPr>
      <w:r w:rsidRPr="00C727F2">
        <w:rPr>
          <w:rFonts w:ascii="Arial" w:hAnsi="Arial" w:cs="Arial"/>
          <w:sz w:val="22"/>
          <w:szCs w:val="22"/>
        </w:rPr>
        <w:t xml:space="preserve">Bagian ini mencakup strategi </w:t>
      </w:r>
      <w:r w:rsidR="00055DB2" w:rsidRPr="00C727F2">
        <w:rPr>
          <w:rFonts w:ascii="Arial" w:hAnsi="Arial" w:cs="Arial"/>
          <w:sz w:val="22"/>
          <w:szCs w:val="22"/>
        </w:rPr>
        <w:t xml:space="preserve">UPPS </w:t>
      </w:r>
      <w:r w:rsidRPr="00C727F2">
        <w:rPr>
          <w:rFonts w:ascii="Arial" w:hAnsi="Arial" w:cs="Arial"/>
          <w:sz w:val="22"/>
          <w:szCs w:val="22"/>
        </w:rPr>
        <w:t xml:space="preserve">dalam pencapaian standar yang sudah ditetapkan oleh perguruan tinggi terkait </w:t>
      </w:r>
      <w:r w:rsidR="00055DB2" w:rsidRPr="00C727F2">
        <w:rPr>
          <w:rFonts w:ascii="Arial" w:hAnsi="Arial" w:cs="Arial"/>
          <w:sz w:val="22"/>
          <w:szCs w:val="22"/>
        </w:rPr>
        <w:t>luaran dan capaian: pendidikan, penelitian, dan pengabdian kepada masyarakat.</w:t>
      </w:r>
    </w:p>
    <w:p w14:paraId="15A34719" w14:textId="77777777" w:rsidR="008E01EB" w:rsidRPr="00C727F2" w:rsidRDefault="008E01EB" w:rsidP="00F6446B">
      <w:pPr>
        <w:ind w:left="720"/>
        <w:jc w:val="both"/>
        <w:rPr>
          <w:rFonts w:ascii="Arial" w:hAnsi="Arial" w:cs="Arial"/>
          <w:sz w:val="22"/>
          <w:szCs w:val="22"/>
        </w:rPr>
      </w:pPr>
      <w:r w:rsidRPr="00C727F2">
        <w:rPr>
          <w:rFonts w:ascii="Arial" w:hAnsi="Arial" w:cs="Arial"/>
          <w:sz w:val="22"/>
          <w:szCs w:val="22"/>
        </w:rPr>
        <w:t>Pada bagian ini juga harus diuraikan bagaimana UPPS mengalokasikan sumber daya untuk mencapai standar yang telah ditetapkan serta mekanisme kontrol pencapaiannya.</w:t>
      </w:r>
    </w:p>
    <w:p w14:paraId="33EB52D7" w14:textId="77777777" w:rsidR="008E01EB" w:rsidRPr="00C727F2" w:rsidRDefault="008E01EB" w:rsidP="00DA4EB8">
      <w:pPr>
        <w:jc w:val="both"/>
        <w:rPr>
          <w:rFonts w:ascii="Arial" w:hAnsi="Arial" w:cs="Arial"/>
          <w:sz w:val="22"/>
          <w:szCs w:val="22"/>
        </w:rPr>
      </w:pPr>
    </w:p>
    <w:p w14:paraId="65D5C3E4" w14:textId="77777777" w:rsidR="008E01EB" w:rsidRPr="00C727F2" w:rsidRDefault="008E01EB" w:rsidP="00F60381">
      <w:pPr>
        <w:pStyle w:val="ListParagraph"/>
        <w:numPr>
          <w:ilvl w:val="0"/>
          <w:numId w:val="64"/>
        </w:numPr>
        <w:jc w:val="both"/>
        <w:rPr>
          <w:rFonts w:ascii="Arial" w:hAnsi="Arial" w:cs="Arial"/>
          <w:sz w:val="22"/>
          <w:szCs w:val="22"/>
        </w:rPr>
      </w:pPr>
      <w:r w:rsidRPr="00C727F2">
        <w:rPr>
          <w:rFonts w:ascii="Arial" w:hAnsi="Arial" w:cs="Arial"/>
          <w:sz w:val="22"/>
          <w:szCs w:val="22"/>
        </w:rPr>
        <w:t xml:space="preserve">Indikator Kinerja Utama </w:t>
      </w:r>
    </w:p>
    <w:p w14:paraId="54C8EE19" w14:textId="77777777" w:rsidR="008E01EB" w:rsidRPr="00C727F2" w:rsidRDefault="008E01EB" w:rsidP="00F60381">
      <w:pPr>
        <w:pStyle w:val="ListParagraph"/>
        <w:numPr>
          <w:ilvl w:val="0"/>
          <w:numId w:val="65"/>
        </w:numPr>
        <w:ind w:left="1170"/>
        <w:jc w:val="both"/>
        <w:rPr>
          <w:rFonts w:ascii="Arial" w:hAnsi="Arial" w:cs="Arial"/>
          <w:sz w:val="22"/>
          <w:szCs w:val="22"/>
        </w:rPr>
      </w:pPr>
      <w:r w:rsidRPr="00C727F2">
        <w:rPr>
          <w:rFonts w:ascii="Arial" w:hAnsi="Arial" w:cs="Arial"/>
          <w:sz w:val="22"/>
          <w:szCs w:val="22"/>
        </w:rPr>
        <w:t xml:space="preserve">Pendidikan </w:t>
      </w:r>
    </w:p>
    <w:p w14:paraId="3B6320FB" w14:textId="77777777" w:rsidR="008E01EB" w:rsidRPr="00C727F2" w:rsidRDefault="008E01EB" w:rsidP="00F6446B">
      <w:pPr>
        <w:ind w:left="1170"/>
        <w:jc w:val="both"/>
        <w:rPr>
          <w:rFonts w:ascii="Arial" w:hAnsi="Arial" w:cs="Arial"/>
          <w:sz w:val="22"/>
          <w:szCs w:val="22"/>
        </w:rPr>
      </w:pPr>
      <w:r w:rsidRPr="00C727F2">
        <w:rPr>
          <w:rFonts w:ascii="Arial" w:hAnsi="Arial" w:cs="Arial"/>
          <w:sz w:val="22"/>
          <w:szCs w:val="22"/>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C727F2" w:rsidRDefault="008E01EB" w:rsidP="00DA4EB8">
      <w:pPr>
        <w:jc w:val="both"/>
        <w:rPr>
          <w:rFonts w:ascii="Arial" w:hAnsi="Arial" w:cs="Arial"/>
          <w:sz w:val="22"/>
          <w:szCs w:val="22"/>
        </w:rPr>
      </w:pPr>
    </w:p>
    <w:p w14:paraId="26FD2FD3" w14:textId="59C68FBB" w:rsidR="008E01EB" w:rsidRPr="00C727F2" w:rsidRDefault="008E01EB" w:rsidP="00F6446B">
      <w:pPr>
        <w:ind w:left="1170"/>
        <w:jc w:val="both"/>
        <w:rPr>
          <w:rFonts w:ascii="Arial" w:hAnsi="Arial" w:cs="Arial"/>
          <w:sz w:val="22"/>
          <w:szCs w:val="22"/>
        </w:rPr>
      </w:pPr>
      <w:r w:rsidRPr="00C727F2">
        <w:rPr>
          <w:rFonts w:ascii="Arial" w:hAnsi="Arial" w:cs="Arial"/>
          <w:sz w:val="22"/>
          <w:szCs w:val="22"/>
        </w:rPr>
        <w:t xml:space="preserve">Analisis harus dilakukan secara mendalam dan komprehensif terhadap data yang disajikan dalam </w:t>
      </w:r>
      <w:r w:rsidR="003D6EB2" w:rsidRPr="00C727F2">
        <w:rPr>
          <w:rFonts w:ascii="Arial" w:hAnsi="Arial" w:cs="Arial"/>
          <w:sz w:val="22"/>
          <w:szCs w:val="22"/>
        </w:rPr>
        <w:t xml:space="preserve">Dokumen Kinerja Program Studi </w:t>
      </w:r>
      <w:r w:rsidR="004C7AA2" w:rsidRPr="00C727F2">
        <w:rPr>
          <w:rFonts w:ascii="Arial" w:hAnsi="Arial" w:cs="Arial"/>
          <w:sz w:val="22"/>
          <w:szCs w:val="22"/>
        </w:rPr>
        <w:t>(DKPS)</w:t>
      </w:r>
      <w:r w:rsidR="00935FF0" w:rsidRPr="00C727F2">
        <w:rPr>
          <w:rFonts w:ascii="Arial" w:hAnsi="Arial" w:cs="Arial"/>
          <w:sz w:val="22"/>
          <w:szCs w:val="22"/>
        </w:rPr>
        <w:t>,</w:t>
      </w:r>
      <w:r w:rsidRPr="00C727F2">
        <w:rPr>
          <w:rFonts w:ascii="Arial" w:hAnsi="Arial" w:cs="Arial"/>
          <w:sz w:val="22"/>
          <w:szCs w:val="22"/>
        </w:rPr>
        <w:t xml:space="preserve"> paling tidak meliputi data sebagai berikut</w:t>
      </w:r>
      <w:r w:rsidR="00B95534" w:rsidRPr="00C727F2">
        <w:rPr>
          <w:rFonts w:ascii="Arial" w:hAnsi="Arial" w:cs="Arial"/>
          <w:sz w:val="22"/>
          <w:szCs w:val="22"/>
        </w:rPr>
        <w:t>:</w:t>
      </w:r>
    </w:p>
    <w:p w14:paraId="5A206713" w14:textId="77777777" w:rsidR="00F6446B" w:rsidRPr="00C727F2" w:rsidRDefault="00F6446B" w:rsidP="00DA4EB8">
      <w:pPr>
        <w:jc w:val="both"/>
        <w:rPr>
          <w:rFonts w:ascii="Arial" w:hAnsi="Arial" w:cs="Arial"/>
          <w:sz w:val="22"/>
          <w:szCs w:val="22"/>
        </w:rPr>
      </w:pPr>
    </w:p>
    <w:p w14:paraId="281F314D" w14:textId="77777777" w:rsidR="008E01EB" w:rsidRPr="00C727F2" w:rsidRDefault="008E01EB" w:rsidP="00F6446B">
      <w:pPr>
        <w:ind w:left="1170"/>
        <w:jc w:val="both"/>
        <w:rPr>
          <w:rFonts w:ascii="Arial" w:hAnsi="Arial" w:cs="Arial"/>
          <w:sz w:val="22"/>
          <w:szCs w:val="22"/>
        </w:rPr>
      </w:pPr>
      <w:r w:rsidRPr="00C727F2">
        <w:rPr>
          <w:rFonts w:ascii="Arial" w:hAnsi="Arial" w:cs="Arial"/>
          <w:sz w:val="22"/>
          <w:szCs w:val="22"/>
        </w:rPr>
        <w:t>Capaian pembelajaran/kompetensi lulusan</w:t>
      </w:r>
    </w:p>
    <w:p w14:paraId="4FB311F1" w14:textId="4FA60102" w:rsidR="008E01EB" w:rsidRPr="00C727F2" w:rsidRDefault="008E01EB" w:rsidP="00F60381">
      <w:pPr>
        <w:pStyle w:val="ListParagraph"/>
        <w:numPr>
          <w:ilvl w:val="0"/>
          <w:numId w:val="66"/>
        </w:numPr>
        <w:ind w:left="1710"/>
        <w:jc w:val="both"/>
        <w:rPr>
          <w:rFonts w:ascii="Arial" w:hAnsi="Arial" w:cs="Arial"/>
          <w:sz w:val="22"/>
          <w:szCs w:val="22"/>
        </w:rPr>
      </w:pPr>
      <w:r w:rsidRPr="00C727F2">
        <w:rPr>
          <w:rFonts w:ascii="Arial" w:hAnsi="Arial" w:cs="Arial"/>
          <w:sz w:val="22"/>
          <w:szCs w:val="22"/>
        </w:rPr>
        <w:t>Rata-rata Capaian Pembelajaran Lulusan (CPL)</w:t>
      </w:r>
      <w:r w:rsidR="00465C9F" w:rsidRPr="00C727F2">
        <w:rPr>
          <w:rFonts w:ascii="Arial" w:hAnsi="Arial" w:cs="Arial"/>
          <w:sz w:val="22"/>
          <w:szCs w:val="22"/>
        </w:rPr>
        <w:t xml:space="preserve"> (Data merujuk DKPS Tabel 23. Persentase Keberhasilan Studi Program Studi dan Tabel 26. Data Hasil Uji Kompetensi Nasional di Program Studi)</w:t>
      </w:r>
      <w:r w:rsidRPr="00C727F2">
        <w:rPr>
          <w:rFonts w:ascii="Arial" w:hAnsi="Arial" w:cs="Arial"/>
          <w:sz w:val="22"/>
          <w:szCs w:val="22"/>
        </w:rPr>
        <w:t>.</w:t>
      </w:r>
    </w:p>
    <w:p w14:paraId="23C42285" w14:textId="3B7CF832" w:rsidR="008E01EB" w:rsidRPr="00C727F2" w:rsidRDefault="008E01EB" w:rsidP="00F60381">
      <w:pPr>
        <w:pStyle w:val="ListParagraph"/>
        <w:numPr>
          <w:ilvl w:val="0"/>
          <w:numId w:val="66"/>
        </w:numPr>
        <w:ind w:left="1710"/>
        <w:jc w:val="both"/>
        <w:rPr>
          <w:rFonts w:ascii="Arial" w:hAnsi="Arial" w:cs="Arial"/>
          <w:sz w:val="22"/>
          <w:szCs w:val="22"/>
        </w:rPr>
      </w:pPr>
      <w:r w:rsidRPr="00C727F2">
        <w:rPr>
          <w:rFonts w:ascii="Arial" w:hAnsi="Arial" w:cs="Arial"/>
          <w:sz w:val="22"/>
          <w:szCs w:val="22"/>
        </w:rPr>
        <w:t xml:space="preserve">Rata-rata IPK. (Data merujuk DKPS </w:t>
      </w:r>
      <w:r w:rsidR="00105A42" w:rsidRPr="00C727F2">
        <w:rPr>
          <w:rFonts w:ascii="Arial" w:hAnsi="Arial" w:cs="Arial"/>
          <w:sz w:val="22"/>
          <w:szCs w:val="22"/>
        </w:rPr>
        <w:t>Tabel 2</w:t>
      </w:r>
      <w:r w:rsidR="00CC5DEF" w:rsidRPr="00C727F2">
        <w:rPr>
          <w:rFonts w:ascii="Arial" w:hAnsi="Arial" w:cs="Arial"/>
          <w:sz w:val="22"/>
          <w:szCs w:val="22"/>
        </w:rPr>
        <w:t>4</w:t>
      </w:r>
      <w:r w:rsidR="00105A42" w:rsidRPr="00C727F2">
        <w:rPr>
          <w:rFonts w:ascii="Arial" w:hAnsi="Arial" w:cs="Arial"/>
          <w:sz w:val="22"/>
          <w:szCs w:val="22"/>
        </w:rPr>
        <w:t>. Data IPK Lulusan di Program Studi</w:t>
      </w:r>
      <w:r w:rsidRPr="00C727F2">
        <w:rPr>
          <w:rFonts w:ascii="Arial" w:hAnsi="Arial" w:cs="Arial"/>
          <w:sz w:val="22"/>
          <w:szCs w:val="22"/>
        </w:rPr>
        <w:t>)</w:t>
      </w:r>
    </w:p>
    <w:p w14:paraId="366D053C" w14:textId="73117210" w:rsidR="008E01EB" w:rsidRPr="00C727F2" w:rsidRDefault="008E01EB" w:rsidP="00F60381">
      <w:pPr>
        <w:pStyle w:val="ListParagraph"/>
        <w:numPr>
          <w:ilvl w:val="0"/>
          <w:numId w:val="66"/>
        </w:numPr>
        <w:ind w:left="1710"/>
        <w:jc w:val="both"/>
        <w:rPr>
          <w:rFonts w:ascii="Arial" w:hAnsi="Arial" w:cs="Arial"/>
          <w:sz w:val="22"/>
          <w:szCs w:val="22"/>
        </w:rPr>
      </w:pPr>
      <w:r w:rsidRPr="00C727F2">
        <w:rPr>
          <w:rFonts w:ascii="Arial" w:hAnsi="Arial" w:cs="Arial"/>
          <w:sz w:val="22"/>
          <w:szCs w:val="22"/>
        </w:rPr>
        <w:t xml:space="preserve">Tingkat pengakuan kompetensi oleh pengguna lulusan. (Data merujuk DKPS </w:t>
      </w:r>
      <w:r w:rsidR="00105A42" w:rsidRPr="00C727F2">
        <w:rPr>
          <w:rFonts w:ascii="Arial" w:hAnsi="Arial" w:cs="Arial"/>
          <w:sz w:val="22"/>
          <w:szCs w:val="22"/>
        </w:rPr>
        <w:t>Tabel 2</w:t>
      </w:r>
      <w:r w:rsidR="00CC5DEF" w:rsidRPr="00C727F2">
        <w:rPr>
          <w:rFonts w:ascii="Arial" w:hAnsi="Arial" w:cs="Arial"/>
          <w:sz w:val="22"/>
          <w:szCs w:val="22"/>
        </w:rPr>
        <w:t>8</w:t>
      </w:r>
      <w:r w:rsidR="00105A42" w:rsidRPr="00C727F2">
        <w:rPr>
          <w:rFonts w:ascii="Arial" w:hAnsi="Arial" w:cs="Arial"/>
          <w:sz w:val="22"/>
          <w:szCs w:val="22"/>
        </w:rPr>
        <w:t>. Tingkat Kepuasan Pengguna</w:t>
      </w:r>
      <w:r w:rsidRPr="00C727F2">
        <w:rPr>
          <w:rFonts w:ascii="Arial" w:hAnsi="Arial" w:cs="Arial"/>
          <w:sz w:val="22"/>
          <w:szCs w:val="22"/>
        </w:rPr>
        <w:t>)</w:t>
      </w:r>
    </w:p>
    <w:p w14:paraId="0F6E9C20" w14:textId="0B0CCF6C" w:rsidR="008E01EB" w:rsidRPr="00C727F2" w:rsidRDefault="008E01EB" w:rsidP="00DA4EB8">
      <w:pPr>
        <w:jc w:val="both"/>
        <w:rPr>
          <w:rFonts w:ascii="Arial" w:hAnsi="Arial" w:cs="Arial"/>
          <w:sz w:val="22"/>
          <w:szCs w:val="22"/>
        </w:rPr>
      </w:pPr>
    </w:p>
    <w:p w14:paraId="21683C7C" w14:textId="77777777" w:rsidR="008E01EB" w:rsidRPr="00C727F2" w:rsidRDefault="008E01EB" w:rsidP="00F6446B">
      <w:pPr>
        <w:ind w:left="1170"/>
        <w:jc w:val="both"/>
        <w:rPr>
          <w:rFonts w:ascii="Arial" w:hAnsi="Arial" w:cs="Arial"/>
          <w:sz w:val="22"/>
          <w:szCs w:val="22"/>
        </w:rPr>
      </w:pPr>
      <w:r w:rsidRPr="00C727F2">
        <w:rPr>
          <w:rFonts w:ascii="Arial" w:hAnsi="Arial" w:cs="Arial"/>
          <w:sz w:val="22"/>
          <w:szCs w:val="22"/>
        </w:rPr>
        <w:t>Prestasi akademik mahasiswa</w:t>
      </w:r>
    </w:p>
    <w:p w14:paraId="36E5381D" w14:textId="001361BA" w:rsidR="008E01EB" w:rsidRPr="00C727F2" w:rsidRDefault="008E01EB" w:rsidP="00F60381">
      <w:pPr>
        <w:pStyle w:val="ListParagraph"/>
        <w:numPr>
          <w:ilvl w:val="0"/>
          <w:numId w:val="66"/>
        </w:numPr>
        <w:ind w:left="1710"/>
        <w:jc w:val="both"/>
        <w:rPr>
          <w:rFonts w:ascii="Arial" w:hAnsi="Arial" w:cs="Arial"/>
          <w:sz w:val="22"/>
          <w:szCs w:val="22"/>
        </w:rPr>
      </w:pPr>
      <w:r w:rsidRPr="00C727F2">
        <w:rPr>
          <w:rFonts w:ascii="Arial" w:hAnsi="Arial" w:cs="Arial"/>
          <w:sz w:val="22"/>
          <w:szCs w:val="22"/>
        </w:rPr>
        <w:t xml:space="preserve">Jumlah, jenis dan lingkup prestasi akademik. Lingkup: lokal, wilayah, nasional, internasional. (Data merujuk DKPS </w:t>
      </w:r>
      <w:r w:rsidR="00105A42" w:rsidRPr="00C727F2">
        <w:rPr>
          <w:rFonts w:ascii="Arial" w:hAnsi="Arial" w:cs="Arial"/>
          <w:sz w:val="22"/>
          <w:szCs w:val="22"/>
        </w:rPr>
        <w:t>Tabel 3</w:t>
      </w:r>
      <w:r w:rsidR="00CC5DEF" w:rsidRPr="00C727F2">
        <w:rPr>
          <w:rFonts w:ascii="Arial" w:hAnsi="Arial" w:cs="Arial"/>
          <w:sz w:val="22"/>
          <w:szCs w:val="22"/>
        </w:rPr>
        <w:t>3</w:t>
      </w:r>
      <w:r w:rsidR="00105A42" w:rsidRPr="00C727F2">
        <w:rPr>
          <w:rFonts w:ascii="Arial" w:hAnsi="Arial" w:cs="Arial"/>
          <w:sz w:val="22"/>
          <w:szCs w:val="22"/>
        </w:rPr>
        <w:t>. Penghargaan Mahasiswa Program Studi</w:t>
      </w:r>
      <w:r w:rsidRPr="00C727F2">
        <w:rPr>
          <w:rFonts w:ascii="Arial" w:hAnsi="Arial" w:cs="Arial"/>
          <w:sz w:val="22"/>
          <w:szCs w:val="22"/>
        </w:rPr>
        <w:t>)</w:t>
      </w:r>
    </w:p>
    <w:p w14:paraId="4263A8CD" w14:textId="77777777" w:rsidR="00E602C4" w:rsidRPr="00C727F2" w:rsidRDefault="00E602C4" w:rsidP="00DA4EB8">
      <w:pPr>
        <w:jc w:val="both"/>
        <w:rPr>
          <w:rFonts w:ascii="Arial" w:hAnsi="Arial" w:cs="Arial"/>
          <w:sz w:val="22"/>
          <w:szCs w:val="22"/>
        </w:rPr>
      </w:pPr>
    </w:p>
    <w:p w14:paraId="1A791227" w14:textId="240F6746" w:rsidR="008E01EB" w:rsidRPr="00C727F2" w:rsidRDefault="00630336" w:rsidP="00F6446B">
      <w:pPr>
        <w:ind w:left="1170"/>
        <w:jc w:val="both"/>
        <w:rPr>
          <w:rFonts w:ascii="Arial" w:hAnsi="Arial" w:cs="Arial"/>
          <w:sz w:val="22"/>
          <w:szCs w:val="22"/>
        </w:rPr>
      </w:pPr>
      <w:r w:rsidRPr="00C727F2">
        <w:rPr>
          <w:rFonts w:ascii="Arial" w:hAnsi="Arial" w:cs="Arial"/>
          <w:sz w:val="22"/>
          <w:szCs w:val="22"/>
        </w:rPr>
        <w:t>Efektivitas</w:t>
      </w:r>
      <w:r w:rsidR="008E01EB" w:rsidRPr="00C727F2">
        <w:rPr>
          <w:rFonts w:ascii="Arial" w:hAnsi="Arial" w:cs="Arial"/>
          <w:sz w:val="22"/>
          <w:szCs w:val="22"/>
        </w:rPr>
        <w:t xml:space="preserve"> dan </w:t>
      </w:r>
      <w:r w:rsidR="00916199" w:rsidRPr="00C727F2">
        <w:rPr>
          <w:rFonts w:ascii="Arial" w:hAnsi="Arial" w:cs="Arial"/>
          <w:sz w:val="22"/>
          <w:szCs w:val="22"/>
        </w:rPr>
        <w:t>Produktivitas</w:t>
      </w:r>
      <w:r w:rsidR="008E01EB" w:rsidRPr="00C727F2">
        <w:rPr>
          <w:rFonts w:ascii="Arial" w:hAnsi="Arial" w:cs="Arial"/>
          <w:sz w:val="22"/>
          <w:szCs w:val="22"/>
        </w:rPr>
        <w:t xml:space="preserve"> Program Pendidikan</w:t>
      </w:r>
    </w:p>
    <w:p w14:paraId="31BA2288" w14:textId="38645136" w:rsidR="008E01EB" w:rsidRPr="00C727F2" w:rsidRDefault="008E01EB" w:rsidP="00F60381">
      <w:pPr>
        <w:pStyle w:val="ListParagraph"/>
        <w:numPr>
          <w:ilvl w:val="0"/>
          <w:numId w:val="66"/>
        </w:numPr>
        <w:ind w:left="1710"/>
        <w:jc w:val="both"/>
        <w:rPr>
          <w:rFonts w:ascii="Arial" w:hAnsi="Arial" w:cs="Arial"/>
          <w:sz w:val="22"/>
          <w:szCs w:val="22"/>
        </w:rPr>
      </w:pPr>
      <w:r w:rsidRPr="00C727F2">
        <w:rPr>
          <w:rFonts w:ascii="Arial" w:hAnsi="Arial" w:cs="Arial"/>
          <w:sz w:val="22"/>
          <w:szCs w:val="22"/>
        </w:rPr>
        <w:t xml:space="preserve">Lama studi mahasiswa. (Data merujuk DKPS </w:t>
      </w:r>
      <w:r w:rsidR="00105A42" w:rsidRPr="00C727F2">
        <w:rPr>
          <w:rFonts w:ascii="Arial" w:hAnsi="Arial" w:cs="Arial"/>
          <w:sz w:val="22"/>
          <w:szCs w:val="22"/>
        </w:rPr>
        <w:t>Tabel 2</w:t>
      </w:r>
      <w:r w:rsidR="00CC5DEF" w:rsidRPr="00C727F2">
        <w:rPr>
          <w:rFonts w:ascii="Arial" w:hAnsi="Arial" w:cs="Arial"/>
          <w:sz w:val="22"/>
          <w:szCs w:val="22"/>
        </w:rPr>
        <w:t>3</w:t>
      </w:r>
      <w:r w:rsidR="00105A42" w:rsidRPr="00C727F2">
        <w:rPr>
          <w:rFonts w:ascii="Arial" w:hAnsi="Arial" w:cs="Arial"/>
          <w:sz w:val="22"/>
          <w:szCs w:val="22"/>
        </w:rPr>
        <w:t>. Persentase Keberhasilan Studi pada Program Studi</w:t>
      </w:r>
      <w:r w:rsidRPr="00C727F2">
        <w:rPr>
          <w:rFonts w:ascii="Arial" w:hAnsi="Arial" w:cs="Arial"/>
          <w:sz w:val="22"/>
          <w:szCs w:val="22"/>
        </w:rPr>
        <w:t>)</w:t>
      </w:r>
    </w:p>
    <w:p w14:paraId="4CCB965E" w14:textId="508D5518" w:rsidR="008E01EB" w:rsidRPr="00C727F2" w:rsidRDefault="008E01EB" w:rsidP="00F60381">
      <w:pPr>
        <w:pStyle w:val="ListParagraph"/>
        <w:numPr>
          <w:ilvl w:val="0"/>
          <w:numId w:val="66"/>
        </w:numPr>
        <w:ind w:left="1710"/>
        <w:jc w:val="both"/>
        <w:rPr>
          <w:rFonts w:ascii="Arial" w:hAnsi="Arial" w:cs="Arial"/>
          <w:sz w:val="22"/>
          <w:szCs w:val="22"/>
        </w:rPr>
      </w:pPr>
      <w:r w:rsidRPr="00C727F2">
        <w:rPr>
          <w:rFonts w:ascii="Arial" w:hAnsi="Arial" w:cs="Arial"/>
          <w:sz w:val="22"/>
          <w:szCs w:val="22"/>
        </w:rPr>
        <w:t xml:space="preserve">Persentase kelulusan tepat waktu. (Data merujuk DKPS </w:t>
      </w:r>
      <w:r w:rsidR="00105A42" w:rsidRPr="00C727F2">
        <w:rPr>
          <w:rFonts w:ascii="Arial" w:hAnsi="Arial" w:cs="Arial"/>
          <w:sz w:val="22"/>
          <w:szCs w:val="22"/>
        </w:rPr>
        <w:t>Tabel 2</w:t>
      </w:r>
      <w:r w:rsidR="00CC5DEF" w:rsidRPr="00C727F2">
        <w:rPr>
          <w:rFonts w:ascii="Arial" w:hAnsi="Arial" w:cs="Arial"/>
          <w:sz w:val="22"/>
          <w:szCs w:val="22"/>
        </w:rPr>
        <w:t>5</w:t>
      </w:r>
      <w:r w:rsidR="00105A42" w:rsidRPr="00C727F2">
        <w:rPr>
          <w:rFonts w:ascii="Arial" w:hAnsi="Arial" w:cs="Arial"/>
          <w:sz w:val="22"/>
          <w:szCs w:val="22"/>
        </w:rPr>
        <w:t>. Data Lulusan Tepat Waktu di Program Studi</w:t>
      </w:r>
      <w:r w:rsidRPr="00C727F2">
        <w:rPr>
          <w:rFonts w:ascii="Arial" w:hAnsi="Arial" w:cs="Arial"/>
          <w:sz w:val="22"/>
          <w:szCs w:val="22"/>
        </w:rPr>
        <w:t>)</w:t>
      </w:r>
    </w:p>
    <w:p w14:paraId="3954819F" w14:textId="77777777" w:rsidR="008E01EB" w:rsidRPr="00C727F2" w:rsidRDefault="008E01EB" w:rsidP="00DA4EB8">
      <w:pPr>
        <w:jc w:val="both"/>
        <w:rPr>
          <w:rFonts w:ascii="Arial" w:hAnsi="Arial" w:cs="Arial"/>
          <w:sz w:val="22"/>
          <w:szCs w:val="22"/>
        </w:rPr>
      </w:pPr>
    </w:p>
    <w:p w14:paraId="79FD72B2" w14:textId="77777777" w:rsidR="008E01EB" w:rsidRPr="00C727F2" w:rsidRDefault="008E01EB" w:rsidP="00F6446B">
      <w:pPr>
        <w:ind w:left="1170"/>
        <w:jc w:val="both"/>
        <w:rPr>
          <w:rFonts w:ascii="Arial" w:hAnsi="Arial" w:cs="Arial"/>
          <w:sz w:val="22"/>
          <w:szCs w:val="22"/>
        </w:rPr>
      </w:pPr>
      <w:r w:rsidRPr="00C727F2">
        <w:rPr>
          <w:rFonts w:ascii="Arial" w:hAnsi="Arial" w:cs="Arial"/>
          <w:sz w:val="22"/>
          <w:szCs w:val="22"/>
        </w:rPr>
        <w:t>Daya saing lulusan</w:t>
      </w:r>
    </w:p>
    <w:p w14:paraId="0B2610E0" w14:textId="62A3A7EA" w:rsidR="008E01EB" w:rsidRPr="00C727F2" w:rsidRDefault="008E01EB" w:rsidP="00F60381">
      <w:pPr>
        <w:pStyle w:val="ListParagraph"/>
        <w:numPr>
          <w:ilvl w:val="0"/>
          <w:numId w:val="66"/>
        </w:numPr>
        <w:ind w:left="1710"/>
        <w:jc w:val="both"/>
        <w:rPr>
          <w:rFonts w:ascii="Arial" w:hAnsi="Arial" w:cs="Arial"/>
          <w:sz w:val="22"/>
          <w:szCs w:val="22"/>
        </w:rPr>
      </w:pPr>
      <w:r w:rsidRPr="00C727F2">
        <w:rPr>
          <w:rFonts w:ascii="Arial" w:hAnsi="Arial" w:cs="Arial"/>
          <w:sz w:val="22"/>
          <w:szCs w:val="22"/>
        </w:rPr>
        <w:t>Waktu tunggu lulusan untuk bekerja (mendapatkan pekerjaan atau berwirausaha) yang relevan dengan bidang studi (</w:t>
      </w:r>
      <w:r w:rsidRPr="00C727F2">
        <w:rPr>
          <w:rFonts w:ascii="Arial" w:hAnsi="Arial" w:cs="Arial"/>
          <w:i/>
          <w:sz w:val="22"/>
          <w:szCs w:val="22"/>
        </w:rPr>
        <w:t>tracer study</w:t>
      </w:r>
      <w:r w:rsidRPr="00C727F2">
        <w:rPr>
          <w:rFonts w:ascii="Arial" w:hAnsi="Arial" w:cs="Arial"/>
          <w:sz w:val="22"/>
          <w:szCs w:val="22"/>
        </w:rPr>
        <w:t xml:space="preserve">). </w:t>
      </w:r>
      <w:r w:rsidR="00233B9D" w:rsidRPr="00C727F2">
        <w:rPr>
          <w:rFonts w:ascii="Arial" w:hAnsi="Arial" w:cs="Arial"/>
          <w:sz w:val="22"/>
          <w:szCs w:val="22"/>
        </w:rPr>
        <w:t>(Data merujuk DKPS Tabel 2</w:t>
      </w:r>
      <w:r w:rsidR="00CC5DEF" w:rsidRPr="00C727F2">
        <w:rPr>
          <w:rFonts w:ascii="Arial" w:hAnsi="Arial" w:cs="Arial"/>
          <w:sz w:val="22"/>
          <w:szCs w:val="22"/>
        </w:rPr>
        <w:t>7</w:t>
      </w:r>
      <w:r w:rsidR="00233B9D" w:rsidRPr="00C727F2">
        <w:rPr>
          <w:rFonts w:ascii="Arial" w:hAnsi="Arial" w:cs="Arial"/>
          <w:sz w:val="22"/>
          <w:szCs w:val="22"/>
        </w:rPr>
        <w:t>. Masa Tunggu Lulusan Mendapatkan Pekerjaan)</w:t>
      </w:r>
    </w:p>
    <w:p w14:paraId="4E621EBE" w14:textId="77777777" w:rsidR="008E01EB" w:rsidRPr="00C727F2" w:rsidRDefault="008E01EB" w:rsidP="00F60381">
      <w:pPr>
        <w:pStyle w:val="ListParagraph"/>
        <w:numPr>
          <w:ilvl w:val="0"/>
          <w:numId w:val="66"/>
        </w:numPr>
        <w:ind w:left="1710"/>
        <w:jc w:val="both"/>
        <w:rPr>
          <w:rFonts w:ascii="Arial" w:hAnsi="Arial" w:cs="Arial"/>
          <w:sz w:val="22"/>
          <w:szCs w:val="22"/>
        </w:rPr>
      </w:pPr>
      <w:r w:rsidRPr="00C727F2">
        <w:rPr>
          <w:rFonts w:ascii="Arial" w:hAnsi="Arial" w:cs="Arial"/>
          <w:sz w:val="22"/>
          <w:szCs w:val="22"/>
        </w:rPr>
        <w:t>Kesesuaian bidang kerja lulusan dengan bidang studi (</w:t>
      </w:r>
      <w:r w:rsidRPr="00C727F2">
        <w:rPr>
          <w:rFonts w:ascii="Arial" w:hAnsi="Arial" w:cs="Arial"/>
          <w:i/>
          <w:sz w:val="22"/>
          <w:szCs w:val="22"/>
        </w:rPr>
        <w:t>tracer study</w:t>
      </w:r>
      <w:r w:rsidRPr="00C727F2">
        <w:rPr>
          <w:rFonts w:ascii="Arial" w:hAnsi="Arial" w:cs="Arial"/>
          <w:sz w:val="22"/>
          <w:szCs w:val="22"/>
        </w:rPr>
        <w:t>) (deskripsikan).</w:t>
      </w:r>
    </w:p>
    <w:p w14:paraId="25422FCC" w14:textId="77777777" w:rsidR="008E01EB" w:rsidRPr="00C727F2" w:rsidRDefault="008E01EB" w:rsidP="00DA4EB8">
      <w:pPr>
        <w:jc w:val="both"/>
        <w:rPr>
          <w:rFonts w:ascii="Arial" w:hAnsi="Arial" w:cs="Arial"/>
          <w:sz w:val="22"/>
          <w:szCs w:val="22"/>
        </w:rPr>
      </w:pPr>
    </w:p>
    <w:p w14:paraId="7730779A" w14:textId="77777777" w:rsidR="008E01EB" w:rsidRPr="00C727F2" w:rsidRDefault="008E01EB" w:rsidP="00BD21AA">
      <w:pPr>
        <w:ind w:left="1170"/>
        <w:jc w:val="both"/>
        <w:rPr>
          <w:rFonts w:ascii="Arial" w:hAnsi="Arial" w:cs="Arial"/>
          <w:sz w:val="22"/>
          <w:szCs w:val="22"/>
        </w:rPr>
      </w:pPr>
      <w:r w:rsidRPr="00C727F2">
        <w:rPr>
          <w:rFonts w:ascii="Arial" w:hAnsi="Arial" w:cs="Arial"/>
          <w:sz w:val="22"/>
          <w:szCs w:val="22"/>
        </w:rPr>
        <w:t>Kinerja lulusan</w:t>
      </w:r>
    </w:p>
    <w:p w14:paraId="19694EA0" w14:textId="7676735D" w:rsidR="008E01EB" w:rsidRPr="00C727F2" w:rsidRDefault="008E01EB" w:rsidP="00F60381">
      <w:pPr>
        <w:pStyle w:val="ListParagraph"/>
        <w:numPr>
          <w:ilvl w:val="0"/>
          <w:numId w:val="66"/>
        </w:numPr>
        <w:ind w:left="1710"/>
        <w:jc w:val="both"/>
        <w:rPr>
          <w:rFonts w:ascii="Arial" w:hAnsi="Arial" w:cs="Arial"/>
          <w:sz w:val="22"/>
          <w:szCs w:val="22"/>
        </w:rPr>
      </w:pPr>
      <w:r w:rsidRPr="00C727F2">
        <w:rPr>
          <w:rFonts w:ascii="Arial" w:hAnsi="Arial" w:cs="Arial"/>
          <w:sz w:val="22"/>
          <w:szCs w:val="22"/>
        </w:rPr>
        <w:t>Tingkat kepuasan pengguna lulusan (</w:t>
      </w:r>
      <w:r w:rsidRPr="00C727F2">
        <w:rPr>
          <w:rFonts w:ascii="Arial" w:hAnsi="Arial" w:cs="Arial"/>
          <w:i/>
          <w:sz w:val="22"/>
          <w:szCs w:val="22"/>
        </w:rPr>
        <w:t>tracer study</w:t>
      </w:r>
      <w:r w:rsidRPr="00C727F2">
        <w:rPr>
          <w:rFonts w:ascii="Arial" w:hAnsi="Arial" w:cs="Arial"/>
          <w:sz w:val="22"/>
          <w:szCs w:val="22"/>
        </w:rPr>
        <w:t xml:space="preserve">) </w:t>
      </w:r>
      <w:r w:rsidR="00233B9D" w:rsidRPr="00C727F2">
        <w:rPr>
          <w:rFonts w:ascii="Arial" w:hAnsi="Arial" w:cs="Arial"/>
          <w:sz w:val="22"/>
          <w:szCs w:val="22"/>
        </w:rPr>
        <w:t>(Data merujuk DKPS Tabel 2</w:t>
      </w:r>
      <w:r w:rsidR="00CC5DEF" w:rsidRPr="00C727F2">
        <w:rPr>
          <w:rFonts w:ascii="Arial" w:hAnsi="Arial" w:cs="Arial"/>
          <w:sz w:val="22"/>
          <w:szCs w:val="22"/>
        </w:rPr>
        <w:t>8</w:t>
      </w:r>
      <w:r w:rsidR="00233B9D" w:rsidRPr="00C727F2">
        <w:rPr>
          <w:rFonts w:ascii="Arial" w:hAnsi="Arial" w:cs="Arial"/>
          <w:sz w:val="22"/>
          <w:szCs w:val="22"/>
        </w:rPr>
        <w:t>. Tingkat Kepuasan Pengguna)</w:t>
      </w:r>
    </w:p>
    <w:p w14:paraId="77FA1761" w14:textId="77777777" w:rsidR="008E01EB" w:rsidRPr="00C727F2" w:rsidRDefault="008E01EB" w:rsidP="00F60381">
      <w:pPr>
        <w:pStyle w:val="ListParagraph"/>
        <w:numPr>
          <w:ilvl w:val="0"/>
          <w:numId w:val="66"/>
        </w:numPr>
        <w:ind w:left="1710"/>
        <w:jc w:val="both"/>
        <w:rPr>
          <w:rFonts w:ascii="Arial" w:hAnsi="Arial" w:cs="Arial"/>
          <w:sz w:val="22"/>
          <w:szCs w:val="22"/>
        </w:rPr>
      </w:pPr>
      <w:r w:rsidRPr="00C727F2">
        <w:rPr>
          <w:rFonts w:ascii="Arial" w:hAnsi="Arial" w:cs="Arial"/>
          <w:sz w:val="22"/>
          <w:szCs w:val="22"/>
        </w:rPr>
        <w:t>Level/size institusi tempat kerja lulusan. (</w:t>
      </w:r>
      <w:r w:rsidRPr="00C727F2">
        <w:rPr>
          <w:rFonts w:ascii="Arial" w:hAnsi="Arial" w:cs="Arial"/>
          <w:i/>
          <w:sz w:val="22"/>
          <w:szCs w:val="22"/>
        </w:rPr>
        <w:t>tracer study</w:t>
      </w:r>
      <w:r w:rsidRPr="00C727F2">
        <w:rPr>
          <w:rFonts w:ascii="Arial" w:hAnsi="Arial" w:cs="Arial"/>
          <w:sz w:val="22"/>
          <w:szCs w:val="22"/>
        </w:rPr>
        <w:t>) (deskripsikan).</w:t>
      </w:r>
    </w:p>
    <w:p w14:paraId="505FDA79" w14:textId="77777777" w:rsidR="008E01EB" w:rsidRPr="00C727F2" w:rsidRDefault="008E01EB" w:rsidP="00F60381">
      <w:pPr>
        <w:pStyle w:val="ListParagraph"/>
        <w:numPr>
          <w:ilvl w:val="0"/>
          <w:numId w:val="66"/>
        </w:numPr>
        <w:ind w:left="1710"/>
        <w:jc w:val="both"/>
        <w:rPr>
          <w:rFonts w:ascii="Arial" w:hAnsi="Arial" w:cs="Arial"/>
          <w:sz w:val="22"/>
          <w:szCs w:val="22"/>
        </w:rPr>
      </w:pPr>
      <w:r w:rsidRPr="00C727F2">
        <w:rPr>
          <w:rFonts w:ascii="Arial" w:hAnsi="Arial" w:cs="Arial"/>
          <w:sz w:val="22"/>
          <w:szCs w:val="22"/>
        </w:rPr>
        <w:t>Prestasi lulusan di tempat kerja (</w:t>
      </w:r>
      <w:r w:rsidRPr="00C727F2">
        <w:rPr>
          <w:rFonts w:ascii="Arial" w:hAnsi="Arial" w:cs="Arial"/>
          <w:i/>
          <w:sz w:val="22"/>
          <w:szCs w:val="22"/>
        </w:rPr>
        <w:t>tracer study</w:t>
      </w:r>
      <w:r w:rsidRPr="00C727F2">
        <w:rPr>
          <w:rFonts w:ascii="Arial" w:hAnsi="Arial" w:cs="Arial"/>
          <w:sz w:val="22"/>
          <w:szCs w:val="22"/>
        </w:rPr>
        <w:t>) (deskripsikan).</w:t>
      </w:r>
    </w:p>
    <w:p w14:paraId="084D4614" w14:textId="77777777" w:rsidR="008E01EB" w:rsidRPr="00C727F2" w:rsidRDefault="008E01EB" w:rsidP="00DA4EB8">
      <w:pPr>
        <w:jc w:val="both"/>
        <w:rPr>
          <w:rFonts w:ascii="Arial" w:hAnsi="Arial" w:cs="Arial"/>
          <w:sz w:val="22"/>
          <w:szCs w:val="22"/>
        </w:rPr>
      </w:pPr>
    </w:p>
    <w:p w14:paraId="178612E2" w14:textId="77777777" w:rsidR="008E01EB" w:rsidRPr="00C727F2" w:rsidRDefault="008E01EB" w:rsidP="00F60381">
      <w:pPr>
        <w:pStyle w:val="ListParagraph"/>
        <w:numPr>
          <w:ilvl w:val="0"/>
          <w:numId w:val="65"/>
        </w:numPr>
        <w:ind w:left="1170"/>
        <w:jc w:val="both"/>
        <w:rPr>
          <w:rFonts w:ascii="Arial" w:hAnsi="Arial" w:cs="Arial"/>
          <w:sz w:val="22"/>
          <w:szCs w:val="22"/>
        </w:rPr>
      </w:pPr>
      <w:r w:rsidRPr="00C727F2">
        <w:rPr>
          <w:rFonts w:ascii="Arial" w:hAnsi="Arial" w:cs="Arial"/>
          <w:sz w:val="22"/>
          <w:szCs w:val="22"/>
        </w:rPr>
        <w:t xml:space="preserve">Penelitian </w:t>
      </w:r>
    </w:p>
    <w:p w14:paraId="0D8F22A0" w14:textId="45EAA618" w:rsidR="008E01EB" w:rsidRPr="00C727F2" w:rsidRDefault="008E01EB" w:rsidP="00BD21AA">
      <w:pPr>
        <w:ind w:left="1170"/>
        <w:jc w:val="both"/>
        <w:rPr>
          <w:rFonts w:ascii="Arial" w:hAnsi="Arial" w:cs="Arial"/>
          <w:sz w:val="22"/>
          <w:szCs w:val="22"/>
        </w:rPr>
      </w:pPr>
      <w:r w:rsidRPr="00C727F2">
        <w:rPr>
          <w:rFonts w:ascii="Arial" w:hAnsi="Arial" w:cs="Arial"/>
          <w:sz w:val="22"/>
          <w:szCs w:val="22"/>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C727F2" w:rsidRDefault="00BD21AA" w:rsidP="00BD21AA">
      <w:pPr>
        <w:ind w:left="1170"/>
        <w:jc w:val="both"/>
        <w:rPr>
          <w:rFonts w:ascii="Arial" w:hAnsi="Arial" w:cs="Arial"/>
          <w:sz w:val="22"/>
          <w:szCs w:val="22"/>
        </w:rPr>
      </w:pPr>
    </w:p>
    <w:p w14:paraId="17D459CD" w14:textId="77777777" w:rsidR="008E01EB" w:rsidRPr="00C727F2" w:rsidRDefault="008E01EB" w:rsidP="00BD21AA">
      <w:pPr>
        <w:ind w:left="1170"/>
        <w:jc w:val="both"/>
        <w:rPr>
          <w:rFonts w:ascii="Arial" w:hAnsi="Arial" w:cs="Arial"/>
          <w:sz w:val="22"/>
          <w:szCs w:val="22"/>
        </w:rPr>
      </w:pPr>
      <w:r w:rsidRPr="00C727F2">
        <w:rPr>
          <w:rFonts w:ascii="Arial" w:hAnsi="Arial" w:cs="Arial"/>
          <w:sz w:val="22"/>
          <w:szCs w:val="22"/>
        </w:rPr>
        <w:t>Publikasi ilmiah (jumlah, lingkup)</w:t>
      </w:r>
    </w:p>
    <w:p w14:paraId="4885D88D" w14:textId="3B9DD294" w:rsidR="008E01EB" w:rsidRPr="00C727F2" w:rsidRDefault="008E01EB" w:rsidP="00F60381">
      <w:pPr>
        <w:pStyle w:val="ListParagraph"/>
        <w:numPr>
          <w:ilvl w:val="0"/>
          <w:numId w:val="67"/>
        </w:numPr>
        <w:ind w:left="1710"/>
        <w:jc w:val="both"/>
        <w:rPr>
          <w:rFonts w:ascii="Arial" w:hAnsi="Arial" w:cs="Arial"/>
          <w:sz w:val="22"/>
          <w:szCs w:val="22"/>
        </w:rPr>
      </w:pPr>
      <w:r w:rsidRPr="00C727F2">
        <w:rPr>
          <w:rFonts w:ascii="Arial" w:hAnsi="Arial" w:cs="Arial"/>
          <w:sz w:val="22"/>
          <w:szCs w:val="22"/>
        </w:rPr>
        <w:t>Jumlah dan lingkup publikasi di jurnal (Internasional/Nasional bereputasi</w:t>
      </w:r>
      <w:r w:rsidR="00A608BA" w:rsidRPr="00C727F2">
        <w:rPr>
          <w:rFonts w:ascii="Arial" w:hAnsi="Arial" w:cs="Arial"/>
          <w:sz w:val="22"/>
          <w:szCs w:val="22"/>
        </w:rPr>
        <w:t>)</w:t>
      </w:r>
      <w:r w:rsidRPr="00C727F2">
        <w:rPr>
          <w:rFonts w:ascii="Arial" w:hAnsi="Arial" w:cs="Arial"/>
          <w:sz w:val="22"/>
          <w:szCs w:val="22"/>
        </w:rPr>
        <w:t>.</w:t>
      </w:r>
    </w:p>
    <w:p w14:paraId="51D17336" w14:textId="77777777" w:rsidR="008E01EB" w:rsidRPr="00C727F2" w:rsidRDefault="008E01EB" w:rsidP="00F60381">
      <w:pPr>
        <w:pStyle w:val="ListParagraph"/>
        <w:numPr>
          <w:ilvl w:val="0"/>
          <w:numId w:val="67"/>
        </w:numPr>
        <w:ind w:left="1710"/>
        <w:jc w:val="both"/>
        <w:rPr>
          <w:rFonts w:ascii="Arial" w:hAnsi="Arial" w:cs="Arial"/>
          <w:sz w:val="22"/>
          <w:szCs w:val="22"/>
        </w:rPr>
      </w:pPr>
      <w:r w:rsidRPr="00C727F2">
        <w:rPr>
          <w:rFonts w:ascii="Arial" w:hAnsi="Arial" w:cs="Arial"/>
          <w:sz w:val="22"/>
          <w:szCs w:val="22"/>
        </w:rPr>
        <w:t xml:space="preserve">Jumlah dan lingkup publikasi di prosiding seminar atau </w:t>
      </w:r>
      <w:r w:rsidRPr="00C727F2">
        <w:rPr>
          <w:rFonts w:ascii="Arial" w:hAnsi="Arial" w:cs="Arial"/>
          <w:i/>
          <w:iCs/>
          <w:sz w:val="22"/>
          <w:szCs w:val="22"/>
        </w:rPr>
        <w:t>conference</w:t>
      </w:r>
      <w:r w:rsidRPr="00C727F2">
        <w:rPr>
          <w:rFonts w:ascii="Arial" w:hAnsi="Arial" w:cs="Arial"/>
          <w:sz w:val="22"/>
          <w:szCs w:val="22"/>
        </w:rPr>
        <w:t xml:space="preserve"> (Internasional/Nasional).</w:t>
      </w:r>
    </w:p>
    <w:p w14:paraId="6B3DBE39" w14:textId="77777777" w:rsidR="008E01EB" w:rsidRPr="00C727F2" w:rsidRDefault="008E01EB" w:rsidP="00F60381">
      <w:pPr>
        <w:pStyle w:val="ListParagraph"/>
        <w:numPr>
          <w:ilvl w:val="0"/>
          <w:numId w:val="67"/>
        </w:numPr>
        <w:ind w:left="1710"/>
        <w:jc w:val="both"/>
        <w:rPr>
          <w:rFonts w:ascii="Arial" w:hAnsi="Arial" w:cs="Arial"/>
          <w:sz w:val="22"/>
          <w:szCs w:val="22"/>
        </w:rPr>
      </w:pPr>
      <w:r w:rsidRPr="00C727F2">
        <w:rPr>
          <w:rFonts w:ascii="Arial" w:hAnsi="Arial" w:cs="Arial"/>
          <w:sz w:val="22"/>
          <w:szCs w:val="22"/>
        </w:rPr>
        <w:t>Buku referensi/monograf/buku ajar ber-ISBN.</w:t>
      </w:r>
    </w:p>
    <w:p w14:paraId="3AB78838" w14:textId="33C7B767" w:rsidR="008E01EB" w:rsidRPr="00C727F2" w:rsidRDefault="008E01EB" w:rsidP="00BD21AA">
      <w:pPr>
        <w:ind w:left="1350"/>
        <w:jc w:val="both"/>
        <w:rPr>
          <w:rFonts w:ascii="Arial" w:hAnsi="Arial" w:cs="Arial"/>
          <w:sz w:val="22"/>
          <w:szCs w:val="22"/>
        </w:rPr>
      </w:pPr>
      <w:r w:rsidRPr="00C727F2">
        <w:rPr>
          <w:rFonts w:ascii="Arial" w:hAnsi="Arial" w:cs="Arial"/>
          <w:sz w:val="22"/>
          <w:szCs w:val="22"/>
        </w:rPr>
        <w:t xml:space="preserve">(Data merujuk DKPS </w:t>
      </w:r>
      <w:r w:rsidR="00233B9D" w:rsidRPr="00C727F2">
        <w:rPr>
          <w:rFonts w:ascii="Arial" w:hAnsi="Arial" w:cs="Arial"/>
          <w:sz w:val="22"/>
          <w:szCs w:val="22"/>
        </w:rPr>
        <w:t>Tabel 2</w:t>
      </w:r>
      <w:r w:rsidR="00CC5DEF" w:rsidRPr="00C727F2">
        <w:rPr>
          <w:rFonts w:ascii="Arial" w:hAnsi="Arial" w:cs="Arial"/>
          <w:sz w:val="22"/>
          <w:szCs w:val="22"/>
        </w:rPr>
        <w:t>9</w:t>
      </w:r>
      <w:r w:rsidR="00233B9D" w:rsidRPr="00C727F2">
        <w:rPr>
          <w:rFonts w:ascii="Arial" w:hAnsi="Arial" w:cs="Arial"/>
          <w:sz w:val="22"/>
          <w:szCs w:val="22"/>
        </w:rPr>
        <w:t>. Jumlah Artikel Ilmiah/Karya Ilmiah/Buku dalam tiga tahun terakhir</w:t>
      </w:r>
      <w:r w:rsidRPr="00C727F2">
        <w:rPr>
          <w:rFonts w:ascii="Arial" w:hAnsi="Arial" w:cs="Arial"/>
          <w:sz w:val="22"/>
          <w:szCs w:val="22"/>
        </w:rPr>
        <w:t>)</w:t>
      </w:r>
    </w:p>
    <w:p w14:paraId="2DF19B65" w14:textId="77777777" w:rsidR="008E01EB" w:rsidRPr="00C727F2" w:rsidRDefault="008E01EB" w:rsidP="00DA4EB8">
      <w:pPr>
        <w:jc w:val="both"/>
        <w:rPr>
          <w:rFonts w:ascii="Arial" w:hAnsi="Arial" w:cs="Arial"/>
          <w:sz w:val="22"/>
          <w:szCs w:val="22"/>
        </w:rPr>
      </w:pPr>
    </w:p>
    <w:p w14:paraId="6760BEEE" w14:textId="77777777" w:rsidR="008E01EB" w:rsidRPr="00C727F2" w:rsidRDefault="008E01EB" w:rsidP="00BD21AA">
      <w:pPr>
        <w:ind w:left="1170"/>
        <w:jc w:val="both"/>
        <w:rPr>
          <w:rFonts w:ascii="Arial" w:hAnsi="Arial" w:cs="Arial"/>
          <w:sz w:val="22"/>
          <w:szCs w:val="22"/>
        </w:rPr>
      </w:pPr>
      <w:r w:rsidRPr="00C727F2">
        <w:rPr>
          <w:rFonts w:ascii="Arial" w:hAnsi="Arial" w:cs="Arial"/>
          <w:sz w:val="22"/>
          <w:szCs w:val="22"/>
        </w:rPr>
        <w:t>Luaran Penelitian</w:t>
      </w:r>
    </w:p>
    <w:p w14:paraId="0589AFFE" w14:textId="39A22CA7" w:rsidR="008E01EB" w:rsidRPr="00C727F2" w:rsidRDefault="008E01EB" w:rsidP="00F60381">
      <w:pPr>
        <w:pStyle w:val="ListParagraph"/>
        <w:numPr>
          <w:ilvl w:val="0"/>
          <w:numId w:val="67"/>
        </w:numPr>
        <w:ind w:left="1710"/>
        <w:jc w:val="both"/>
        <w:rPr>
          <w:rFonts w:ascii="Arial" w:hAnsi="Arial" w:cs="Arial"/>
          <w:sz w:val="22"/>
          <w:szCs w:val="22"/>
        </w:rPr>
      </w:pPr>
      <w:r w:rsidRPr="00C727F2">
        <w:rPr>
          <w:rFonts w:ascii="Arial" w:hAnsi="Arial" w:cs="Arial"/>
          <w:sz w:val="22"/>
          <w:szCs w:val="22"/>
        </w:rPr>
        <w:t>Jenis dan jumlah Hak</w:t>
      </w:r>
      <w:r w:rsidR="00D1154A" w:rsidRPr="00C727F2">
        <w:rPr>
          <w:rFonts w:ascii="Arial" w:hAnsi="Arial" w:cs="Arial"/>
          <w:sz w:val="22"/>
          <w:szCs w:val="22"/>
        </w:rPr>
        <w:t xml:space="preserve"> atas</w:t>
      </w:r>
      <w:r w:rsidRPr="00C727F2">
        <w:rPr>
          <w:rFonts w:ascii="Arial" w:hAnsi="Arial" w:cs="Arial"/>
          <w:sz w:val="22"/>
          <w:szCs w:val="22"/>
        </w:rPr>
        <w:t xml:space="preserve"> Kekayaan Intelektual (</w:t>
      </w:r>
      <w:r w:rsidR="006C2D79" w:rsidRPr="00C727F2">
        <w:rPr>
          <w:rFonts w:ascii="Arial" w:hAnsi="Arial" w:cs="Arial"/>
          <w:sz w:val="22"/>
          <w:szCs w:val="22"/>
        </w:rPr>
        <w:t xml:space="preserve">paten, paten sederhana, hak cipta, </w:t>
      </w:r>
      <w:r w:rsidR="00916199" w:rsidRPr="00C727F2">
        <w:rPr>
          <w:rFonts w:ascii="Arial" w:hAnsi="Arial" w:cs="Arial"/>
          <w:sz w:val="22"/>
          <w:szCs w:val="22"/>
        </w:rPr>
        <w:t>merek</w:t>
      </w:r>
      <w:r w:rsidR="006C2D79" w:rsidRPr="00C727F2">
        <w:rPr>
          <w:rFonts w:ascii="Arial" w:hAnsi="Arial" w:cs="Arial"/>
          <w:sz w:val="22"/>
          <w:szCs w:val="22"/>
        </w:rPr>
        <w:t xml:space="preserve"> dagang, rahasia dagang, desain produk), teknologi tepat guna, dan model/desain/rek</w:t>
      </w:r>
      <w:r w:rsidRPr="00C727F2">
        <w:rPr>
          <w:rFonts w:ascii="Arial" w:hAnsi="Arial" w:cs="Arial"/>
          <w:sz w:val="22"/>
          <w:szCs w:val="22"/>
        </w:rPr>
        <w:t xml:space="preserve">ayasa atau karya yang mendapat pengakuan/penghargaan dari lembaga nasional/internasional). (Data merujuk DKPS </w:t>
      </w:r>
      <w:r w:rsidR="0018137A" w:rsidRPr="00C727F2">
        <w:rPr>
          <w:rFonts w:ascii="Arial" w:hAnsi="Arial" w:cs="Arial"/>
          <w:sz w:val="22"/>
          <w:szCs w:val="22"/>
        </w:rPr>
        <w:t xml:space="preserve">Tabel </w:t>
      </w:r>
      <w:r w:rsidR="00CC5DEF" w:rsidRPr="00C727F2">
        <w:rPr>
          <w:rFonts w:ascii="Arial" w:hAnsi="Arial" w:cs="Arial"/>
          <w:sz w:val="22"/>
          <w:szCs w:val="22"/>
        </w:rPr>
        <w:t>30</w:t>
      </w:r>
      <w:r w:rsidR="0018137A" w:rsidRPr="00C727F2">
        <w:rPr>
          <w:rFonts w:ascii="Arial" w:hAnsi="Arial" w:cs="Arial"/>
          <w:sz w:val="22"/>
          <w:szCs w:val="22"/>
        </w:rPr>
        <w:t>. Jumlah Karya Dosen dan Atau Mahasiswa Program Studi</w:t>
      </w:r>
      <w:r w:rsidRPr="00C727F2">
        <w:rPr>
          <w:rFonts w:ascii="Arial" w:hAnsi="Arial" w:cs="Arial"/>
          <w:sz w:val="22"/>
          <w:szCs w:val="22"/>
        </w:rPr>
        <w:t>)</w:t>
      </w:r>
    </w:p>
    <w:p w14:paraId="2A6A5D2B" w14:textId="7D2E0A62" w:rsidR="001479DC" w:rsidRPr="00C727F2" w:rsidRDefault="001479DC" w:rsidP="00DA4EB8">
      <w:pPr>
        <w:jc w:val="both"/>
        <w:rPr>
          <w:rFonts w:ascii="Arial" w:hAnsi="Arial" w:cs="Arial"/>
          <w:sz w:val="22"/>
          <w:szCs w:val="22"/>
        </w:rPr>
      </w:pPr>
    </w:p>
    <w:p w14:paraId="4D850061" w14:textId="77777777" w:rsidR="008E01EB" w:rsidRPr="00C727F2" w:rsidRDefault="008E01EB" w:rsidP="00BD21AA">
      <w:pPr>
        <w:ind w:left="1170"/>
        <w:jc w:val="both"/>
        <w:rPr>
          <w:rFonts w:ascii="Arial" w:hAnsi="Arial" w:cs="Arial"/>
          <w:sz w:val="22"/>
          <w:szCs w:val="22"/>
        </w:rPr>
      </w:pPr>
      <w:r w:rsidRPr="00C727F2">
        <w:rPr>
          <w:rFonts w:ascii="Arial" w:hAnsi="Arial" w:cs="Arial"/>
          <w:sz w:val="22"/>
          <w:szCs w:val="22"/>
        </w:rPr>
        <w:t>Prestasi/ rekognisi dosen</w:t>
      </w:r>
    </w:p>
    <w:p w14:paraId="026C6734" w14:textId="475A3099" w:rsidR="008E01EB" w:rsidRPr="00C727F2" w:rsidRDefault="008E01EB" w:rsidP="00F60381">
      <w:pPr>
        <w:pStyle w:val="ListParagraph"/>
        <w:numPr>
          <w:ilvl w:val="0"/>
          <w:numId w:val="67"/>
        </w:numPr>
        <w:ind w:left="1710"/>
        <w:jc w:val="both"/>
        <w:rPr>
          <w:rFonts w:ascii="Arial" w:hAnsi="Arial" w:cs="Arial"/>
          <w:sz w:val="22"/>
          <w:szCs w:val="22"/>
        </w:rPr>
      </w:pPr>
      <w:r w:rsidRPr="00C727F2">
        <w:rPr>
          <w:rFonts w:ascii="Arial" w:hAnsi="Arial" w:cs="Arial"/>
          <w:sz w:val="22"/>
          <w:szCs w:val="22"/>
        </w:rPr>
        <w:t>Pakar/</w:t>
      </w:r>
      <w:r w:rsidRPr="00C727F2">
        <w:rPr>
          <w:rFonts w:ascii="Arial" w:hAnsi="Arial" w:cs="Arial"/>
          <w:i/>
          <w:sz w:val="22"/>
          <w:szCs w:val="22"/>
        </w:rPr>
        <w:t>Visiting Professor/Invited Speakers</w:t>
      </w:r>
      <w:r w:rsidRPr="00C727F2">
        <w:rPr>
          <w:rFonts w:ascii="Arial" w:hAnsi="Arial" w:cs="Arial"/>
          <w:sz w:val="22"/>
          <w:szCs w:val="22"/>
        </w:rPr>
        <w:t>/Mitra Bestari, d</w:t>
      </w:r>
      <w:r w:rsidR="00986AB6" w:rsidRPr="00C727F2">
        <w:rPr>
          <w:rFonts w:ascii="Arial" w:hAnsi="Arial" w:cs="Arial"/>
          <w:sz w:val="22"/>
          <w:szCs w:val="22"/>
        </w:rPr>
        <w:t>an sebagainya</w:t>
      </w:r>
      <w:r w:rsidRPr="00C727F2">
        <w:rPr>
          <w:rFonts w:ascii="Arial" w:hAnsi="Arial" w:cs="Arial"/>
          <w:sz w:val="22"/>
          <w:szCs w:val="22"/>
        </w:rPr>
        <w:t xml:space="preserve">. (Data merujuk DKPS </w:t>
      </w:r>
      <w:r w:rsidR="0018137A" w:rsidRPr="00C727F2">
        <w:rPr>
          <w:rFonts w:ascii="Arial" w:hAnsi="Arial" w:cs="Arial"/>
          <w:sz w:val="22"/>
          <w:szCs w:val="22"/>
        </w:rPr>
        <w:t>Tabel 3</w:t>
      </w:r>
      <w:r w:rsidR="00CC5DEF" w:rsidRPr="00C727F2">
        <w:rPr>
          <w:rFonts w:ascii="Arial" w:hAnsi="Arial" w:cs="Arial"/>
          <w:sz w:val="22"/>
          <w:szCs w:val="22"/>
        </w:rPr>
        <w:t>2</w:t>
      </w:r>
      <w:r w:rsidR="0018137A" w:rsidRPr="00C727F2">
        <w:rPr>
          <w:rFonts w:ascii="Arial" w:hAnsi="Arial" w:cs="Arial"/>
          <w:sz w:val="22"/>
          <w:szCs w:val="22"/>
        </w:rPr>
        <w:t>. Penghargaan Dosen Tetap Program Studi</w:t>
      </w:r>
      <w:r w:rsidRPr="00C727F2">
        <w:rPr>
          <w:rFonts w:ascii="Arial" w:hAnsi="Arial" w:cs="Arial"/>
          <w:sz w:val="22"/>
          <w:szCs w:val="22"/>
        </w:rPr>
        <w:t>)</w:t>
      </w:r>
    </w:p>
    <w:p w14:paraId="0AF25136" w14:textId="77777777" w:rsidR="001E7169" w:rsidRPr="00C727F2" w:rsidRDefault="001E7169" w:rsidP="00DA4EB8">
      <w:pPr>
        <w:jc w:val="both"/>
        <w:rPr>
          <w:rFonts w:ascii="Arial" w:hAnsi="Arial" w:cs="Arial"/>
          <w:sz w:val="22"/>
          <w:szCs w:val="22"/>
        </w:rPr>
      </w:pPr>
    </w:p>
    <w:p w14:paraId="4320DB91" w14:textId="77777777" w:rsidR="008E01EB" w:rsidRPr="00C727F2" w:rsidRDefault="008E01EB" w:rsidP="00F60381">
      <w:pPr>
        <w:pStyle w:val="ListParagraph"/>
        <w:numPr>
          <w:ilvl w:val="0"/>
          <w:numId w:val="65"/>
        </w:numPr>
        <w:ind w:left="1170"/>
        <w:jc w:val="both"/>
        <w:rPr>
          <w:rFonts w:ascii="Arial" w:hAnsi="Arial" w:cs="Arial"/>
          <w:sz w:val="22"/>
          <w:szCs w:val="22"/>
        </w:rPr>
      </w:pPr>
      <w:r w:rsidRPr="00C727F2">
        <w:rPr>
          <w:rFonts w:ascii="Arial" w:hAnsi="Arial" w:cs="Arial"/>
          <w:sz w:val="22"/>
          <w:szCs w:val="22"/>
        </w:rPr>
        <w:t xml:space="preserve">Pengabdian kepada Masyarakat </w:t>
      </w:r>
    </w:p>
    <w:p w14:paraId="5E941D25" w14:textId="77777777" w:rsidR="008E01EB" w:rsidRPr="00C727F2" w:rsidRDefault="008E01EB" w:rsidP="00BD21AA">
      <w:pPr>
        <w:ind w:left="1170"/>
        <w:jc w:val="both"/>
        <w:rPr>
          <w:rFonts w:ascii="Arial" w:hAnsi="Arial" w:cs="Arial"/>
          <w:sz w:val="22"/>
          <w:szCs w:val="22"/>
        </w:rPr>
      </w:pPr>
      <w:r w:rsidRPr="00C727F2">
        <w:rPr>
          <w:rFonts w:ascii="Arial" w:hAnsi="Arial" w:cs="Arial"/>
          <w:sz w:val="22"/>
          <w:szCs w:val="22"/>
        </w:rPr>
        <w:t>Data publikasi dan luaran PkM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C727F2" w:rsidRDefault="008E01EB" w:rsidP="00DA4EB8">
      <w:pPr>
        <w:jc w:val="both"/>
        <w:rPr>
          <w:rFonts w:ascii="Arial" w:hAnsi="Arial" w:cs="Arial"/>
          <w:sz w:val="22"/>
          <w:szCs w:val="22"/>
        </w:rPr>
      </w:pPr>
    </w:p>
    <w:p w14:paraId="6C77BACE" w14:textId="77777777" w:rsidR="008E01EB" w:rsidRPr="00C727F2" w:rsidRDefault="008E01EB" w:rsidP="00BD21AA">
      <w:pPr>
        <w:ind w:left="1170"/>
        <w:jc w:val="both"/>
        <w:rPr>
          <w:rFonts w:ascii="Arial" w:hAnsi="Arial" w:cs="Arial"/>
          <w:sz w:val="22"/>
          <w:szCs w:val="22"/>
        </w:rPr>
      </w:pPr>
      <w:r w:rsidRPr="00C727F2">
        <w:rPr>
          <w:rFonts w:ascii="Arial" w:hAnsi="Arial" w:cs="Arial"/>
          <w:sz w:val="22"/>
          <w:szCs w:val="22"/>
        </w:rPr>
        <w:t xml:space="preserve">Publikasi PkM </w:t>
      </w:r>
    </w:p>
    <w:p w14:paraId="48466BF1" w14:textId="77777777" w:rsidR="008E01EB" w:rsidRPr="00C727F2" w:rsidRDefault="008E01EB" w:rsidP="00F60381">
      <w:pPr>
        <w:pStyle w:val="ListParagraph"/>
        <w:numPr>
          <w:ilvl w:val="0"/>
          <w:numId w:val="68"/>
        </w:numPr>
        <w:ind w:left="1710"/>
        <w:jc w:val="both"/>
        <w:rPr>
          <w:rFonts w:ascii="Arial" w:hAnsi="Arial" w:cs="Arial"/>
          <w:sz w:val="22"/>
          <w:szCs w:val="22"/>
        </w:rPr>
      </w:pPr>
      <w:r w:rsidRPr="00C727F2">
        <w:rPr>
          <w:rFonts w:ascii="Arial" w:hAnsi="Arial" w:cs="Arial"/>
          <w:sz w:val="22"/>
          <w:szCs w:val="22"/>
        </w:rPr>
        <w:t>Jumlah dan lingkup publikasi PkM (jurnal, majalah, media massa, seminar).</w:t>
      </w:r>
    </w:p>
    <w:p w14:paraId="50A7E72C" w14:textId="77777777" w:rsidR="008E01EB" w:rsidRPr="00C727F2" w:rsidRDefault="008E01EB" w:rsidP="00BD21AA">
      <w:pPr>
        <w:ind w:left="1170"/>
        <w:jc w:val="both"/>
        <w:rPr>
          <w:rFonts w:ascii="Arial" w:hAnsi="Arial" w:cs="Arial"/>
          <w:sz w:val="22"/>
          <w:szCs w:val="22"/>
        </w:rPr>
      </w:pPr>
      <w:r w:rsidRPr="00C727F2">
        <w:rPr>
          <w:rFonts w:ascii="Arial" w:hAnsi="Arial" w:cs="Arial"/>
          <w:sz w:val="22"/>
          <w:szCs w:val="22"/>
        </w:rPr>
        <w:t xml:space="preserve">Luaran PkM </w:t>
      </w:r>
    </w:p>
    <w:p w14:paraId="545C6F08" w14:textId="77777777" w:rsidR="008E01EB" w:rsidRPr="00C727F2" w:rsidRDefault="008E01EB" w:rsidP="00F60381">
      <w:pPr>
        <w:pStyle w:val="ListParagraph"/>
        <w:numPr>
          <w:ilvl w:val="0"/>
          <w:numId w:val="68"/>
        </w:numPr>
        <w:ind w:left="1710"/>
        <w:jc w:val="both"/>
        <w:rPr>
          <w:rFonts w:ascii="Arial" w:hAnsi="Arial" w:cs="Arial"/>
          <w:sz w:val="22"/>
          <w:szCs w:val="22"/>
        </w:rPr>
      </w:pPr>
      <w:r w:rsidRPr="00C727F2">
        <w:rPr>
          <w:rFonts w:ascii="Arial" w:hAnsi="Arial" w:cs="Arial"/>
          <w:sz w:val="22"/>
          <w:szCs w:val="22"/>
        </w:rPr>
        <w:t>Jenis dan jumlah (HaKI/TTG/karya produk/karya kemitraan/Buku ber-ISBN) yang digunakan/diterapkan di masyarakat.</w:t>
      </w:r>
    </w:p>
    <w:p w14:paraId="791C5CE5" w14:textId="3A49BA46" w:rsidR="008E01EB" w:rsidRPr="00C727F2" w:rsidRDefault="008E01EB" w:rsidP="00BD21AA">
      <w:pPr>
        <w:ind w:left="1350"/>
        <w:jc w:val="both"/>
        <w:rPr>
          <w:rFonts w:ascii="Arial" w:hAnsi="Arial" w:cs="Arial"/>
          <w:sz w:val="22"/>
          <w:szCs w:val="22"/>
        </w:rPr>
      </w:pPr>
      <w:r w:rsidRPr="00C727F2">
        <w:rPr>
          <w:rFonts w:ascii="Arial" w:hAnsi="Arial" w:cs="Arial"/>
          <w:sz w:val="22"/>
          <w:szCs w:val="22"/>
        </w:rPr>
        <w:t xml:space="preserve">(Data merujuk DKPS </w:t>
      </w:r>
      <w:r w:rsidR="0018137A" w:rsidRPr="00C727F2">
        <w:rPr>
          <w:rFonts w:ascii="Arial" w:hAnsi="Arial" w:cs="Arial"/>
          <w:sz w:val="22"/>
          <w:szCs w:val="22"/>
        </w:rPr>
        <w:t xml:space="preserve">Tabel </w:t>
      </w:r>
      <w:r w:rsidR="00CC5DEF" w:rsidRPr="00C727F2">
        <w:rPr>
          <w:rFonts w:ascii="Arial" w:hAnsi="Arial" w:cs="Arial"/>
          <w:sz w:val="22"/>
          <w:szCs w:val="22"/>
        </w:rPr>
        <w:t>31</w:t>
      </w:r>
      <w:r w:rsidR="0018137A" w:rsidRPr="00C727F2">
        <w:rPr>
          <w:rFonts w:ascii="Arial" w:hAnsi="Arial" w:cs="Arial"/>
          <w:sz w:val="22"/>
          <w:szCs w:val="22"/>
        </w:rPr>
        <w:t>. Jumlah Pengabdian kepada Masyarakat yang relevan dengan Program Studi</w:t>
      </w:r>
      <w:r w:rsidRPr="00C727F2">
        <w:rPr>
          <w:rFonts w:ascii="Arial" w:hAnsi="Arial" w:cs="Arial"/>
          <w:sz w:val="22"/>
          <w:szCs w:val="22"/>
        </w:rPr>
        <w:t>)</w:t>
      </w:r>
    </w:p>
    <w:p w14:paraId="5024B8F9" w14:textId="66469F68" w:rsidR="008E01EB" w:rsidRPr="00C727F2" w:rsidRDefault="008E01EB" w:rsidP="00DA4EB8">
      <w:pPr>
        <w:jc w:val="both"/>
        <w:rPr>
          <w:rFonts w:ascii="Arial" w:hAnsi="Arial" w:cs="Arial"/>
          <w:sz w:val="22"/>
          <w:szCs w:val="22"/>
        </w:rPr>
      </w:pPr>
    </w:p>
    <w:p w14:paraId="2BD904FF" w14:textId="77777777" w:rsidR="008E01EB" w:rsidRPr="00C727F2" w:rsidRDefault="008E01EB" w:rsidP="00F60381">
      <w:pPr>
        <w:pStyle w:val="ListParagraph"/>
        <w:numPr>
          <w:ilvl w:val="0"/>
          <w:numId w:val="64"/>
        </w:numPr>
        <w:jc w:val="both"/>
        <w:rPr>
          <w:rFonts w:ascii="Arial" w:hAnsi="Arial" w:cs="Arial"/>
          <w:sz w:val="22"/>
          <w:szCs w:val="22"/>
        </w:rPr>
      </w:pPr>
      <w:r w:rsidRPr="00C727F2">
        <w:rPr>
          <w:rFonts w:ascii="Arial" w:hAnsi="Arial" w:cs="Arial"/>
          <w:sz w:val="22"/>
          <w:szCs w:val="22"/>
        </w:rPr>
        <w:t xml:space="preserve">Indikator Kinerja Tambahan </w:t>
      </w:r>
    </w:p>
    <w:p w14:paraId="3FA16AA0" w14:textId="6BE79F15" w:rsidR="008E01EB" w:rsidRPr="00C727F2" w:rsidRDefault="008E01EB" w:rsidP="00BD21AA">
      <w:pPr>
        <w:ind w:left="720"/>
        <w:jc w:val="both"/>
        <w:rPr>
          <w:rFonts w:ascii="Arial" w:hAnsi="Arial" w:cs="Arial"/>
          <w:sz w:val="22"/>
          <w:szCs w:val="22"/>
        </w:rPr>
      </w:pPr>
      <w:r w:rsidRPr="00C727F2">
        <w:rPr>
          <w:rFonts w:ascii="Arial" w:hAnsi="Arial" w:cs="Arial"/>
          <w:sz w:val="22"/>
          <w:szCs w:val="22"/>
        </w:rPr>
        <w:t xml:space="preserve">Indikator kinerja tambahan adalah indikator luaran lain yang ditetapkan oleh masing-masing </w:t>
      </w:r>
      <w:r w:rsidR="006C2D79" w:rsidRPr="00C727F2">
        <w:rPr>
          <w:rFonts w:ascii="Arial" w:hAnsi="Arial" w:cs="Arial"/>
          <w:sz w:val="22"/>
          <w:szCs w:val="22"/>
        </w:rPr>
        <w:t xml:space="preserve">Perguruan Tinggi </w:t>
      </w:r>
      <w:r w:rsidRPr="00C727F2">
        <w:rPr>
          <w:rFonts w:ascii="Arial" w:hAnsi="Arial" w:cs="Arial"/>
          <w:sz w:val="22"/>
          <w:szCs w:val="22"/>
        </w:rPr>
        <w:t xml:space="preserve">untuk </w:t>
      </w:r>
      <w:r w:rsidR="00972E5D" w:rsidRPr="00C727F2">
        <w:rPr>
          <w:rFonts w:ascii="Arial" w:hAnsi="Arial" w:cs="Arial"/>
          <w:sz w:val="22"/>
          <w:szCs w:val="22"/>
        </w:rPr>
        <w:t>melampaui</w:t>
      </w:r>
      <w:r w:rsidRPr="00C727F2">
        <w:rPr>
          <w:rFonts w:ascii="Arial" w:hAnsi="Arial" w:cs="Arial"/>
          <w:sz w:val="22"/>
          <w:szCs w:val="22"/>
        </w:rPr>
        <w:t xml:space="preserve"> </w:t>
      </w:r>
      <w:r w:rsidR="00E24D3A" w:rsidRPr="00C727F2">
        <w:rPr>
          <w:rFonts w:ascii="Arial" w:hAnsi="Arial" w:cs="Arial"/>
          <w:sz w:val="22"/>
          <w:szCs w:val="22"/>
        </w:rPr>
        <w:t>SN-Dikti</w:t>
      </w:r>
      <w:r w:rsidRPr="00C727F2">
        <w:rPr>
          <w:rFonts w:ascii="Arial" w:hAnsi="Arial" w:cs="Arial"/>
          <w:sz w:val="22"/>
          <w:szCs w:val="22"/>
        </w:rPr>
        <w:t>. Data indikator kinerja tambahan yang sahih harus diukur, dimonitor, dikaji dan dianalisis untuk perbaikan berkelanjutan.</w:t>
      </w:r>
    </w:p>
    <w:p w14:paraId="2E845A9C" w14:textId="77777777" w:rsidR="008E01EB" w:rsidRPr="00C727F2" w:rsidRDefault="008E01EB" w:rsidP="00DA4EB8">
      <w:pPr>
        <w:jc w:val="both"/>
        <w:rPr>
          <w:rFonts w:ascii="Arial" w:hAnsi="Arial" w:cs="Arial"/>
          <w:sz w:val="22"/>
          <w:szCs w:val="22"/>
        </w:rPr>
      </w:pPr>
    </w:p>
    <w:p w14:paraId="2694EE63" w14:textId="77777777" w:rsidR="008E01EB" w:rsidRPr="00C727F2" w:rsidRDefault="008E01EB" w:rsidP="00F60381">
      <w:pPr>
        <w:pStyle w:val="ListParagraph"/>
        <w:numPr>
          <w:ilvl w:val="0"/>
          <w:numId w:val="64"/>
        </w:numPr>
        <w:jc w:val="both"/>
        <w:rPr>
          <w:rFonts w:ascii="Arial" w:hAnsi="Arial" w:cs="Arial"/>
          <w:sz w:val="22"/>
          <w:szCs w:val="22"/>
        </w:rPr>
      </w:pPr>
      <w:r w:rsidRPr="00C727F2">
        <w:rPr>
          <w:rFonts w:ascii="Arial" w:hAnsi="Arial" w:cs="Arial"/>
          <w:sz w:val="22"/>
          <w:szCs w:val="22"/>
        </w:rPr>
        <w:t xml:space="preserve">Evaluasi Capaian Kinerja </w:t>
      </w:r>
    </w:p>
    <w:p w14:paraId="3A8A0C07" w14:textId="36BD3904" w:rsidR="008E01EB" w:rsidRPr="00C727F2" w:rsidRDefault="008E01EB" w:rsidP="00BD21AA">
      <w:pPr>
        <w:ind w:left="720"/>
        <w:jc w:val="both"/>
        <w:rPr>
          <w:rFonts w:ascii="Arial" w:hAnsi="Arial" w:cs="Arial"/>
          <w:sz w:val="22"/>
          <w:szCs w:val="22"/>
        </w:rPr>
      </w:pPr>
      <w:r w:rsidRPr="00C727F2">
        <w:rPr>
          <w:rFonts w:ascii="Arial" w:hAnsi="Arial" w:cs="Arial"/>
          <w:sz w:val="22"/>
          <w:szCs w:val="22"/>
        </w:rPr>
        <w:t xml:space="preserve">Berisi deskripsi dan analisis keberhasilan dan/atau ketidakberhasilan pencapaian standar yang telah ditetapkan. Capaian kinerja harus diukur dengan </w:t>
      </w:r>
      <w:r w:rsidR="00916199" w:rsidRPr="00C727F2">
        <w:rPr>
          <w:rFonts w:ascii="Arial" w:hAnsi="Arial" w:cs="Arial"/>
          <w:sz w:val="22"/>
          <w:szCs w:val="22"/>
        </w:rPr>
        <w:t>metode</w:t>
      </w:r>
      <w:r w:rsidRPr="00C727F2">
        <w:rPr>
          <w:rFonts w:ascii="Arial" w:hAnsi="Arial" w:cs="Arial"/>
          <w:sz w:val="22"/>
          <w:szCs w:val="22"/>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C727F2">
        <w:rPr>
          <w:rFonts w:ascii="Arial" w:hAnsi="Arial" w:cs="Arial"/>
          <w:sz w:val="22"/>
          <w:szCs w:val="22"/>
        </w:rPr>
        <w:t>UPPS</w:t>
      </w:r>
      <w:r w:rsidRPr="00C727F2">
        <w:rPr>
          <w:rFonts w:ascii="Arial" w:hAnsi="Arial" w:cs="Arial"/>
          <w:sz w:val="22"/>
          <w:szCs w:val="22"/>
        </w:rPr>
        <w:t>.</w:t>
      </w:r>
    </w:p>
    <w:p w14:paraId="5CFC4DFF" w14:textId="77777777" w:rsidR="008E01EB" w:rsidRPr="00C727F2" w:rsidRDefault="008E01EB" w:rsidP="00DA4EB8">
      <w:pPr>
        <w:jc w:val="both"/>
        <w:rPr>
          <w:rFonts w:ascii="Arial" w:hAnsi="Arial" w:cs="Arial"/>
          <w:sz w:val="22"/>
          <w:szCs w:val="22"/>
        </w:rPr>
      </w:pPr>
    </w:p>
    <w:p w14:paraId="5649073A" w14:textId="28C9165D" w:rsidR="008E01EB" w:rsidRPr="00C727F2" w:rsidRDefault="00C467AC" w:rsidP="00F60381">
      <w:pPr>
        <w:pStyle w:val="ListParagraph"/>
        <w:numPr>
          <w:ilvl w:val="0"/>
          <w:numId w:val="64"/>
        </w:numPr>
        <w:jc w:val="both"/>
        <w:rPr>
          <w:rFonts w:ascii="Arial" w:hAnsi="Arial" w:cs="Arial"/>
          <w:sz w:val="22"/>
          <w:szCs w:val="22"/>
        </w:rPr>
      </w:pPr>
      <w:r w:rsidRPr="00C727F2">
        <w:rPr>
          <w:rFonts w:ascii="Arial" w:hAnsi="Arial" w:cs="Arial"/>
          <w:sz w:val="22"/>
          <w:szCs w:val="22"/>
        </w:rPr>
        <w:t xml:space="preserve">Kesimpulan Hasil Evaluasi Ketercapaian Standar Luaran dan Capaian serta Tindak Lanjut </w:t>
      </w:r>
    </w:p>
    <w:p w14:paraId="4AA722DF" w14:textId="77777777" w:rsidR="008E01EB" w:rsidRPr="00C727F2" w:rsidRDefault="008E01EB" w:rsidP="00BD21AA">
      <w:pPr>
        <w:ind w:left="720"/>
        <w:jc w:val="both"/>
        <w:rPr>
          <w:rFonts w:ascii="Arial" w:hAnsi="Arial" w:cs="Arial"/>
          <w:sz w:val="22"/>
          <w:szCs w:val="22"/>
        </w:rPr>
      </w:pPr>
      <w:r w:rsidRPr="00C727F2">
        <w:rPr>
          <w:rFonts w:ascii="Arial" w:hAnsi="Arial" w:cs="Arial"/>
          <w:sz w:val="22"/>
          <w:szCs w:val="22"/>
        </w:rPr>
        <w:t xml:space="preserve">Berisi ringkasan dari: pemosisian, masalah dan akar masalah, serta rencana perbaikan dan pengembangan standar luaran dan capaian di </w:t>
      </w:r>
      <w:r w:rsidR="00B64131" w:rsidRPr="00C727F2">
        <w:rPr>
          <w:rFonts w:ascii="Arial" w:hAnsi="Arial" w:cs="Arial"/>
          <w:sz w:val="22"/>
          <w:szCs w:val="22"/>
        </w:rPr>
        <w:t>UPPS</w:t>
      </w:r>
      <w:r w:rsidRPr="00C727F2">
        <w:rPr>
          <w:rFonts w:ascii="Arial" w:hAnsi="Arial" w:cs="Arial"/>
          <w:sz w:val="22"/>
          <w:szCs w:val="22"/>
        </w:rPr>
        <w:t>.</w:t>
      </w:r>
    </w:p>
    <w:p w14:paraId="32E41872" w14:textId="0A51A277" w:rsidR="0050154C" w:rsidRPr="00C727F2" w:rsidRDefault="0050154C" w:rsidP="00DA4EB8">
      <w:pPr>
        <w:jc w:val="both"/>
        <w:rPr>
          <w:rFonts w:ascii="Arial" w:hAnsi="Arial" w:cs="Arial"/>
          <w:sz w:val="22"/>
          <w:szCs w:val="22"/>
        </w:rPr>
      </w:pPr>
    </w:p>
    <w:p w14:paraId="78D2706A" w14:textId="77777777" w:rsidR="00164DC8" w:rsidRPr="00C727F2" w:rsidRDefault="00164DC8" w:rsidP="00DA4EB8">
      <w:pPr>
        <w:jc w:val="both"/>
        <w:rPr>
          <w:rFonts w:ascii="Arial" w:hAnsi="Arial" w:cs="Arial"/>
          <w:sz w:val="22"/>
          <w:szCs w:val="22"/>
        </w:rPr>
      </w:pPr>
    </w:p>
    <w:p w14:paraId="730456B8" w14:textId="1863B4C2" w:rsidR="008E01EB" w:rsidRPr="00C727F2" w:rsidRDefault="001E4E8B" w:rsidP="00BD21AA">
      <w:pPr>
        <w:pStyle w:val="Heading3"/>
        <w:spacing w:before="0"/>
        <w:ind w:left="360" w:hanging="360"/>
        <w:jc w:val="both"/>
        <w:rPr>
          <w:rFonts w:ascii="Arial" w:hAnsi="Arial" w:cs="Arial"/>
          <w:b/>
          <w:bCs/>
          <w:strike/>
          <w:color w:val="auto"/>
          <w:sz w:val="22"/>
          <w:szCs w:val="22"/>
        </w:rPr>
      </w:pPr>
      <w:bookmarkStart w:id="24" w:name="_Toc29965403"/>
      <w:r w:rsidRPr="00C727F2">
        <w:rPr>
          <w:rFonts w:ascii="Arial" w:hAnsi="Arial" w:cs="Arial"/>
          <w:b/>
          <w:bCs/>
          <w:color w:val="auto"/>
          <w:sz w:val="22"/>
          <w:szCs w:val="22"/>
        </w:rPr>
        <w:t xml:space="preserve">C. </w:t>
      </w:r>
      <w:r w:rsidR="008E01EB" w:rsidRPr="00C727F2">
        <w:rPr>
          <w:rFonts w:ascii="Arial" w:hAnsi="Arial" w:cs="Arial"/>
          <w:b/>
          <w:bCs/>
          <w:color w:val="auto"/>
          <w:sz w:val="22"/>
          <w:szCs w:val="22"/>
        </w:rPr>
        <w:t>Analisis SWOT Unit Pengelola Program Studi dan Program Studi</w:t>
      </w:r>
      <w:r w:rsidR="004D1B91" w:rsidRPr="00C727F2">
        <w:rPr>
          <w:rFonts w:ascii="Arial" w:hAnsi="Arial" w:cs="Arial"/>
          <w:b/>
          <w:bCs/>
          <w:color w:val="auto"/>
          <w:sz w:val="22"/>
          <w:szCs w:val="22"/>
        </w:rPr>
        <w:t>.</w:t>
      </w:r>
      <w:bookmarkEnd w:id="24"/>
    </w:p>
    <w:p w14:paraId="087FBC38" w14:textId="77777777" w:rsidR="008E01EB" w:rsidRPr="00C727F2" w:rsidRDefault="008E01EB" w:rsidP="00DA4EB8">
      <w:pPr>
        <w:jc w:val="both"/>
        <w:rPr>
          <w:rFonts w:ascii="Arial" w:hAnsi="Arial" w:cs="Arial"/>
          <w:sz w:val="22"/>
          <w:szCs w:val="22"/>
        </w:rPr>
      </w:pPr>
    </w:p>
    <w:p w14:paraId="27646F10" w14:textId="5F04BC11" w:rsidR="008E01EB" w:rsidRPr="00C727F2" w:rsidRDefault="008E01EB" w:rsidP="00BD21AA">
      <w:pPr>
        <w:ind w:left="360"/>
        <w:jc w:val="both"/>
        <w:rPr>
          <w:rFonts w:ascii="Arial" w:hAnsi="Arial" w:cs="Arial"/>
          <w:sz w:val="22"/>
          <w:szCs w:val="22"/>
        </w:rPr>
      </w:pPr>
      <w:r w:rsidRPr="00C727F2">
        <w:rPr>
          <w:rFonts w:ascii="Arial" w:hAnsi="Arial" w:cs="Arial"/>
          <w:sz w:val="22"/>
          <w:szCs w:val="22"/>
        </w:rPr>
        <w:t xml:space="preserve">Analisis SWOT: </w:t>
      </w:r>
      <w:r w:rsidR="006C2D79" w:rsidRPr="00C727F2">
        <w:rPr>
          <w:rFonts w:ascii="Arial" w:hAnsi="Arial" w:cs="Arial"/>
          <w:sz w:val="22"/>
          <w:szCs w:val="22"/>
        </w:rPr>
        <w:t>A</w:t>
      </w:r>
      <w:r w:rsidR="001E7169" w:rsidRPr="00C727F2">
        <w:rPr>
          <w:rFonts w:ascii="Arial" w:hAnsi="Arial" w:cs="Arial"/>
          <w:sz w:val="22"/>
          <w:szCs w:val="22"/>
        </w:rPr>
        <w:t xml:space="preserve">nalisis SWOT pada setiap </w:t>
      </w:r>
      <w:r w:rsidR="006C2D79" w:rsidRPr="00C727F2">
        <w:rPr>
          <w:rFonts w:ascii="Arial" w:hAnsi="Arial" w:cs="Arial"/>
          <w:sz w:val="22"/>
          <w:szCs w:val="22"/>
        </w:rPr>
        <w:t>k</w:t>
      </w:r>
      <w:r w:rsidR="001E7169" w:rsidRPr="00C727F2">
        <w:rPr>
          <w:rFonts w:ascii="Arial" w:hAnsi="Arial" w:cs="Arial"/>
          <w:sz w:val="22"/>
          <w:szCs w:val="22"/>
        </w:rPr>
        <w:t xml:space="preserve">riteria dengan memanfaatkan deskripsi analisis </w:t>
      </w:r>
      <w:r w:rsidR="006C2D79" w:rsidRPr="00C727F2">
        <w:rPr>
          <w:rFonts w:ascii="Arial" w:hAnsi="Arial" w:cs="Arial"/>
          <w:sz w:val="22"/>
          <w:szCs w:val="22"/>
        </w:rPr>
        <w:t>k</w:t>
      </w:r>
      <w:r w:rsidR="001E7169" w:rsidRPr="00C727F2">
        <w:rPr>
          <w:rFonts w:ascii="Arial" w:hAnsi="Arial" w:cs="Arial"/>
          <w:sz w:val="22"/>
          <w:szCs w:val="22"/>
        </w:rPr>
        <w:t>riteria tersebut,</w:t>
      </w:r>
      <w:r w:rsidRPr="00C727F2">
        <w:rPr>
          <w:rFonts w:ascii="Arial" w:hAnsi="Arial" w:cs="Arial"/>
          <w:sz w:val="22"/>
          <w:szCs w:val="22"/>
        </w:rPr>
        <w:t xml:space="preserve"> untuk merumuskan strategi pemecahan masalah, serta pengembangan dan atau perbaikan mutu program studi secara berkelanjutan.</w:t>
      </w:r>
    </w:p>
    <w:p w14:paraId="53056D90" w14:textId="77777777" w:rsidR="008E01EB" w:rsidRPr="00C727F2" w:rsidRDefault="008E01EB" w:rsidP="00DA4EB8">
      <w:pPr>
        <w:jc w:val="both"/>
        <w:rPr>
          <w:rFonts w:ascii="Arial" w:hAnsi="Arial" w:cs="Arial"/>
          <w:sz w:val="22"/>
          <w:szCs w:val="22"/>
        </w:rPr>
      </w:pPr>
    </w:p>
    <w:p w14:paraId="1249025C" w14:textId="77777777" w:rsidR="008E01EB" w:rsidRPr="00C727F2" w:rsidRDefault="001E4E8B" w:rsidP="00DA4EB8">
      <w:pPr>
        <w:pStyle w:val="Heading4"/>
        <w:spacing w:line="240" w:lineRule="auto"/>
        <w:rPr>
          <w:rFonts w:cs="Arial"/>
          <w:sz w:val="22"/>
          <w:szCs w:val="22"/>
        </w:rPr>
      </w:pPr>
      <w:r w:rsidRPr="00C727F2">
        <w:rPr>
          <w:rFonts w:cs="Arial"/>
          <w:sz w:val="22"/>
          <w:szCs w:val="22"/>
        </w:rPr>
        <w:t xml:space="preserve">1. </w:t>
      </w:r>
      <w:r w:rsidR="008E01EB" w:rsidRPr="00C727F2">
        <w:rPr>
          <w:rFonts w:cs="Arial"/>
          <w:sz w:val="22"/>
          <w:szCs w:val="22"/>
        </w:rPr>
        <w:t>Analisis SWOT</w:t>
      </w:r>
    </w:p>
    <w:p w14:paraId="15EC3D1F" w14:textId="77777777" w:rsidR="008E01EB" w:rsidRPr="00C727F2" w:rsidRDefault="008E01EB" w:rsidP="00DA4EB8">
      <w:pPr>
        <w:jc w:val="both"/>
        <w:rPr>
          <w:rFonts w:ascii="Arial" w:hAnsi="Arial" w:cs="Arial"/>
          <w:sz w:val="22"/>
          <w:szCs w:val="22"/>
        </w:rPr>
      </w:pPr>
    </w:p>
    <w:p w14:paraId="22F17C7F" w14:textId="3E69A387" w:rsidR="008E01EB" w:rsidRPr="00C727F2" w:rsidRDefault="008E01EB" w:rsidP="00BD21AA">
      <w:pPr>
        <w:ind w:left="810"/>
        <w:jc w:val="both"/>
        <w:rPr>
          <w:rFonts w:ascii="Arial" w:hAnsi="Arial" w:cs="Arial"/>
          <w:sz w:val="22"/>
          <w:szCs w:val="22"/>
        </w:rPr>
      </w:pPr>
      <w:r w:rsidRPr="00C727F2">
        <w:rPr>
          <w:rFonts w:ascii="Arial" w:hAnsi="Arial" w:cs="Arial"/>
          <w:sz w:val="22"/>
          <w:szCs w:val="22"/>
        </w:rPr>
        <w:t>Data dan informasi yang diperoleh dalam rangka evaluasi diri perlu diolah dan dianalisis, yang dapat dilakukan melalui berbagai pendekatan. Pendekatan yang digunakan dalam evaluasi diri untuk akreditasi program studi yang dilaksanakan oleh LAM-PTKes adalah</w:t>
      </w:r>
      <w:r w:rsidR="00DE4E47" w:rsidRPr="00C727F2">
        <w:rPr>
          <w:rFonts w:ascii="Arial" w:hAnsi="Arial" w:cs="Arial"/>
          <w:sz w:val="22"/>
          <w:szCs w:val="22"/>
        </w:rPr>
        <w:t>:</w:t>
      </w:r>
    </w:p>
    <w:p w14:paraId="2541CA63" w14:textId="77777777" w:rsidR="008E01EB" w:rsidRPr="00C727F2" w:rsidRDefault="008E01EB" w:rsidP="00F60381">
      <w:pPr>
        <w:pStyle w:val="ListParagraph"/>
        <w:numPr>
          <w:ilvl w:val="0"/>
          <w:numId w:val="69"/>
        </w:numPr>
        <w:ind w:left="1170"/>
        <w:jc w:val="both"/>
        <w:rPr>
          <w:rFonts w:ascii="Arial" w:hAnsi="Arial" w:cs="Arial"/>
          <w:sz w:val="22"/>
          <w:szCs w:val="22"/>
        </w:rPr>
      </w:pPr>
      <w:r w:rsidRPr="00C727F2">
        <w:rPr>
          <w:rFonts w:ascii="Arial" w:hAnsi="Arial" w:cs="Arial"/>
          <w:sz w:val="22"/>
          <w:szCs w:val="22"/>
        </w:rPr>
        <w:t xml:space="preserve">Analisis secara deskriptif tentang data dan informasi serta kinerja setiap kriteria secara jujur untuk mengidentifikasi masalah dan kelemahan yang terjadi. </w:t>
      </w:r>
    </w:p>
    <w:p w14:paraId="67FDFEEB" w14:textId="53AFB23D" w:rsidR="008E01EB" w:rsidRPr="00C727F2" w:rsidRDefault="008E01EB" w:rsidP="00F60381">
      <w:pPr>
        <w:pStyle w:val="ListParagraph"/>
        <w:numPr>
          <w:ilvl w:val="0"/>
          <w:numId w:val="69"/>
        </w:numPr>
        <w:ind w:left="1170"/>
        <w:jc w:val="both"/>
        <w:rPr>
          <w:rFonts w:ascii="Arial" w:hAnsi="Arial" w:cs="Arial"/>
          <w:sz w:val="22"/>
          <w:szCs w:val="22"/>
        </w:rPr>
      </w:pPr>
      <w:r w:rsidRPr="00C727F2">
        <w:rPr>
          <w:rFonts w:ascii="Arial" w:hAnsi="Arial" w:cs="Arial"/>
          <w:sz w:val="22"/>
          <w:szCs w:val="22"/>
        </w:rPr>
        <w:t>Deskripsi SWOT: Kekuatan, Kelemahan, Peluang, dan Ancaman untuk setiap kriteria.</w:t>
      </w:r>
    </w:p>
    <w:p w14:paraId="16297E1A" w14:textId="77777777" w:rsidR="008E01EB" w:rsidRPr="00C727F2" w:rsidRDefault="008E01EB" w:rsidP="00F60381">
      <w:pPr>
        <w:pStyle w:val="ListParagraph"/>
        <w:numPr>
          <w:ilvl w:val="0"/>
          <w:numId w:val="69"/>
        </w:numPr>
        <w:ind w:left="1170"/>
        <w:jc w:val="both"/>
        <w:rPr>
          <w:rFonts w:ascii="Arial" w:hAnsi="Arial" w:cs="Arial"/>
          <w:sz w:val="22"/>
          <w:szCs w:val="22"/>
        </w:rPr>
      </w:pPr>
      <w:r w:rsidRPr="00C727F2">
        <w:rPr>
          <w:rFonts w:ascii="Arial" w:hAnsi="Arial" w:cs="Arial"/>
          <w:sz w:val="22"/>
          <w:szCs w:val="22"/>
        </w:rPr>
        <w:t>Analisis secara deskriptif tentang data dan informasi serta kinerja program studi secara singkat.</w:t>
      </w:r>
    </w:p>
    <w:p w14:paraId="50D7612B" w14:textId="1655B4BD" w:rsidR="008E01EB" w:rsidRPr="00C727F2" w:rsidRDefault="008E01EB" w:rsidP="00F60381">
      <w:pPr>
        <w:pStyle w:val="ListParagraph"/>
        <w:numPr>
          <w:ilvl w:val="0"/>
          <w:numId w:val="69"/>
        </w:numPr>
        <w:ind w:left="1170"/>
        <w:jc w:val="both"/>
        <w:rPr>
          <w:rFonts w:ascii="Arial" w:hAnsi="Arial" w:cs="Arial"/>
          <w:sz w:val="22"/>
          <w:szCs w:val="22"/>
        </w:rPr>
      </w:pPr>
      <w:r w:rsidRPr="00C727F2">
        <w:rPr>
          <w:rFonts w:ascii="Arial" w:hAnsi="Arial" w:cs="Arial"/>
          <w:sz w:val="22"/>
          <w:szCs w:val="22"/>
        </w:rPr>
        <w:t xml:space="preserve">Analisis SWOT: </w:t>
      </w:r>
      <w:bookmarkStart w:id="25" w:name="_Hlk26447833"/>
      <w:r w:rsidR="006C2D79" w:rsidRPr="00C727F2">
        <w:rPr>
          <w:rFonts w:ascii="Arial" w:hAnsi="Arial" w:cs="Arial"/>
          <w:sz w:val="22"/>
          <w:szCs w:val="22"/>
        </w:rPr>
        <w:t>A</w:t>
      </w:r>
      <w:r w:rsidR="001E7169" w:rsidRPr="00C727F2">
        <w:rPr>
          <w:rFonts w:ascii="Arial" w:hAnsi="Arial" w:cs="Arial"/>
          <w:sz w:val="22"/>
          <w:szCs w:val="22"/>
        </w:rPr>
        <w:t xml:space="preserve">nalisis SWOT pada setiap </w:t>
      </w:r>
      <w:r w:rsidR="006C2D79" w:rsidRPr="00C727F2">
        <w:rPr>
          <w:rFonts w:ascii="Arial" w:hAnsi="Arial" w:cs="Arial"/>
          <w:sz w:val="22"/>
          <w:szCs w:val="22"/>
        </w:rPr>
        <w:t>k</w:t>
      </w:r>
      <w:r w:rsidR="001E7169" w:rsidRPr="00C727F2">
        <w:rPr>
          <w:rFonts w:ascii="Arial" w:hAnsi="Arial" w:cs="Arial"/>
          <w:sz w:val="22"/>
          <w:szCs w:val="22"/>
        </w:rPr>
        <w:t xml:space="preserve">riteria dengan memanfaatkan deskripsi analisis </w:t>
      </w:r>
      <w:r w:rsidR="006C2D79" w:rsidRPr="00C727F2">
        <w:rPr>
          <w:rFonts w:ascii="Arial" w:hAnsi="Arial" w:cs="Arial"/>
          <w:sz w:val="22"/>
          <w:szCs w:val="22"/>
        </w:rPr>
        <w:t>k</w:t>
      </w:r>
      <w:r w:rsidR="001E7169" w:rsidRPr="00C727F2">
        <w:rPr>
          <w:rFonts w:ascii="Arial" w:hAnsi="Arial" w:cs="Arial"/>
          <w:sz w:val="22"/>
          <w:szCs w:val="22"/>
        </w:rPr>
        <w:t>riteria tersebut</w:t>
      </w:r>
      <w:bookmarkEnd w:id="25"/>
      <w:r w:rsidR="001E7169" w:rsidRPr="00C727F2">
        <w:rPr>
          <w:rFonts w:ascii="Arial" w:hAnsi="Arial" w:cs="Arial"/>
          <w:sz w:val="22"/>
          <w:szCs w:val="22"/>
        </w:rPr>
        <w:t xml:space="preserve">, </w:t>
      </w:r>
      <w:r w:rsidRPr="00C727F2">
        <w:rPr>
          <w:rFonts w:ascii="Arial" w:hAnsi="Arial" w:cs="Arial"/>
          <w:sz w:val="22"/>
          <w:szCs w:val="22"/>
        </w:rPr>
        <w:t>untuk merumuskan strategi pemecahan masalah, serta pengembangan dan atau perbaikan mutu program studi secara berkelanjutan.</w:t>
      </w:r>
    </w:p>
    <w:p w14:paraId="2A56B8E4" w14:textId="716B4224" w:rsidR="00F8124D" w:rsidRPr="00C727F2" w:rsidRDefault="00F8124D" w:rsidP="00DA4EB8">
      <w:pPr>
        <w:jc w:val="both"/>
        <w:rPr>
          <w:rFonts w:ascii="Arial" w:eastAsia="MS Mincho" w:hAnsi="Arial" w:cs="Arial"/>
          <w:sz w:val="22"/>
          <w:szCs w:val="22"/>
        </w:rPr>
      </w:pPr>
    </w:p>
    <w:p w14:paraId="3AD55F48" w14:textId="77777777" w:rsidR="001E7169" w:rsidRPr="00C727F2" w:rsidRDefault="001E7169" w:rsidP="00DA4EB8">
      <w:pPr>
        <w:jc w:val="both"/>
        <w:rPr>
          <w:rFonts w:ascii="Arial" w:eastAsia="MS Mincho" w:hAnsi="Arial" w:cs="Arial"/>
          <w:sz w:val="22"/>
          <w:szCs w:val="22"/>
        </w:rPr>
      </w:pPr>
    </w:p>
    <w:p w14:paraId="5BFFDC5E" w14:textId="77777777" w:rsidR="008E01EB" w:rsidRPr="00C727F2" w:rsidRDefault="008E01EB" w:rsidP="00BD21AA">
      <w:pPr>
        <w:ind w:left="810"/>
        <w:jc w:val="both"/>
        <w:rPr>
          <w:rFonts w:ascii="Arial" w:eastAsia="MS Mincho" w:hAnsi="Arial" w:cs="Arial"/>
          <w:b/>
          <w:sz w:val="22"/>
          <w:szCs w:val="22"/>
        </w:rPr>
      </w:pPr>
      <w:r w:rsidRPr="00C727F2">
        <w:rPr>
          <w:rFonts w:ascii="Arial" w:eastAsia="MS Mincho" w:hAnsi="Arial" w:cs="Arial"/>
          <w:b/>
          <w:sz w:val="22"/>
          <w:szCs w:val="22"/>
        </w:rPr>
        <w:t>Langkah-langkah Pelaksanaan Analisis SWOT</w:t>
      </w:r>
    </w:p>
    <w:p w14:paraId="01B5DE50" w14:textId="77777777" w:rsidR="008E01EB" w:rsidRPr="00C727F2" w:rsidRDefault="008E01EB" w:rsidP="00DA4EB8">
      <w:pPr>
        <w:jc w:val="both"/>
        <w:rPr>
          <w:rFonts w:ascii="Arial" w:hAnsi="Arial" w:cs="Arial"/>
          <w:sz w:val="22"/>
          <w:szCs w:val="22"/>
        </w:rPr>
      </w:pPr>
    </w:p>
    <w:p w14:paraId="391E6693" w14:textId="6DD60759" w:rsidR="008E01EB" w:rsidRPr="00C727F2" w:rsidRDefault="008E01EB" w:rsidP="00BD21AA">
      <w:pPr>
        <w:ind w:left="810"/>
        <w:jc w:val="both"/>
        <w:rPr>
          <w:rFonts w:ascii="Arial" w:hAnsi="Arial" w:cs="Arial"/>
          <w:sz w:val="22"/>
          <w:szCs w:val="22"/>
        </w:rPr>
      </w:pPr>
      <w:r w:rsidRPr="00C727F2">
        <w:rPr>
          <w:rFonts w:ascii="Arial" w:hAnsi="Arial" w:cs="Arial"/>
          <w:sz w:val="22"/>
          <w:szCs w:val="22"/>
        </w:rPr>
        <w:t>Analisis SWOT dilakukan melalui langkah-langkah seperti berikut</w:t>
      </w:r>
      <w:r w:rsidR="005D769B" w:rsidRPr="00C727F2">
        <w:rPr>
          <w:rFonts w:ascii="Arial" w:hAnsi="Arial" w:cs="Arial"/>
          <w:sz w:val="22"/>
          <w:szCs w:val="22"/>
        </w:rPr>
        <w:t>:</w:t>
      </w:r>
    </w:p>
    <w:p w14:paraId="5E51E221" w14:textId="77777777" w:rsidR="008E01EB" w:rsidRPr="00C727F2" w:rsidRDefault="008E01EB" w:rsidP="00BD21AA">
      <w:pPr>
        <w:ind w:left="810"/>
        <w:jc w:val="both"/>
        <w:rPr>
          <w:rFonts w:ascii="Arial" w:eastAsia="MS Mincho" w:hAnsi="Arial" w:cs="Arial"/>
          <w:sz w:val="22"/>
          <w:szCs w:val="22"/>
        </w:rPr>
      </w:pPr>
    </w:p>
    <w:p w14:paraId="065CFCD6" w14:textId="52F575D0" w:rsidR="008E01EB" w:rsidRPr="00C727F2" w:rsidRDefault="008E01EB" w:rsidP="00BD21AA">
      <w:pPr>
        <w:tabs>
          <w:tab w:val="left" w:pos="2160"/>
        </w:tabs>
        <w:ind w:left="2070" w:hanging="1260"/>
        <w:jc w:val="both"/>
        <w:rPr>
          <w:rFonts w:ascii="Arial" w:eastAsia="MS Mincho" w:hAnsi="Arial" w:cs="Arial"/>
          <w:sz w:val="22"/>
          <w:szCs w:val="22"/>
        </w:rPr>
      </w:pPr>
      <w:r w:rsidRPr="00C727F2">
        <w:rPr>
          <w:rFonts w:ascii="Arial" w:eastAsia="MS Mincho" w:hAnsi="Arial" w:cs="Arial"/>
          <w:sz w:val="22"/>
          <w:szCs w:val="22"/>
        </w:rPr>
        <w:t>Langkah 1:</w:t>
      </w:r>
      <w:r w:rsidR="00BD21AA" w:rsidRPr="00C727F2">
        <w:rPr>
          <w:rFonts w:ascii="Arial" w:eastAsia="MS Mincho" w:hAnsi="Arial" w:cs="Arial"/>
          <w:sz w:val="22"/>
          <w:szCs w:val="22"/>
        </w:rPr>
        <w:t xml:space="preserve"> </w:t>
      </w:r>
      <w:r w:rsidR="00BD21AA" w:rsidRPr="00C727F2">
        <w:rPr>
          <w:rFonts w:ascii="Arial" w:eastAsia="MS Mincho" w:hAnsi="Arial" w:cs="Arial"/>
          <w:sz w:val="22"/>
          <w:szCs w:val="22"/>
        </w:rPr>
        <w:tab/>
      </w:r>
      <w:r w:rsidRPr="00C727F2">
        <w:rPr>
          <w:rFonts w:ascii="Arial" w:eastAsia="MS Mincho" w:hAnsi="Arial" w:cs="Arial"/>
          <w:sz w:val="22"/>
          <w:szCs w:val="22"/>
        </w:rPr>
        <w:t xml:space="preserve">Identifikasi kelemahan dan ancaman yang paling mendesak untuk diatasi secara umum pada semua </w:t>
      </w:r>
      <w:r w:rsidR="005D769B" w:rsidRPr="00C727F2">
        <w:rPr>
          <w:rFonts w:ascii="Arial" w:eastAsia="MS Mincho" w:hAnsi="Arial" w:cs="Arial"/>
          <w:sz w:val="22"/>
          <w:szCs w:val="22"/>
        </w:rPr>
        <w:t>k</w:t>
      </w:r>
      <w:r w:rsidRPr="00C727F2">
        <w:rPr>
          <w:rFonts w:ascii="Arial" w:eastAsia="MS Mincho" w:hAnsi="Arial" w:cs="Arial"/>
          <w:sz w:val="22"/>
          <w:szCs w:val="22"/>
        </w:rPr>
        <w:t>riteria.</w:t>
      </w:r>
    </w:p>
    <w:p w14:paraId="385C3FFC" w14:textId="77777777" w:rsidR="008E01EB" w:rsidRPr="00C727F2" w:rsidRDefault="008E01EB" w:rsidP="00BD21AA">
      <w:pPr>
        <w:ind w:left="810"/>
        <w:jc w:val="both"/>
        <w:rPr>
          <w:rFonts w:ascii="Arial" w:eastAsia="MS Mincho" w:hAnsi="Arial" w:cs="Arial"/>
          <w:sz w:val="22"/>
          <w:szCs w:val="22"/>
        </w:rPr>
      </w:pPr>
    </w:p>
    <w:p w14:paraId="460F80C3" w14:textId="77777777" w:rsidR="008E01EB" w:rsidRPr="00C727F2" w:rsidRDefault="008E01EB" w:rsidP="00BD21AA">
      <w:pPr>
        <w:tabs>
          <w:tab w:val="left" w:pos="2160"/>
        </w:tabs>
        <w:ind w:left="2070" w:hanging="1260"/>
        <w:jc w:val="both"/>
        <w:rPr>
          <w:rFonts w:ascii="Arial" w:eastAsia="MS Mincho" w:hAnsi="Arial" w:cs="Arial"/>
          <w:sz w:val="22"/>
          <w:szCs w:val="22"/>
        </w:rPr>
      </w:pPr>
      <w:r w:rsidRPr="00C727F2">
        <w:rPr>
          <w:rFonts w:ascii="Arial" w:eastAsia="MS Mincho" w:hAnsi="Arial" w:cs="Arial"/>
          <w:sz w:val="22"/>
          <w:szCs w:val="22"/>
        </w:rPr>
        <w:t>Langkah 2:</w:t>
      </w:r>
      <w:r w:rsidR="00BD21AA" w:rsidRPr="00C727F2">
        <w:rPr>
          <w:rFonts w:ascii="Arial" w:eastAsia="MS Mincho" w:hAnsi="Arial" w:cs="Arial"/>
          <w:sz w:val="22"/>
          <w:szCs w:val="22"/>
        </w:rPr>
        <w:t xml:space="preserve"> </w:t>
      </w:r>
      <w:r w:rsidR="00BD21AA" w:rsidRPr="00C727F2">
        <w:rPr>
          <w:rFonts w:ascii="Arial" w:eastAsia="MS Mincho" w:hAnsi="Arial" w:cs="Arial"/>
          <w:sz w:val="22"/>
          <w:szCs w:val="22"/>
        </w:rPr>
        <w:tab/>
      </w:r>
      <w:r w:rsidRPr="00C727F2">
        <w:rPr>
          <w:rFonts w:ascii="Arial" w:eastAsia="MS Mincho" w:hAnsi="Arial" w:cs="Arial"/>
          <w:sz w:val="22"/>
          <w:szCs w:val="22"/>
        </w:rPr>
        <w:t>Identifikasi kekuatan dan peluang yang diperkirakan cocok untuk mengatasi kelemahan dan ancaman yang telah diidentifikasi lebih dahulu pada Langkah 1.</w:t>
      </w:r>
    </w:p>
    <w:p w14:paraId="5BCB86FD" w14:textId="77777777" w:rsidR="008E01EB" w:rsidRPr="00C727F2" w:rsidRDefault="008E01EB" w:rsidP="00BD21AA">
      <w:pPr>
        <w:ind w:left="810"/>
        <w:jc w:val="both"/>
        <w:rPr>
          <w:rFonts w:ascii="Arial" w:eastAsia="MS Mincho" w:hAnsi="Arial" w:cs="Arial"/>
          <w:sz w:val="22"/>
          <w:szCs w:val="22"/>
        </w:rPr>
      </w:pPr>
    </w:p>
    <w:p w14:paraId="2A06830F" w14:textId="77777777" w:rsidR="008E01EB" w:rsidRPr="00C727F2" w:rsidRDefault="008E01EB" w:rsidP="00BD21AA">
      <w:pPr>
        <w:tabs>
          <w:tab w:val="left" w:pos="2160"/>
        </w:tabs>
        <w:ind w:left="2070" w:hanging="1260"/>
        <w:jc w:val="both"/>
        <w:rPr>
          <w:rFonts w:ascii="Arial" w:eastAsia="MS Mincho" w:hAnsi="Arial" w:cs="Arial"/>
          <w:sz w:val="22"/>
          <w:szCs w:val="22"/>
        </w:rPr>
      </w:pPr>
      <w:r w:rsidRPr="00C727F2">
        <w:rPr>
          <w:rFonts w:ascii="Arial" w:eastAsia="MS Mincho" w:hAnsi="Arial" w:cs="Arial"/>
          <w:sz w:val="22"/>
          <w:szCs w:val="22"/>
        </w:rPr>
        <w:t>Langkah 3:</w:t>
      </w:r>
      <w:r w:rsidR="00BD21AA" w:rsidRPr="00C727F2">
        <w:rPr>
          <w:rFonts w:ascii="Arial" w:eastAsia="MS Mincho" w:hAnsi="Arial" w:cs="Arial"/>
          <w:sz w:val="22"/>
          <w:szCs w:val="22"/>
        </w:rPr>
        <w:t xml:space="preserve"> </w:t>
      </w:r>
      <w:r w:rsidR="00BD21AA" w:rsidRPr="00C727F2">
        <w:rPr>
          <w:rFonts w:ascii="Arial" w:eastAsia="MS Mincho" w:hAnsi="Arial" w:cs="Arial"/>
          <w:sz w:val="22"/>
          <w:szCs w:val="22"/>
        </w:rPr>
        <w:tab/>
      </w:r>
      <w:r w:rsidRPr="00C727F2">
        <w:rPr>
          <w:rFonts w:ascii="Arial" w:eastAsia="MS Mincho" w:hAnsi="Arial" w:cs="Arial"/>
          <w:sz w:val="22"/>
          <w:szCs w:val="22"/>
        </w:rPr>
        <w:t>Masukkan butir-butir hasil identifikasi (Langkah 1 dan Langkah 2) ke dalam Pola Analisis SWOT</w:t>
      </w:r>
    </w:p>
    <w:p w14:paraId="56DEA68C" w14:textId="77777777" w:rsidR="008E01EB" w:rsidRPr="00C727F2" w:rsidRDefault="008E01EB" w:rsidP="00DA4EB8">
      <w:pPr>
        <w:jc w:val="both"/>
        <w:rPr>
          <w:rFonts w:ascii="Arial" w:hAnsi="Arial" w:cs="Arial"/>
          <w:sz w:val="22"/>
          <w:szCs w:val="22"/>
        </w:rPr>
      </w:pPr>
    </w:p>
    <w:p w14:paraId="36A8295E" w14:textId="77777777" w:rsidR="008E01EB" w:rsidRPr="00C727F2" w:rsidRDefault="008E01EB" w:rsidP="00BD21AA">
      <w:pPr>
        <w:ind w:left="810"/>
        <w:jc w:val="both"/>
        <w:rPr>
          <w:rFonts w:ascii="Arial" w:eastAsia="MS Mincho" w:hAnsi="Arial" w:cs="Arial"/>
          <w:sz w:val="22"/>
          <w:szCs w:val="22"/>
        </w:rPr>
      </w:pPr>
      <w:r w:rsidRPr="00C727F2">
        <w:rPr>
          <w:rFonts w:ascii="Arial" w:hAnsi="Arial" w:cs="Arial"/>
          <w:sz w:val="22"/>
          <w:szCs w:val="22"/>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C727F2">
        <w:rPr>
          <w:rFonts w:ascii="Arial" w:hAnsi="Arial" w:cs="Arial"/>
          <w:sz w:val="22"/>
          <w:szCs w:val="22"/>
        </w:rPr>
        <w:t>SMA</w:t>
      </w:r>
      <w:r w:rsidRPr="00C727F2">
        <w:rPr>
          <w:rFonts w:ascii="Arial" w:hAnsi="Arial" w:cs="Arial"/>
          <w:sz w:val="22"/>
          <w:szCs w:val="22"/>
        </w:rPr>
        <w:t xml:space="preserve">, pasar kerja, </w:t>
      </w:r>
      <w:r w:rsidRPr="00C727F2">
        <w:rPr>
          <w:rFonts w:ascii="Arial" w:hAnsi="Arial" w:cs="Arial"/>
          <w:i/>
          <w:sz w:val="22"/>
          <w:szCs w:val="22"/>
        </w:rPr>
        <w:t>stakeholder</w:t>
      </w:r>
      <w:r w:rsidRPr="00C727F2">
        <w:rPr>
          <w:rFonts w:ascii="Arial" w:hAnsi="Arial" w:cs="Arial"/>
          <w:sz w:val="22"/>
          <w:szCs w:val="22"/>
        </w:rPr>
        <w:t xml:space="preserve"> internal dan eksternal, serta pesaing.</w:t>
      </w:r>
    </w:p>
    <w:p w14:paraId="6C47D330" w14:textId="77777777" w:rsidR="008E01EB" w:rsidRPr="00C727F2" w:rsidRDefault="008E01EB" w:rsidP="00DA4EB8">
      <w:pPr>
        <w:jc w:val="both"/>
        <w:rPr>
          <w:rFonts w:ascii="Arial" w:eastAsia="MS Mincho" w:hAnsi="Arial" w:cs="Arial"/>
          <w:sz w:val="22"/>
          <w:szCs w:val="22"/>
        </w:rPr>
      </w:pPr>
    </w:p>
    <w:p w14:paraId="1A7DC2B0" w14:textId="6A1A9B10" w:rsidR="008E01EB" w:rsidRPr="00C727F2" w:rsidRDefault="008E01EB" w:rsidP="00BD21AA">
      <w:pPr>
        <w:ind w:left="810"/>
        <w:jc w:val="both"/>
        <w:rPr>
          <w:rFonts w:ascii="Arial" w:eastAsia="MS Mincho" w:hAnsi="Arial" w:cs="Arial"/>
          <w:sz w:val="22"/>
          <w:szCs w:val="22"/>
        </w:rPr>
      </w:pPr>
      <w:r w:rsidRPr="00C727F2">
        <w:rPr>
          <w:rFonts w:ascii="Arial" w:eastAsia="MS Mincho" w:hAnsi="Arial" w:cs="Arial"/>
          <w:sz w:val="22"/>
          <w:szCs w:val="22"/>
        </w:rPr>
        <w:t>Langkah ini dapat dilakukan s</w:t>
      </w:r>
      <w:bookmarkStart w:id="26" w:name="_GoBack"/>
      <w:bookmarkEnd w:id="26"/>
      <w:r w:rsidRPr="00C727F2">
        <w:rPr>
          <w:rFonts w:ascii="Arial" w:eastAsia="MS Mincho" w:hAnsi="Arial" w:cs="Arial"/>
          <w:sz w:val="22"/>
          <w:szCs w:val="22"/>
        </w:rPr>
        <w:t xml:space="preserve">ecara keseluruhan, atau jika terlalu banyak, dapat dipilah menjadi analisis SWOT untuk </w:t>
      </w:r>
      <w:r w:rsidR="00713C9D" w:rsidRPr="00C727F2">
        <w:rPr>
          <w:rFonts w:ascii="Arial" w:eastAsia="MS Mincho" w:hAnsi="Arial" w:cs="Arial"/>
          <w:sz w:val="22"/>
          <w:szCs w:val="22"/>
        </w:rPr>
        <w:t>k</w:t>
      </w:r>
      <w:r w:rsidRPr="00C727F2">
        <w:rPr>
          <w:rFonts w:ascii="Arial" w:eastAsia="MS Mincho" w:hAnsi="Arial" w:cs="Arial"/>
          <w:sz w:val="22"/>
          <w:szCs w:val="22"/>
        </w:rPr>
        <w:t xml:space="preserve">riteria masukan, proses, dan keluaran. </w:t>
      </w:r>
    </w:p>
    <w:p w14:paraId="65A2A34A" w14:textId="77777777" w:rsidR="008E01EB" w:rsidRPr="00C727F2" w:rsidRDefault="008E01EB" w:rsidP="00BD21AA">
      <w:pPr>
        <w:ind w:left="810"/>
        <w:jc w:val="both"/>
        <w:rPr>
          <w:rFonts w:ascii="Arial" w:eastAsia="MS Mincho" w:hAnsi="Arial" w:cs="Arial"/>
          <w:sz w:val="22"/>
          <w:szCs w:val="22"/>
        </w:rPr>
      </w:pPr>
    </w:p>
    <w:p w14:paraId="2B5F476B" w14:textId="40277299" w:rsidR="008E01EB" w:rsidRPr="00C727F2" w:rsidRDefault="008E01EB" w:rsidP="00BD21AA">
      <w:pPr>
        <w:ind w:left="810"/>
        <w:jc w:val="both"/>
        <w:rPr>
          <w:rFonts w:ascii="Arial" w:eastAsia="MS Mincho" w:hAnsi="Arial" w:cs="Arial"/>
          <w:sz w:val="22"/>
          <w:szCs w:val="22"/>
        </w:rPr>
      </w:pPr>
      <w:r w:rsidRPr="00C727F2">
        <w:rPr>
          <w:rFonts w:ascii="Arial" w:eastAsia="MS Mincho" w:hAnsi="Arial" w:cs="Arial"/>
          <w:sz w:val="22"/>
          <w:szCs w:val="22"/>
        </w:rPr>
        <w:t xml:space="preserve">Masukan termasuk mahasiswa, </w:t>
      </w:r>
      <w:r w:rsidR="00972E5D" w:rsidRPr="00C727F2">
        <w:rPr>
          <w:rFonts w:ascii="Arial" w:eastAsia="MS Mincho" w:hAnsi="Arial" w:cs="Arial"/>
          <w:sz w:val="22"/>
          <w:szCs w:val="22"/>
        </w:rPr>
        <w:t>sumber daya</w:t>
      </w:r>
      <w:r w:rsidRPr="00C727F2">
        <w:rPr>
          <w:rFonts w:ascii="Arial" w:eastAsia="MS Mincho" w:hAnsi="Arial" w:cs="Arial"/>
          <w:sz w:val="22"/>
          <w:szCs w:val="22"/>
        </w:rPr>
        <w:t xml:space="preserve"> manusia, kurikulum, pembiayaan, sarana dan prasarana. (Kalau perlu visi, misi, sasaran, dan tujuan dijadikan masukan lingkungan).</w:t>
      </w:r>
    </w:p>
    <w:p w14:paraId="01439F2E" w14:textId="77777777" w:rsidR="008E01EB" w:rsidRPr="00C727F2" w:rsidRDefault="008E01EB" w:rsidP="00BD21AA">
      <w:pPr>
        <w:ind w:left="810"/>
        <w:jc w:val="both"/>
        <w:rPr>
          <w:rFonts w:ascii="Arial" w:eastAsia="MS Mincho" w:hAnsi="Arial" w:cs="Arial"/>
          <w:sz w:val="22"/>
          <w:szCs w:val="22"/>
        </w:rPr>
      </w:pPr>
    </w:p>
    <w:p w14:paraId="1A3E49E2" w14:textId="7F929ED0" w:rsidR="008E01EB" w:rsidRPr="00C727F2" w:rsidRDefault="008E01EB" w:rsidP="00BD21AA">
      <w:pPr>
        <w:ind w:left="810"/>
        <w:jc w:val="both"/>
        <w:rPr>
          <w:rFonts w:ascii="Arial" w:eastAsia="MS Mincho" w:hAnsi="Arial" w:cs="Arial"/>
          <w:sz w:val="22"/>
          <w:szCs w:val="22"/>
        </w:rPr>
      </w:pPr>
      <w:r w:rsidRPr="00C727F2">
        <w:rPr>
          <w:rFonts w:ascii="Arial" w:eastAsia="MS Mincho" w:hAnsi="Arial" w:cs="Arial"/>
          <w:sz w:val="22"/>
          <w:szCs w:val="22"/>
        </w:rPr>
        <w:t xml:space="preserve">Proses termasuk tata pamong, kepemimpinan, pengelolaan program, proses pembelajaran, suasana akademik, sistem informasi, penjaminan mutu, penelitian dan pelayanan/pengabdian kepada masyarakat, dan </w:t>
      </w:r>
      <w:r w:rsidR="00176BEF" w:rsidRPr="00C727F2">
        <w:rPr>
          <w:rFonts w:ascii="Arial" w:eastAsia="MS Mincho" w:hAnsi="Arial" w:cs="Arial"/>
          <w:sz w:val="22"/>
          <w:szCs w:val="22"/>
        </w:rPr>
        <w:t>kerja sama</w:t>
      </w:r>
      <w:r w:rsidRPr="00C727F2">
        <w:rPr>
          <w:rFonts w:ascii="Arial" w:eastAsia="MS Mincho" w:hAnsi="Arial" w:cs="Arial"/>
          <w:sz w:val="22"/>
          <w:szCs w:val="22"/>
        </w:rPr>
        <w:t xml:space="preserve">. </w:t>
      </w:r>
    </w:p>
    <w:p w14:paraId="62A50FFC" w14:textId="77777777" w:rsidR="008E01EB" w:rsidRPr="00C727F2" w:rsidRDefault="008E01EB" w:rsidP="00BD21AA">
      <w:pPr>
        <w:ind w:left="810"/>
        <w:jc w:val="both"/>
        <w:rPr>
          <w:rFonts w:ascii="Arial" w:eastAsia="MS Mincho" w:hAnsi="Arial" w:cs="Arial"/>
          <w:sz w:val="22"/>
          <w:szCs w:val="22"/>
        </w:rPr>
      </w:pPr>
    </w:p>
    <w:p w14:paraId="71631451" w14:textId="77777777" w:rsidR="008E01EB" w:rsidRPr="00C727F2" w:rsidRDefault="008E01EB" w:rsidP="00BD21AA">
      <w:pPr>
        <w:ind w:left="810"/>
        <w:jc w:val="both"/>
        <w:rPr>
          <w:rFonts w:ascii="Arial" w:eastAsia="MS Mincho" w:hAnsi="Arial" w:cs="Arial"/>
          <w:sz w:val="22"/>
          <w:szCs w:val="22"/>
        </w:rPr>
      </w:pPr>
      <w:r w:rsidRPr="00C727F2">
        <w:rPr>
          <w:rFonts w:ascii="Arial" w:eastAsia="MS Mincho" w:hAnsi="Arial" w:cs="Arial"/>
          <w:sz w:val="22"/>
          <w:szCs w:val="22"/>
        </w:rPr>
        <w:t xml:space="preserve">Keluaran termasuk lulusan dan keluaran lainnya yang mencakup skripsi, model-model, publikasi, hasil pelayanan/pengabdian kepada masyarakat. </w:t>
      </w:r>
    </w:p>
    <w:p w14:paraId="010F60D0" w14:textId="77777777" w:rsidR="008E01EB" w:rsidRPr="00C727F2" w:rsidRDefault="008E01EB" w:rsidP="00DA4EB8">
      <w:pPr>
        <w:jc w:val="both"/>
        <w:rPr>
          <w:rFonts w:ascii="Arial" w:hAnsi="Arial" w:cs="Arial"/>
          <w:sz w:val="22"/>
          <w:szCs w:val="22"/>
        </w:rPr>
      </w:pPr>
    </w:p>
    <w:p w14:paraId="4601C8EE" w14:textId="30F96019" w:rsidR="008E01EB" w:rsidRPr="00C727F2" w:rsidRDefault="008E01EB" w:rsidP="00BD21AA">
      <w:pPr>
        <w:tabs>
          <w:tab w:val="left" w:pos="2160"/>
        </w:tabs>
        <w:ind w:left="2070" w:hanging="1260"/>
        <w:jc w:val="both"/>
        <w:rPr>
          <w:rFonts w:ascii="Arial" w:hAnsi="Arial" w:cs="Arial"/>
          <w:sz w:val="22"/>
          <w:szCs w:val="22"/>
        </w:rPr>
      </w:pPr>
      <w:r w:rsidRPr="00C727F2">
        <w:rPr>
          <w:rFonts w:ascii="Arial" w:eastAsia="MS Mincho" w:hAnsi="Arial" w:cs="Arial"/>
          <w:sz w:val="22"/>
          <w:szCs w:val="22"/>
        </w:rPr>
        <w:t xml:space="preserve">Langkah 4: </w:t>
      </w:r>
      <w:r w:rsidRPr="00C727F2">
        <w:rPr>
          <w:rFonts w:ascii="Arial" w:eastAsia="MS Mincho" w:hAnsi="Arial" w:cs="Arial"/>
          <w:sz w:val="22"/>
          <w:szCs w:val="22"/>
        </w:rPr>
        <w:tab/>
        <w:t xml:space="preserve">Rumuskan strategi atau strategi-strategi yang direkomendasikan untuk menangani kelemahan dan ancaman, termasuk pemecahan masalah, perbaikan, dan pengembangan program secara berkelanjutan. </w:t>
      </w:r>
      <w:r w:rsidRPr="00C727F2">
        <w:rPr>
          <w:rFonts w:ascii="Arial" w:hAnsi="Arial" w:cs="Arial"/>
          <w:sz w:val="22"/>
          <w:szCs w:val="22"/>
        </w:rPr>
        <w:t>Analisis untuk pengembangan strategi pemecahan masalah dan perbaikan/pengembangan program</w:t>
      </w:r>
      <w:r w:rsidR="00B017A3" w:rsidRPr="00C727F2">
        <w:rPr>
          <w:rFonts w:ascii="Arial" w:hAnsi="Arial" w:cs="Arial"/>
          <w:sz w:val="22"/>
          <w:szCs w:val="22"/>
        </w:rPr>
        <w:t>.</w:t>
      </w:r>
    </w:p>
    <w:p w14:paraId="4D86233C" w14:textId="77777777" w:rsidR="008E01EB" w:rsidRPr="00C727F2" w:rsidRDefault="008E01EB" w:rsidP="00DA4EB8">
      <w:pPr>
        <w:jc w:val="both"/>
        <w:rPr>
          <w:rFonts w:ascii="Arial" w:hAnsi="Arial" w:cs="Arial"/>
          <w:sz w:val="22"/>
          <w:szCs w:val="22"/>
        </w:rPr>
      </w:pPr>
    </w:p>
    <w:p w14:paraId="2E0292C2" w14:textId="22DBC0AA" w:rsidR="008E01EB" w:rsidRPr="00C727F2" w:rsidRDefault="008E01EB" w:rsidP="00BD21AA">
      <w:pPr>
        <w:tabs>
          <w:tab w:val="left" w:pos="2160"/>
        </w:tabs>
        <w:ind w:left="2070" w:hanging="1260"/>
        <w:jc w:val="both"/>
        <w:rPr>
          <w:rFonts w:ascii="Arial" w:eastAsia="MS Mincho" w:hAnsi="Arial" w:cs="Arial"/>
          <w:sz w:val="22"/>
          <w:szCs w:val="22"/>
        </w:rPr>
      </w:pPr>
      <w:r w:rsidRPr="00C727F2">
        <w:rPr>
          <w:rFonts w:ascii="Arial" w:eastAsia="MS Mincho" w:hAnsi="Arial" w:cs="Arial"/>
          <w:sz w:val="22"/>
          <w:szCs w:val="22"/>
        </w:rPr>
        <w:t xml:space="preserve">Langkah 5: </w:t>
      </w:r>
      <w:r w:rsidRPr="00C727F2">
        <w:rPr>
          <w:rFonts w:ascii="Arial" w:eastAsia="MS Mincho" w:hAnsi="Arial" w:cs="Arial"/>
          <w:sz w:val="22"/>
          <w:szCs w:val="22"/>
        </w:rPr>
        <w:tab/>
        <w:t xml:space="preserve">Tentukan prioritas penanganan kelemahan dan ancaman, dan susunlah suatu rencana tindakan untuk melaksanakan program penanganan. </w:t>
      </w:r>
    </w:p>
    <w:p w14:paraId="33C4EDC6" w14:textId="18D55A58" w:rsidR="008E01EB" w:rsidRPr="00C727F2" w:rsidRDefault="008E01EB" w:rsidP="00BD21AA">
      <w:pPr>
        <w:ind w:left="2070"/>
        <w:jc w:val="both"/>
        <w:rPr>
          <w:rFonts w:ascii="Arial" w:eastAsia="MS Mincho" w:hAnsi="Arial" w:cs="Arial"/>
          <w:sz w:val="22"/>
          <w:szCs w:val="22"/>
        </w:rPr>
      </w:pPr>
      <w:r w:rsidRPr="00C727F2">
        <w:rPr>
          <w:rFonts w:ascii="Arial" w:hAnsi="Arial" w:cs="Arial"/>
          <w:sz w:val="22"/>
          <w:szCs w:val="22"/>
        </w:rPr>
        <w:t xml:space="preserve">Hasil analisis SWOT dimanfaatkan untuk menyusun strategi pemecahan masalah, serta pengembangan dan atau perbaikan mutu </w:t>
      </w:r>
      <w:r w:rsidRPr="00C727F2">
        <w:rPr>
          <w:rFonts w:ascii="Arial" w:eastAsia="MS Mincho" w:hAnsi="Arial" w:cs="Arial"/>
          <w:sz w:val="22"/>
          <w:szCs w:val="22"/>
        </w:rPr>
        <w:t>program</w:t>
      </w:r>
      <w:r w:rsidRPr="00C727F2">
        <w:rPr>
          <w:rFonts w:ascii="Arial" w:hAnsi="Arial" w:cs="Arial"/>
          <w:sz w:val="22"/>
          <w:szCs w:val="22"/>
        </w:rPr>
        <w:t xml:space="preserve"> secara berkelanjutan. Jika kekuatan lebih besar dari kelemahan, dan peluang lebih baik dari ancaman, maka strategi pengembangan sebaiknya diarahkan kepada perluasan/pengembangan program, sedangkan jika kekuatan lebih kecil dari kelemahan, dan peluang lebih kecil dari ancaman, maka </w:t>
      </w:r>
      <w:r w:rsidR="00686250" w:rsidRPr="00C727F2">
        <w:rPr>
          <w:rFonts w:ascii="Arial" w:hAnsi="Arial" w:cs="Arial"/>
          <w:sz w:val="22"/>
          <w:szCs w:val="22"/>
        </w:rPr>
        <w:t xml:space="preserve">sebaiknya </w:t>
      </w:r>
      <w:r w:rsidRPr="00C727F2">
        <w:rPr>
          <w:rFonts w:ascii="Arial" w:hAnsi="Arial" w:cs="Arial"/>
          <w:sz w:val="22"/>
          <w:szCs w:val="22"/>
        </w:rPr>
        <w:t xml:space="preserve">strategi pengembangan lebih ditekankan kepada upaya konsolidasi ke dalam, melakukan penataan organisasi secara internal dengan memanfaatkan kekuatan dan peluang yang ada, dan mereduksi kelemahan di dalam dan ancaman dari luar. </w:t>
      </w:r>
      <w:r w:rsidRPr="00C727F2">
        <w:rPr>
          <w:rFonts w:ascii="Arial" w:eastAsia="MS Mincho" w:hAnsi="Arial" w:cs="Arial"/>
          <w:sz w:val="22"/>
          <w:szCs w:val="22"/>
        </w:rPr>
        <w:t>Analisis</w:t>
      </w:r>
      <w:r w:rsidR="003F01E0" w:rsidRPr="00C727F2">
        <w:rPr>
          <w:rFonts w:ascii="Arial" w:eastAsia="MS Mincho" w:hAnsi="Arial" w:cs="Arial"/>
          <w:sz w:val="22"/>
          <w:szCs w:val="22"/>
        </w:rPr>
        <w:t xml:space="preserve"> </w:t>
      </w:r>
      <w:r w:rsidRPr="00C727F2">
        <w:rPr>
          <w:rFonts w:ascii="Arial" w:eastAsia="MS Mincho" w:hAnsi="Arial" w:cs="Arial"/>
          <w:sz w:val="22"/>
          <w:szCs w:val="22"/>
        </w:rPr>
        <w:t>dapat digambarkan sebagai berikut</w:t>
      </w:r>
      <w:r w:rsidR="003F01E0" w:rsidRPr="00C727F2">
        <w:rPr>
          <w:rFonts w:ascii="Arial" w:eastAsia="MS Mincho" w:hAnsi="Arial" w:cs="Arial"/>
          <w:sz w:val="22"/>
          <w:szCs w:val="22"/>
        </w:rPr>
        <w:t>:</w:t>
      </w:r>
    </w:p>
    <w:p w14:paraId="24E2A1D8" w14:textId="77777777" w:rsidR="008E01EB" w:rsidRPr="00C727F2" w:rsidRDefault="008E01EB" w:rsidP="00BD21AA">
      <w:pPr>
        <w:ind w:left="1350"/>
        <w:rPr>
          <w:rFonts w:ascii="Arial" w:hAnsi="Arial" w:cs="Arial"/>
          <w:sz w:val="22"/>
          <w:szCs w:val="22"/>
        </w:rPr>
      </w:pPr>
      <w:r w:rsidRPr="00C727F2">
        <w:rPr>
          <w:rFonts w:ascii="Arial" w:hAnsi="Arial" w:cs="Arial"/>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727F2">
        <w:rPr>
          <w:rFonts w:ascii="Arial" w:hAnsi="Arial" w:cs="Arial"/>
          <w:sz w:val="22"/>
          <w:szCs w:val="22"/>
        </w:rPr>
        <w:t xml:space="preserve">Gambar </w:t>
      </w:r>
      <w:r w:rsidR="00873667" w:rsidRPr="00C727F2">
        <w:rPr>
          <w:rFonts w:ascii="Arial" w:hAnsi="Arial" w:cs="Arial"/>
          <w:sz w:val="22"/>
          <w:szCs w:val="22"/>
        </w:rPr>
        <w:t>2</w:t>
      </w:r>
      <w:r w:rsidRPr="00C727F2">
        <w:rPr>
          <w:rFonts w:ascii="Arial" w:hAnsi="Arial" w:cs="Arial"/>
          <w:sz w:val="22"/>
          <w:szCs w:val="22"/>
        </w:rPr>
        <w:t>. Analisis SWOT dan Prioritas Strategi Pengembangan</w:t>
      </w:r>
    </w:p>
    <w:p w14:paraId="256797F0" w14:textId="26BC2DEE" w:rsidR="008E01EB" w:rsidRPr="00C727F2" w:rsidRDefault="008E01EB" w:rsidP="00DA4EB8">
      <w:pPr>
        <w:jc w:val="both"/>
        <w:rPr>
          <w:rFonts w:ascii="Arial" w:hAnsi="Arial" w:cs="Arial"/>
          <w:sz w:val="22"/>
          <w:szCs w:val="22"/>
        </w:rPr>
      </w:pPr>
    </w:p>
    <w:p w14:paraId="1C3AC9E5" w14:textId="77777777" w:rsidR="006F0FC1" w:rsidRPr="00C727F2" w:rsidRDefault="006F0FC1" w:rsidP="00DA4EB8">
      <w:pPr>
        <w:jc w:val="both"/>
        <w:rPr>
          <w:rFonts w:ascii="Arial" w:hAnsi="Arial" w:cs="Arial"/>
          <w:sz w:val="22"/>
          <w:szCs w:val="22"/>
        </w:rPr>
      </w:pPr>
    </w:p>
    <w:p w14:paraId="123C9C12" w14:textId="77777777" w:rsidR="008E01EB" w:rsidRPr="00C727F2" w:rsidRDefault="001E4E8B" w:rsidP="00DA4EB8">
      <w:pPr>
        <w:pStyle w:val="Heading4"/>
        <w:spacing w:line="240" w:lineRule="auto"/>
        <w:rPr>
          <w:rFonts w:cs="Arial"/>
          <w:sz w:val="22"/>
          <w:szCs w:val="22"/>
        </w:rPr>
      </w:pPr>
      <w:r w:rsidRPr="00C727F2">
        <w:rPr>
          <w:rFonts w:cs="Arial"/>
          <w:sz w:val="22"/>
          <w:szCs w:val="22"/>
        </w:rPr>
        <w:t xml:space="preserve">2. </w:t>
      </w:r>
      <w:r w:rsidR="008E01EB" w:rsidRPr="00C727F2">
        <w:rPr>
          <w:rFonts w:cs="Arial"/>
          <w:sz w:val="22"/>
          <w:szCs w:val="22"/>
        </w:rPr>
        <w:t>Strategi dan Program Pengembangan</w:t>
      </w:r>
    </w:p>
    <w:p w14:paraId="522960AE" w14:textId="77777777" w:rsidR="001E7169" w:rsidRPr="00C727F2" w:rsidRDefault="001E7169" w:rsidP="001E7169">
      <w:pPr>
        <w:pStyle w:val="ListParagraph"/>
        <w:numPr>
          <w:ilvl w:val="1"/>
          <w:numId w:val="70"/>
        </w:numPr>
        <w:ind w:left="1170"/>
        <w:jc w:val="both"/>
        <w:rPr>
          <w:rFonts w:ascii="Arial" w:hAnsi="Arial" w:cs="Arial"/>
          <w:sz w:val="22"/>
          <w:szCs w:val="22"/>
        </w:rPr>
      </w:pPr>
      <w:r w:rsidRPr="00C727F2">
        <w:rPr>
          <w:rFonts w:ascii="Arial" w:hAnsi="Arial" w:cs="Arial"/>
          <w:sz w:val="22"/>
          <w:szCs w:val="22"/>
        </w:rPr>
        <w:t xml:space="preserve">Strategi pemecahan masalah dan kelemahan </w:t>
      </w:r>
      <w:bookmarkStart w:id="27" w:name="_Hlk26447854"/>
      <w:r w:rsidRPr="00C727F2">
        <w:rPr>
          <w:rFonts w:ascii="Arial" w:hAnsi="Arial" w:cs="Arial"/>
          <w:sz w:val="22"/>
          <w:szCs w:val="22"/>
        </w:rPr>
        <w:t>dengan memperhatikan skala prioritas pada program pengembangannya dalam tiga tahun ke depan.</w:t>
      </w:r>
      <w:bookmarkEnd w:id="27"/>
      <w:r w:rsidRPr="00C727F2">
        <w:rPr>
          <w:rFonts w:ascii="Arial" w:hAnsi="Arial" w:cs="Arial"/>
          <w:sz w:val="22"/>
          <w:szCs w:val="22"/>
        </w:rPr>
        <w:t xml:space="preserve"> </w:t>
      </w:r>
    </w:p>
    <w:p w14:paraId="186EE208" w14:textId="77777777" w:rsidR="001E7169" w:rsidRPr="00C727F2" w:rsidRDefault="001E7169" w:rsidP="001E7169">
      <w:pPr>
        <w:pStyle w:val="ListParagraph"/>
        <w:numPr>
          <w:ilvl w:val="1"/>
          <w:numId w:val="70"/>
        </w:numPr>
        <w:ind w:left="1170"/>
        <w:jc w:val="both"/>
        <w:rPr>
          <w:rFonts w:ascii="Arial" w:hAnsi="Arial" w:cs="Arial"/>
          <w:sz w:val="22"/>
          <w:szCs w:val="22"/>
        </w:rPr>
      </w:pPr>
      <w:bookmarkStart w:id="28" w:name="_Hlk26447863"/>
      <w:r w:rsidRPr="00C727F2">
        <w:rPr>
          <w:rFonts w:ascii="Arial" w:hAnsi="Arial" w:cs="Arial"/>
          <w:sz w:val="22"/>
          <w:szCs w:val="22"/>
        </w:rPr>
        <w:t>Program pengembangan yang diprioritaskan harus memiliki kriteria yang dapat diukur baik dari target kualitatif, kuantitatif, dan waktu pelaksanaan.</w:t>
      </w:r>
      <w:bookmarkEnd w:id="28"/>
      <w:r w:rsidRPr="00C727F2">
        <w:rPr>
          <w:rFonts w:ascii="Arial" w:hAnsi="Arial" w:cs="Arial"/>
          <w:sz w:val="22"/>
          <w:szCs w:val="22"/>
        </w:rPr>
        <w:t xml:space="preserve"> </w:t>
      </w:r>
    </w:p>
    <w:p w14:paraId="579B4842" w14:textId="7B2FE8F6" w:rsidR="00164DC8" w:rsidRPr="00C727F2" w:rsidRDefault="00164DC8" w:rsidP="00DA4EB8">
      <w:pPr>
        <w:jc w:val="both"/>
        <w:rPr>
          <w:rFonts w:ascii="Arial" w:hAnsi="Arial" w:cs="Arial"/>
          <w:sz w:val="22"/>
          <w:szCs w:val="22"/>
        </w:rPr>
      </w:pPr>
    </w:p>
    <w:p w14:paraId="78090F2A" w14:textId="77777777" w:rsidR="00164DC8" w:rsidRPr="00C727F2" w:rsidRDefault="00164DC8" w:rsidP="00DA4EB8">
      <w:pPr>
        <w:jc w:val="both"/>
        <w:rPr>
          <w:rFonts w:ascii="Arial" w:hAnsi="Arial" w:cs="Arial"/>
          <w:sz w:val="22"/>
          <w:szCs w:val="22"/>
        </w:rPr>
      </w:pPr>
    </w:p>
    <w:p w14:paraId="4488B090" w14:textId="2994979B" w:rsidR="008E01EB" w:rsidRPr="00C727F2" w:rsidRDefault="00164DC8" w:rsidP="00DA4EB8">
      <w:pPr>
        <w:pStyle w:val="Heading2"/>
        <w:jc w:val="both"/>
        <w:rPr>
          <w:rFonts w:cs="Arial"/>
          <w:sz w:val="22"/>
          <w:szCs w:val="22"/>
        </w:rPr>
      </w:pPr>
      <w:bookmarkStart w:id="29" w:name="_Toc29965404"/>
      <w:r w:rsidRPr="00C727F2">
        <w:rPr>
          <w:rFonts w:cs="Arial"/>
          <w:sz w:val="22"/>
          <w:szCs w:val="22"/>
        </w:rPr>
        <w:t xml:space="preserve">BAB </w:t>
      </w:r>
      <w:r w:rsidR="001E4E8B" w:rsidRPr="00C727F2">
        <w:rPr>
          <w:rFonts w:cs="Arial"/>
          <w:sz w:val="22"/>
          <w:szCs w:val="22"/>
        </w:rPr>
        <w:t xml:space="preserve">III. </w:t>
      </w:r>
      <w:r w:rsidR="008E01EB" w:rsidRPr="00C727F2">
        <w:rPr>
          <w:rFonts w:cs="Arial"/>
          <w:sz w:val="22"/>
          <w:szCs w:val="22"/>
        </w:rPr>
        <w:t>PENUTUP</w:t>
      </w:r>
      <w:bookmarkEnd w:id="29"/>
    </w:p>
    <w:p w14:paraId="4AEA63C5" w14:textId="77777777" w:rsidR="00BD21AA" w:rsidRPr="00C727F2" w:rsidRDefault="00BD21AA" w:rsidP="00BD21AA">
      <w:pPr>
        <w:rPr>
          <w:rFonts w:ascii="Arial" w:hAnsi="Arial" w:cs="Arial"/>
          <w:sz w:val="22"/>
          <w:szCs w:val="22"/>
        </w:rPr>
      </w:pPr>
    </w:p>
    <w:p w14:paraId="1D026625" w14:textId="77777777" w:rsidR="008E01EB" w:rsidRPr="00C727F2" w:rsidRDefault="001E4E8B" w:rsidP="00BD21AA">
      <w:pPr>
        <w:pStyle w:val="Heading3"/>
        <w:spacing w:before="0"/>
        <w:ind w:left="450"/>
        <w:jc w:val="both"/>
        <w:rPr>
          <w:rFonts w:ascii="Arial" w:hAnsi="Arial" w:cs="Arial"/>
          <w:color w:val="auto"/>
          <w:sz w:val="22"/>
          <w:szCs w:val="22"/>
        </w:rPr>
      </w:pPr>
      <w:bookmarkStart w:id="30" w:name="_Toc29965405"/>
      <w:r w:rsidRPr="00C727F2">
        <w:rPr>
          <w:rFonts w:ascii="Arial" w:hAnsi="Arial" w:cs="Arial"/>
          <w:color w:val="auto"/>
          <w:sz w:val="22"/>
          <w:szCs w:val="22"/>
        </w:rPr>
        <w:t xml:space="preserve">A. </w:t>
      </w:r>
      <w:r w:rsidR="00292B64" w:rsidRPr="00C727F2">
        <w:rPr>
          <w:rFonts w:ascii="Arial" w:hAnsi="Arial" w:cs="Arial"/>
          <w:color w:val="auto"/>
          <w:sz w:val="22"/>
          <w:szCs w:val="22"/>
        </w:rPr>
        <w:t>Referensi</w:t>
      </w:r>
      <w:bookmarkEnd w:id="30"/>
    </w:p>
    <w:p w14:paraId="00154A4D" w14:textId="77777777" w:rsidR="00441EBD" w:rsidRPr="00C727F2" w:rsidRDefault="00441EBD" w:rsidP="00BD21AA">
      <w:pPr>
        <w:ind w:left="720"/>
        <w:jc w:val="both"/>
        <w:rPr>
          <w:rFonts w:ascii="Arial" w:hAnsi="Arial" w:cs="Arial"/>
          <w:sz w:val="22"/>
          <w:szCs w:val="22"/>
        </w:rPr>
      </w:pPr>
      <w:r w:rsidRPr="00C727F2">
        <w:rPr>
          <w:rFonts w:ascii="Arial" w:hAnsi="Arial" w:cs="Arial"/>
          <w:sz w:val="22"/>
          <w:szCs w:val="22"/>
        </w:rPr>
        <w:t>Mohon ditulis referensi yang menjadi sumber dalam penulisan laporan penyusunan evaluasi diri program studi.</w:t>
      </w:r>
    </w:p>
    <w:p w14:paraId="4BD00992" w14:textId="77777777" w:rsidR="00292B64" w:rsidRPr="00C727F2" w:rsidRDefault="00292B64" w:rsidP="00DA4EB8">
      <w:pPr>
        <w:jc w:val="both"/>
        <w:rPr>
          <w:rFonts w:ascii="Arial" w:hAnsi="Arial" w:cs="Arial"/>
          <w:sz w:val="22"/>
          <w:szCs w:val="22"/>
        </w:rPr>
      </w:pPr>
    </w:p>
    <w:p w14:paraId="070BF638" w14:textId="77777777" w:rsidR="008E01EB" w:rsidRPr="00C727F2" w:rsidRDefault="001E4E8B" w:rsidP="00BD21AA">
      <w:pPr>
        <w:pStyle w:val="Heading3"/>
        <w:spacing w:before="0"/>
        <w:ind w:left="450"/>
        <w:jc w:val="both"/>
        <w:rPr>
          <w:rFonts w:ascii="Arial" w:hAnsi="Arial" w:cs="Arial"/>
          <w:color w:val="auto"/>
          <w:sz w:val="22"/>
          <w:szCs w:val="22"/>
        </w:rPr>
      </w:pPr>
      <w:bookmarkStart w:id="31" w:name="_Toc29965406"/>
      <w:r w:rsidRPr="00C727F2">
        <w:rPr>
          <w:rFonts w:ascii="Arial" w:hAnsi="Arial" w:cs="Arial"/>
          <w:color w:val="auto"/>
          <w:sz w:val="22"/>
          <w:szCs w:val="22"/>
        </w:rPr>
        <w:t xml:space="preserve">B. </w:t>
      </w:r>
      <w:r w:rsidR="00292B64" w:rsidRPr="00C727F2">
        <w:rPr>
          <w:rFonts w:ascii="Arial" w:hAnsi="Arial" w:cs="Arial"/>
          <w:color w:val="auto"/>
          <w:sz w:val="22"/>
          <w:szCs w:val="22"/>
        </w:rPr>
        <w:t>Lampiran</w:t>
      </w:r>
      <w:bookmarkEnd w:id="31"/>
    </w:p>
    <w:p w14:paraId="70F16ABA" w14:textId="77777777" w:rsidR="00292B64" w:rsidRPr="00C727F2" w:rsidRDefault="00292B64" w:rsidP="00BD21AA">
      <w:pPr>
        <w:ind w:left="720"/>
        <w:jc w:val="both"/>
        <w:rPr>
          <w:rFonts w:ascii="Arial" w:hAnsi="Arial" w:cs="Arial"/>
          <w:sz w:val="22"/>
          <w:szCs w:val="22"/>
        </w:rPr>
      </w:pPr>
      <w:r w:rsidRPr="00C727F2">
        <w:rPr>
          <w:rFonts w:ascii="Arial" w:hAnsi="Arial" w:cs="Arial"/>
          <w:sz w:val="22"/>
          <w:szCs w:val="22"/>
        </w:rPr>
        <w:t xml:space="preserve">Lampiran tidak perlu terinci, cukup dengan rekap lampiran, karena lampiran </w:t>
      </w:r>
      <w:r w:rsidR="00686250" w:rsidRPr="00C727F2">
        <w:rPr>
          <w:rFonts w:ascii="Arial" w:hAnsi="Arial" w:cs="Arial"/>
          <w:sz w:val="22"/>
          <w:szCs w:val="22"/>
        </w:rPr>
        <w:t xml:space="preserve">secara rinci </w:t>
      </w:r>
      <w:r w:rsidRPr="00C727F2">
        <w:rPr>
          <w:rFonts w:ascii="Arial" w:hAnsi="Arial" w:cs="Arial"/>
          <w:sz w:val="22"/>
          <w:szCs w:val="22"/>
        </w:rPr>
        <w:t xml:space="preserve">ada pada </w:t>
      </w:r>
      <w:r w:rsidR="00686250" w:rsidRPr="00C727F2">
        <w:rPr>
          <w:rFonts w:ascii="Arial" w:hAnsi="Arial" w:cs="Arial"/>
          <w:sz w:val="22"/>
          <w:szCs w:val="22"/>
        </w:rPr>
        <w:t xml:space="preserve">laporan </w:t>
      </w:r>
      <w:r w:rsidRPr="00C727F2">
        <w:rPr>
          <w:rFonts w:ascii="Arial" w:hAnsi="Arial" w:cs="Arial"/>
          <w:sz w:val="22"/>
          <w:szCs w:val="22"/>
        </w:rPr>
        <w:t>dokumen kinerja program studi.</w:t>
      </w:r>
    </w:p>
    <w:sectPr w:rsidR="00292B64" w:rsidRPr="00C727F2" w:rsidSect="00F06AC6">
      <w:footerReference w:type="default" r:id="rId12"/>
      <w:pgSz w:w="11907" w:h="16840" w:code="9"/>
      <w:pgMar w:top="1418" w:right="1418" w:bottom="1418"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2C4A04" w14:textId="77777777" w:rsidR="003E58E3" w:rsidRDefault="003E58E3" w:rsidP="006F3F8E">
      <w:r>
        <w:separator/>
      </w:r>
    </w:p>
  </w:endnote>
  <w:endnote w:type="continuationSeparator" w:id="0">
    <w:p w14:paraId="7E5E1C76" w14:textId="77777777" w:rsidR="003E58E3" w:rsidRDefault="003E58E3"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C374D" w14:textId="19B2D5BC" w:rsidR="00C727F2" w:rsidRPr="00393CC3" w:rsidRDefault="00C727F2" w:rsidP="0018137A">
    <w:pPr>
      <w:pStyle w:val="Footer"/>
      <w:pBdr>
        <w:top w:val="thinThickSmallGap" w:sz="24" w:space="1" w:color="622423"/>
      </w:pBdr>
      <w:rPr>
        <w:rFonts w:ascii="Arial" w:hAnsi="Arial" w:cs="Arial"/>
        <w:noProof/>
        <w:sz w:val="16"/>
        <w:szCs w:val="16"/>
      </w:rPr>
    </w:pPr>
    <w:r w:rsidRPr="00393CC3">
      <w:rPr>
        <w:rFonts w:ascii="Arial" w:hAnsi="Arial" w:cs="Arial"/>
        <w:iCs/>
        <w:sz w:val="16"/>
        <w:szCs w:val="16"/>
      </w:rPr>
      <w:t xml:space="preserve">LAM-PTKes: Panduan Penyusunan Laporan Evaluasi Diri Akreditasi Program Studi Kesehatan </w:t>
    </w:r>
    <w:r>
      <w:rPr>
        <w:rFonts w:ascii="Arial" w:hAnsi="Arial" w:cs="Arial"/>
        <w:iCs/>
        <w:sz w:val="16"/>
        <w:szCs w:val="16"/>
      </w:rPr>
      <w:t>2019</w:t>
    </w:r>
    <w:r w:rsidRPr="00393CC3">
      <w:rPr>
        <w:rFonts w:ascii="Arial" w:hAnsi="Arial" w:cs="Arial"/>
        <w:iCs/>
        <w:sz w:val="16"/>
        <w:szCs w:val="16"/>
      </w:rPr>
      <w:tab/>
    </w:r>
    <w:sdt>
      <w:sdtPr>
        <w:rPr>
          <w:rFonts w:ascii="Arial" w:hAnsi="Arial" w:cs="Arial"/>
          <w:sz w:val="16"/>
          <w:szCs w:val="16"/>
        </w:rPr>
        <w:id w:val="894619869"/>
        <w:docPartObj>
          <w:docPartGallery w:val="Page Numbers (Bottom of Page)"/>
          <w:docPartUnique/>
        </w:docPartObj>
      </w:sdtPr>
      <w:sdtEndPr>
        <w:rPr>
          <w:noProof/>
        </w:rPr>
      </w:sdtEndPr>
      <w:sdtContent>
        <w:r w:rsidRPr="00393CC3">
          <w:rPr>
            <w:rFonts w:ascii="Arial" w:hAnsi="Arial" w:cs="Arial"/>
            <w:sz w:val="16"/>
            <w:szCs w:val="16"/>
          </w:rPr>
          <w:fldChar w:fldCharType="begin"/>
        </w:r>
        <w:r w:rsidRPr="00393CC3">
          <w:rPr>
            <w:rFonts w:ascii="Arial" w:hAnsi="Arial" w:cs="Arial"/>
            <w:sz w:val="16"/>
            <w:szCs w:val="16"/>
          </w:rPr>
          <w:instrText xml:space="preserve"> PAGE   \* MERGEFORMAT </w:instrText>
        </w:r>
        <w:r w:rsidRPr="00393CC3">
          <w:rPr>
            <w:rFonts w:ascii="Arial" w:hAnsi="Arial" w:cs="Arial"/>
            <w:sz w:val="16"/>
            <w:szCs w:val="16"/>
          </w:rPr>
          <w:fldChar w:fldCharType="separate"/>
        </w:r>
        <w:r w:rsidRPr="00393CC3">
          <w:rPr>
            <w:rFonts w:ascii="Arial" w:hAnsi="Arial" w:cs="Arial"/>
            <w:noProof/>
            <w:sz w:val="16"/>
            <w:szCs w:val="16"/>
          </w:rPr>
          <w:t>43</w:t>
        </w:r>
        <w:r w:rsidRPr="00393CC3">
          <w:rPr>
            <w:rFonts w:ascii="Arial" w:hAnsi="Arial" w:cs="Arial"/>
            <w:noProof/>
            <w:sz w:val="16"/>
            <w:szCs w:val="16"/>
          </w:rPr>
          <w:fldChar w:fldCharType="end"/>
        </w:r>
      </w:sdtContent>
    </w:sdt>
  </w:p>
  <w:p w14:paraId="3FAA0746" w14:textId="0C140671" w:rsidR="00C727F2" w:rsidRPr="00393CC3" w:rsidRDefault="00C727F2" w:rsidP="0018137A">
    <w:pPr>
      <w:pStyle w:val="Footer"/>
      <w:pBdr>
        <w:top w:val="thinThickSmallGap" w:sz="24" w:space="1" w:color="622423"/>
      </w:pBdr>
      <w:rPr>
        <w:rFonts w:ascii="Arial" w:hAnsi="Arial" w:cs="Arial"/>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62A3A8" w14:textId="77777777" w:rsidR="003E58E3" w:rsidRDefault="003E58E3" w:rsidP="006F3F8E">
      <w:r>
        <w:separator/>
      </w:r>
    </w:p>
  </w:footnote>
  <w:footnote w:type="continuationSeparator" w:id="0">
    <w:p w14:paraId="6496EF91" w14:textId="77777777" w:rsidR="003E58E3" w:rsidRDefault="003E58E3" w:rsidP="006F3F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82B7D86"/>
    <w:multiLevelType w:val="hybridMultilevel"/>
    <w:tmpl w:val="0C94E198"/>
    <w:lvl w:ilvl="0" w:tplc="04090001">
      <w:start w:val="1"/>
      <w:numFmt w:val="bullet"/>
      <w:lvlText w:val=""/>
      <w:lvlJc w:val="left"/>
      <w:pPr>
        <w:tabs>
          <w:tab w:val="num" w:pos="990"/>
        </w:tabs>
        <w:ind w:left="990" w:hanging="360"/>
      </w:pPr>
      <w:rPr>
        <w:rFonts w:ascii="Symbol" w:hAnsi="Symbol"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9"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14"/>
  </w:num>
  <w:num w:numId="4">
    <w:abstractNumId w:val="10"/>
  </w:num>
  <w:num w:numId="5">
    <w:abstractNumId w:val="24"/>
  </w:num>
  <w:num w:numId="6">
    <w:abstractNumId w:val="42"/>
  </w:num>
  <w:num w:numId="7">
    <w:abstractNumId w:val="64"/>
  </w:num>
  <w:num w:numId="8">
    <w:abstractNumId w:val="36"/>
  </w:num>
  <w:num w:numId="9">
    <w:abstractNumId w:val="27"/>
  </w:num>
  <w:num w:numId="10">
    <w:abstractNumId w:val="3"/>
  </w:num>
  <w:num w:numId="11">
    <w:abstractNumId w:val="23"/>
  </w:num>
  <w:num w:numId="12">
    <w:abstractNumId w:val="59"/>
  </w:num>
  <w:num w:numId="13">
    <w:abstractNumId w:val="32"/>
  </w:num>
  <w:num w:numId="14">
    <w:abstractNumId w:val="1"/>
  </w:num>
  <w:num w:numId="15">
    <w:abstractNumId w:val="7"/>
  </w:num>
  <w:num w:numId="16">
    <w:abstractNumId w:val="2"/>
  </w:num>
  <w:num w:numId="17">
    <w:abstractNumId w:val="37"/>
  </w:num>
  <w:num w:numId="18">
    <w:abstractNumId w:val="62"/>
  </w:num>
  <w:num w:numId="19">
    <w:abstractNumId w:val="17"/>
  </w:num>
  <w:num w:numId="20">
    <w:abstractNumId w:val="25"/>
  </w:num>
  <w:num w:numId="21">
    <w:abstractNumId w:val="9"/>
  </w:num>
  <w:num w:numId="22">
    <w:abstractNumId w:val="61"/>
  </w:num>
  <w:num w:numId="23">
    <w:abstractNumId w:val="65"/>
  </w:num>
  <w:num w:numId="24">
    <w:abstractNumId w:val="15"/>
  </w:num>
  <w:num w:numId="25">
    <w:abstractNumId w:val="47"/>
  </w:num>
  <w:num w:numId="26">
    <w:abstractNumId w:val="5"/>
  </w:num>
  <w:num w:numId="27">
    <w:abstractNumId w:val="22"/>
  </w:num>
  <w:num w:numId="28">
    <w:abstractNumId w:val="30"/>
  </w:num>
  <w:num w:numId="29">
    <w:abstractNumId w:val="58"/>
  </w:num>
  <w:num w:numId="30">
    <w:abstractNumId w:val="60"/>
  </w:num>
  <w:num w:numId="31">
    <w:abstractNumId w:val="16"/>
  </w:num>
  <w:num w:numId="32">
    <w:abstractNumId w:val="11"/>
  </w:num>
  <w:num w:numId="33">
    <w:abstractNumId w:val="35"/>
  </w:num>
  <w:num w:numId="34">
    <w:abstractNumId w:val="66"/>
  </w:num>
  <w:num w:numId="35">
    <w:abstractNumId w:val="40"/>
  </w:num>
  <w:num w:numId="36">
    <w:abstractNumId w:val="71"/>
  </w:num>
  <w:num w:numId="37">
    <w:abstractNumId w:val="67"/>
  </w:num>
  <w:num w:numId="38">
    <w:abstractNumId w:val="13"/>
  </w:num>
  <w:num w:numId="39">
    <w:abstractNumId w:val="50"/>
  </w:num>
  <w:num w:numId="40">
    <w:abstractNumId w:val="18"/>
  </w:num>
  <w:num w:numId="41">
    <w:abstractNumId w:val="20"/>
  </w:num>
  <w:num w:numId="42">
    <w:abstractNumId w:val="48"/>
  </w:num>
  <w:num w:numId="43">
    <w:abstractNumId w:val="49"/>
  </w:num>
  <w:num w:numId="44">
    <w:abstractNumId w:val="8"/>
  </w:num>
  <w:num w:numId="45">
    <w:abstractNumId w:val="68"/>
  </w:num>
  <w:num w:numId="46">
    <w:abstractNumId w:val="21"/>
  </w:num>
  <w:num w:numId="47">
    <w:abstractNumId w:val="41"/>
  </w:num>
  <w:num w:numId="48">
    <w:abstractNumId w:val="28"/>
  </w:num>
  <w:num w:numId="49">
    <w:abstractNumId w:val="45"/>
  </w:num>
  <w:num w:numId="50">
    <w:abstractNumId w:val="46"/>
  </w:num>
  <w:num w:numId="51">
    <w:abstractNumId w:val="29"/>
  </w:num>
  <w:num w:numId="52">
    <w:abstractNumId w:val="12"/>
  </w:num>
  <w:num w:numId="53">
    <w:abstractNumId w:val="39"/>
  </w:num>
  <w:num w:numId="54">
    <w:abstractNumId w:val="6"/>
  </w:num>
  <w:num w:numId="55">
    <w:abstractNumId w:val="54"/>
  </w:num>
  <w:num w:numId="56">
    <w:abstractNumId w:val="69"/>
  </w:num>
  <w:num w:numId="57">
    <w:abstractNumId w:val="0"/>
  </w:num>
  <w:num w:numId="58">
    <w:abstractNumId w:val="63"/>
  </w:num>
  <w:num w:numId="59">
    <w:abstractNumId w:val="55"/>
  </w:num>
  <w:num w:numId="60">
    <w:abstractNumId w:val="70"/>
  </w:num>
  <w:num w:numId="61">
    <w:abstractNumId w:val="56"/>
  </w:num>
  <w:num w:numId="62">
    <w:abstractNumId w:val="19"/>
  </w:num>
  <w:num w:numId="63">
    <w:abstractNumId w:val="33"/>
  </w:num>
  <w:num w:numId="64">
    <w:abstractNumId w:val="57"/>
  </w:num>
  <w:num w:numId="65">
    <w:abstractNumId w:val="52"/>
  </w:num>
  <w:num w:numId="66">
    <w:abstractNumId w:val="26"/>
  </w:num>
  <w:num w:numId="67">
    <w:abstractNumId w:val="4"/>
  </w:num>
  <w:num w:numId="68">
    <w:abstractNumId w:val="51"/>
  </w:num>
  <w:num w:numId="69">
    <w:abstractNumId w:val="53"/>
  </w:num>
  <w:num w:numId="70">
    <w:abstractNumId w:val="44"/>
  </w:num>
  <w:num w:numId="71">
    <w:abstractNumId w:val="31"/>
  </w:num>
  <w:num w:numId="72">
    <w:abstractNumId w:val="38"/>
  </w:num>
  <w:numIdMacAtCleanup w:val="7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Imam Buchori">
    <w15:presenceInfo w15:providerId="Windows Live" w15:userId="90a8048fb76b1d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118F1"/>
    <w:rsid w:val="00014043"/>
    <w:rsid w:val="00021F7A"/>
    <w:rsid w:val="00026576"/>
    <w:rsid w:val="000404A6"/>
    <w:rsid w:val="000412DF"/>
    <w:rsid w:val="0005239B"/>
    <w:rsid w:val="00055CBA"/>
    <w:rsid w:val="00055DB2"/>
    <w:rsid w:val="0006448C"/>
    <w:rsid w:val="00066765"/>
    <w:rsid w:val="0008028F"/>
    <w:rsid w:val="000A2BD1"/>
    <w:rsid w:val="000A402C"/>
    <w:rsid w:val="000A46F9"/>
    <w:rsid w:val="000B2B69"/>
    <w:rsid w:val="000B36E3"/>
    <w:rsid w:val="000C75FA"/>
    <w:rsid w:val="000D161D"/>
    <w:rsid w:val="000D24BB"/>
    <w:rsid w:val="000E1CAC"/>
    <w:rsid w:val="000E75FF"/>
    <w:rsid w:val="000F01F4"/>
    <w:rsid w:val="000F1E82"/>
    <w:rsid w:val="000F3363"/>
    <w:rsid w:val="000F3E36"/>
    <w:rsid w:val="001017A8"/>
    <w:rsid w:val="00105224"/>
    <w:rsid w:val="00105A42"/>
    <w:rsid w:val="00115C5C"/>
    <w:rsid w:val="0011784F"/>
    <w:rsid w:val="00127952"/>
    <w:rsid w:val="00131FAA"/>
    <w:rsid w:val="00135CBD"/>
    <w:rsid w:val="0014145A"/>
    <w:rsid w:val="001461F8"/>
    <w:rsid w:val="001479DC"/>
    <w:rsid w:val="001636F8"/>
    <w:rsid w:val="00164DC8"/>
    <w:rsid w:val="00173520"/>
    <w:rsid w:val="001755D9"/>
    <w:rsid w:val="001766C2"/>
    <w:rsid w:val="00176BEF"/>
    <w:rsid w:val="0018137A"/>
    <w:rsid w:val="00184F9A"/>
    <w:rsid w:val="001A3A3F"/>
    <w:rsid w:val="001C2BF8"/>
    <w:rsid w:val="001C5615"/>
    <w:rsid w:val="001C575D"/>
    <w:rsid w:val="001C5A6D"/>
    <w:rsid w:val="001D165A"/>
    <w:rsid w:val="001E17FF"/>
    <w:rsid w:val="001E4E8B"/>
    <w:rsid w:val="001E7169"/>
    <w:rsid w:val="001F04C0"/>
    <w:rsid w:val="001F074A"/>
    <w:rsid w:val="001F10C6"/>
    <w:rsid w:val="002008A9"/>
    <w:rsid w:val="002061D4"/>
    <w:rsid w:val="00206ECD"/>
    <w:rsid w:val="00207644"/>
    <w:rsid w:val="002140CC"/>
    <w:rsid w:val="0021502B"/>
    <w:rsid w:val="00233B9D"/>
    <w:rsid w:val="00235CD0"/>
    <w:rsid w:val="00244218"/>
    <w:rsid w:val="002906FE"/>
    <w:rsid w:val="00292B64"/>
    <w:rsid w:val="002A1282"/>
    <w:rsid w:val="002B0B2F"/>
    <w:rsid w:val="002B29C4"/>
    <w:rsid w:val="002C74B6"/>
    <w:rsid w:val="002D7C4F"/>
    <w:rsid w:val="002E5515"/>
    <w:rsid w:val="002E7972"/>
    <w:rsid w:val="003045FB"/>
    <w:rsid w:val="003175F1"/>
    <w:rsid w:val="00332F17"/>
    <w:rsid w:val="00350E51"/>
    <w:rsid w:val="00352CB6"/>
    <w:rsid w:val="00363DEB"/>
    <w:rsid w:val="00367D5C"/>
    <w:rsid w:val="00384AF2"/>
    <w:rsid w:val="00393CC3"/>
    <w:rsid w:val="003B08D9"/>
    <w:rsid w:val="003B79B4"/>
    <w:rsid w:val="003D6EB2"/>
    <w:rsid w:val="003E58E3"/>
    <w:rsid w:val="003F015F"/>
    <w:rsid w:val="003F01E0"/>
    <w:rsid w:val="003F172D"/>
    <w:rsid w:val="003F47B5"/>
    <w:rsid w:val="003F6AE1"/>
    <w:rsid w:val="00410317"/>
    <w:rsid w:val="00410AFF"/>
    <w:rsid w:val="004271B4"/>
    <w:rsid w:val="00441EBD"/>
    <w:rsid w:val="00445999"/>
    <w:rsid w:val="00455973"/>
    <w:rsid w:val="004658F2"/>
    <w:rsid w:val="00465C9F"/>
    <w:rsid w:val="00471612"/>
    <w:rsid w:val="004A48DC"/>
    <w:rsid w:val="004A4A4D"/>
    <w:rsid w:val="004C0BBF"/>
    <w:rsid w:val="004C7AA2"/>
    <w:rsid w:val="004D1B91"/>
    <w:rsid w:val="004F096B"/>
    <w:rsid w:val="004F4779"/>
    <w:rsid w:val="0050154C"/>
    <w:rsid w:val="00513004"/>
    <w:rsid w:val="00526167"/>
    <w:rsid w:val="00532257"/>
    <w:rsid w:val="00533315"/>
    <w:rsid w:val="0054156B"/>
    <w:rsid w:val="00553667"/>
    <w:rsid w:val="00562F8F"/>
    <w:rsid w:val="00566616"/>
    <w:rsid w:val="005709FE"/>
    <w:rsid w:val="00573AE5"/>
    <w:rsid w:val="00577628"/>
    <w:rsid w:val="005B0BD1"/>
    <w:rsid w:val="005B15BA"/>
    <w:rsid w:val="005B6087"/>
    <w:rsid w:val="005B6668"/>
    <w:rsid w:val="005B79ED"/>
    <w:rsid w:val="005C72DB"/>
    <w:rsid w:val="005D13F5"/>
    <w:rsid w:val="005D769B"/>
    <w:rsid w:val="005F3641"/>
    <w:rsid w:val="005F6CD0"/>
    <w:rsid w:val="006014B8"/>
    <w:rsid w:val="00603121"/>
    <w:rsid w:val="00604864"/>
    <w:rsid w:val="00605F9A"/>
    <w:rsid w:val="00607B36"/>
    <w:rsid w:val="006200A5"/>
    <w:rsid w:val="0062288D"/>
    <w:rsid w:val="00630336"/>
    <w:rsid w:val="00637E8B"/>
    <w:rsid w:val="00646B06"/>
    <w:rsid w:val="006536D8"/>
    <w:rsid w:val="00657F76"/>
    <w:rsid w:val="00680885"/>
    <w:rsid w:val="00682FC4"/>
    <w:rsid w:val="00686250"/>
    <w:rsid w:val="006932A1"/>
    <w:rsid w:val="0069453F"/>
    <w:rsid w:val="00695A07"/>
    <w:rsid w:val="00697BEA"/>
    <w:rsid w:val="006B0249"/>
    <w:rsid w:val="006B22EC"/>
    <w:rsid w:val="006B2F1B"/>
    <w:rsid w:val="006C2D79"/>
    <w:rsid w:val="006C7018"/>
    <w:rsid w:val="006E4CA7"/>
    <w:rsid w:val="006F0FC1"/>
    <w:rsid w:val="006F3F8E"/>
    <w:rsid w:val="006F5CAA"/>
    <w:rsid w:val="00710935"/>
    <w:rsid w:val="00711407"/>
    <w:rsid w:val="00713C9D"/>
    <w:rsid w:val="007216B0"/>
    <w:rsid w:val="0072539D"/>
    <w:rsid w:val="00726868"/>
    <w:rsid w:val="00742601"/>
    <w:rsid w:val="007432E9"/>
    <w:rsid w:val="007442BE"/>
    <w:rsid w:val="00744806"/>
    <w:rsid w:val="007539F2"/>
    <w:rsid w:val="00756155"/>
    <w:rsid w:val="00770D9A"/>
    <w:rsid w:val="00771D6B"/>
    <w:rsid w:val="00773D7A"/>
    <w:rsid w:val="00797DE6"/>
    <w:rsid w:val="007A10CE"/>
    <w:rsid w:val="007A46C4"/>
    <w:rsid w:val="007A7A57"/>
    <w:rsid w:val="007B2045"/>
    <w:rsid w:val="007B2268"/>
    <w:rsid w:val="007C7E84"/>
    <w:rsid w:val="007D3E94"/>
    <w:rsid w:val="007E34AB"/>
    <w:rsid w:val="007F606C"/>
    <w:rsid w:val="00820850"/>
    <w:rsid w:val="00821AB8"/>
    <w:rsid w:val="00824881"/>
    <w:rsid w:val="00827AFF"/>
    <w:rsid w:val="00832F4E"/>
    <w:rsid w:val="00835424"/>
    <w:rsid w:val="008426DB"/>
    <w:rsid w:val="0084779D"/>
    <w:rsid w:val="008520EF"/>
    <w:rsid w:val="00870B8C"/>
    <w:rsid w:val="00873667"/>
    <w:rsid w:val="008743CD"/>
    <w:rsid w:val="008858D8"/>
    <w:rsid w:val="00892A11"/>
    <w:rsid w:val="008A0D66"/>
    <w:rsid w:val="008A539E"/>
    <w:rsid w:val="008C0907"/>
    <w:rsid w:val="008D2955"/>
    <w:rsid w:val="008D3BA4"/>
    <w:rsid w:val="008E01EB"/>
    <w:rsid w:val="008F17D3"/>
    <w:rsid w:val="008F4C0F"/>
    <w:rsid w:val="008F72BE"/>
    <w:rsid w:val="00901129"/>
    <w:rsid w:val="00906782"/>
    <w:rsid w:val="00916199"/>
    <w:rsid w:val="009264E3"/>
    <w:rsid w:val="00930BA8"/>
    <w:rsid w:val="00931343"/>
    <w:rsid w:val="00935FF0"/>
    <w:rsid w:val="00940A13"/>
    <w:rsid w:val="009476EE"/>
    <w:rsid w:val="00972E5D"/>
    <w:rsid w:val="009853FF"/>
    <w:rsid w:val="00986AB6"/>
    <w:rsid w:val="0098761A"/>
    <w:rsid w:val="009936FF"/>
    <w:rsid w:val="00994D8F"/>
    <w:rsid w:val="009A069B"/>
    <w:rsid w:val="009A4226"/>
    <w:rsid w:val="009B3BA8"/>
    <w:rsid w:val="009C3E42"/>
    <w:rsid w:val="009D3472"/>
    <w:rsid w:val="009D698F"/>
    <w:rsid w:val="009E2228"/>
    <w:rsid w:val="009F140F"/>
    <w:rsid w:val="00A01BEC"/>
    <w:rsid w:val="00A13FCB"/>
    <w:rsid w:val="00A54A1B"/>
    <w:rsid w:val="00A569AE"/>
    <w:rsid w:val="00A608BA"/>
    <w:rsid w:val="00A61DDD"/>
    <w:rsid w:val="00A63691"/>
    <w:rsid w:val="00A679E7"/>
    <w:rsid w:val="00A67C00"/>
    <w:rsid w:val="00A70383"/>
    <w:rsid w:val="00A771D4"/>
    <w:rsid w:val="00A776C9"/>
    <w:rsid w:val="00A82C08"/>
    <w:rsid w:val="00A97646"/>
    <w:rsid w:val="00AA0664"/>
    <w:rsid w:val="00AB0227"/>
    <w:rsid w:val="00AB2106"/>
    <w:rsid w:val="00AE0B84"/>
    <w:rsid w:val="00AE1D26"/>
    <w:rsid w:val="00B017A3"/>
    <w:rsid w:val="00B10AFD"/>
    <w:rsid w:val="00B15CD0"/>
    <w:rsid w:val="00B206E5"/>
    <w:rsid w:val="00B22295"/>
    <w:rsid w:val="00B30597"/>
    <w:rsid w:val="00B309EC"/>
    <w:rsid w:val="00B4142D"/>
    <w:rsid w:val="00B46001"/>
    <w:rsid w:val="00B4628A"/>
    <w:rsid w:val="00B47AA4"/>
    <w:rsid w:val="00B54759"/>
    <w:rsid w:val="00B56DAC"/>
    <w:rsid w:val="00B60BAE"/>
    <w:rsid w:val="00B64131"/>
    <w:rsid w:val="00B77341"/>
    <w:rsid w:val="00B80C29"/>
    <w:rsid w:val="00B95534"/>
    <w:rsid w:val="00B96EC7"/>
    <w:rsid w:val="00BA18D7"/>
    <w:rsid w:val="00BC3790"/>
    <w:rsid w:val="00BD21AA"/>
    <w:rsid w:val="00BD3E92"/>
    <w:rsid w:val="00BE00B7"/>
    <w:rsid w:val="00BE5D7B"/>
    <w:rsid w:val="00C212A1"/>
    <w:rsid w:val="00C22B55"/>
    <w:rsid w:val="00C2545B"/>
    <w:rsid w:val="00C3524A"/>
    <w:rsid w:val="00C43F52"/>
    <w:rsid w:val="00C467AC"/>
    <w:rsid w:val="00C53BFA"/>
    <w:rsid w:val="00C626EE"/>
    <w:rsid w:val="00C727F2"/>
    <w:rsid w:val="00C86599"/>
    <w:rsid w:val="00C96F06"/>
    <w:rsid w:val="00CA4AC4"/>
    <w:rsid w:val="00CB02A0"/>
    <w:rsid w:val="00CB0CC5"/>
    <w:rsid w:val="00CB646F"/>
    <w:rsid w:val="00CC102E"/>
    <w:rsid w:val="00CC1598"/>
    <w:rsid w:val="00CC5DEF"/>
    <w:rsid w:val="00CC70EE"/>
    <w:rsid w:val="00CC7DBA"/>
    <w:rsid w:val="00CD5F04"/>
    <w:rsid w:val="00CF2AC6"/>
    <w:rsid w:val="00D0692C"/>
    <w:rsid w:val="00D1154A"/>
    <w:rsid w:val="00D34654"/>
    <w:rsid w:val="00D37B81"/>
    <w:rsid w:val="00D4583F"/>
    <w:rsid w:val="00D60495"/>
    <w:rsid w:val="00D617AB"/>
    <w:rsid w:val="00D65B9D"/>
    <w:rsid w:val="00D6767D"/>
    <w:rsid w:val="00D95BBC"/>
    <w:rsid w:val="00D96E70"/>
    <w:rsid w:val="00DA4EB8"/>
    <w:rsid w:val="00DB3522"/>
    <w:rsid w:val="00DC031F"/>
    <w:rsid w:val="00DC09A7"/>
    <w:rsid w:val="00DE4E47"/>
    <w:rsid w:val="00DF3C7F"/>
    <w:rsid w:val="00E033FE"/>
    <w:rsid w:val="00E11F3A"/>
    <w:rsid w:val="00E166D3"/>
    <w:rsid w:val="00E203DD"/>
    <w:rsid w:val="00E24D3A"/>
    <w:rsid w:val="00E43FAB"/>
    <w:rsid w:val="00E45AA3"/>
    <w:rsid w:val="00E45B8B"/>
    <w:rsid w:val="00E523B7"/>
    <w:rsid w:val="00E52740"/>
    <w:rsid w:val="00E54EDA"/>
    <w:rsid w:val="00E5666C"/>
    <w:rsid w:val="00E57E0B"/>
    <w:rsid w:val="00E602C4"/>
    <w:rsid w:val="00E70086"/>
    <w:rsid w:val="00E71E27"/>
    <w:rsid w:val="00ED2466"/>
    <w:rsid w:val="00ED524D"/>
    <w:rsid w:val="00EE0CB0"/>
    <w:rsid w:val="00EF6989"/>
    <w:rsid w:val="00F033C4"/>
    <w:rsid w:val="00F06AC6"/>
    <w:rsid w:val="00F0711D"/>
    <w:rsid w:val="00F170EF"/>
    <w:rsid w:val="00F4608F"/>
    <w:rsid w:val="00F53942"/>
    <w:rsid w:val="00F60381"/>
    <w:rsid w:val="00F6309A"/>
    <w:rsid w:val="00F6446B"/>
    <w:rsid w:val="00F64577"/>
    <w:rsid w:val="00F7044E"/>
    <w:rsid w:val="00F738A6"/>
    <w:rsid w:val="00F771C4"/>
    <w:rsid w:val="00F8124D"/>
    <w:rsid w:val="00F8346B"/>
    <w:rsid w:val="00F83E5E"/>
    <w:rsid w:val="00F8753F"/>
    <w:rsid w:val="00FA33BB"/>
    <w:rsid w:val="00FB39CD"/>
    <w:rsid w:val="00FC30D9"/>
    <w:rsid w:val="00FC43D6"/>
    <w:rsid w:val="00FC4CEA"/>
    <w:rsid w:val="00FD6CF6"/>
    <w:rsid w:val="00FE2A24"/>
    <w:rsid w:val="00FF585C"/>
    <w:rsid w:val="00FF5F53"/>
    <w:rsid w:val="00FF6D72"/>
    <w:rsid w:val="00FF73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lang w:val="id-ID"/>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8E8FAA-F1F0-450E-8D48-B88B98802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35</Pages>
  <Words>11204</Words>
  <Characters>63868</Characters>
  <Application>Microsoft Office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De Britto Eka Putra Ngamelubun</cp:lastModifiedBy>
  <cp:revision>21</cp:revision>
  <dcterms:created xsi:type="dcterms:W3CDTF">2020-01-20T10:53:00Z</dcterms:created>
  <dcterms:modified xsi:type="dcterms:W3CDTF">2020-03-29T21:09:00Z</dcterms:modified>
</cp:coreProperties>
</file>